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880CA8">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HYPERLINK "" \l "toc"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880CA8">
        <w:trPr>
          <w:divId w:val="648675978"/>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 Ed.</w:t>
                  </w:r>
                </w:p>
              </w:tc>
            </w:tr>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Protiviti</w:t>
                  </w:r>
                </w:p>
              </w:tc>
            </w:tr>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MGI1</w:t>
                  </w:r>
                </w:p>
              </w:tc>
            </w:tr>
            <w:tr w:rsidR="00880CA8">
              <w:trPr>
                <w:tblCellSpacing w:w="7" w:type="dxa"/>
              </w:trPr>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880CA8" w:rsidRDefault="00880CA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14, 2011</w:t>
                  </w:r>
                </w:p>
              </w:tc>
            </w:tr>
          </w:tbl>
          <w:p w:rsidR="00880CA8" w:rsidRDefault="00880CA8">
            <w:pPr>
              <w:spacing w:before="0" w:beforeAutospacing="0" w:after="0" w:afterAutospacing="0"/>
              <w:rPr>
                <w:rFonts w:ascii="Verdana" w:eastAsia="Times New Roman" w:hAnsi="Verdana"/>
                <w:color w:val="000000"/>
              </w:rPr>
            </w:pPr>
          </w:p>
        </w:tc>
      </w:tr>
    </w:tbl>
    <w:p w:rsidR="00880CA8" w:rsidRDefault="00880CA8">
      <w:pPr>
        <w:pStyle w:val="Heading1"/>
        <w:divId w:val="648675978"/>
        <w:rPr>
          <w:rFonts w:eastAsia="Times New Roman"/>
          <w:lang w:val="en"/>
        </w:rPr>
      </w:pPr>
      <w:r>
        <w:rPr>
          <w:rFonts w:eastAsia="Times New Roman"/>
          <w:lang w:val="en"/>
        </w:rPr>
        <w:br/>
        <w:t>OpenID Connect Standard 1.0 - draft 06</w:t>
      </w:r>
    </w:p>
    <w:p w:rsidR="00880CA8" w:rsidRDefault="00880CA8">
      <w:pPr>
        <w:pStyle w:val="Heading3"/>
        <w:divId w:val="648675978"/>
        <w:rPr>
          <w:rFonts w:eastAsia="Times New Roman"/>
          <w:lang w:val="en"/>
        </w:rPr>
      </w:pPr>
      <w:r>
        <w:rPr>
          <w:rFonts w:eastAsia="Times New Roman"/>
          <w:lang w:val="en"/>
        </w:rPr>
        <w:t>Abstract</w:t>
      </w:r>
    </w:p>
    <w:p w:rsidR="00880CA8" w:rsidRDefault="00880CA8">
      <w:pPr>
        <w:pStyle w:val="NormalWeb"/>
        <w:divId w:val="648675978"/>
        <w:rPr>
          <w:rFonts w:ascii="Verdana" w:hAnsi="Verdana"/>
          <w:color w:val="000000"/>
          <w:lang w:val="en"/>
        </w:rPr>
      </w:pPr>
      <w:r>
        <w:rPr>
          <w:rFonts w:ascii="Verdana" w:hAnsi="Verdana"/>
          <w:color w:val="000000"/>
          <w:lang w:val="en"/>
        </w:rPr>
        <w:t xml:space="preserve">OpenID Connect 1.0 is a </w:t>
      </w:r>
      <w:commentRangeStart w:id="0"/>
      <w:r>
        <w:rPr>
          <w:rFonts w:ascii="Verdana" w:hAnsi="Verdana"/>
          <w:color w:val="000000"/>
          <w:lang w:val="en"/>
        </w:rPr>
        <w:t>simple</w:t>
      </w:r>
      <w:commentRangeEnd w:id="0"/>
      <w:r w:rsidR="00487B40">
        <w:rPr>
          <w:rStyle w:val="CommentReference"/>
        </w:rPr>
        <w:commentReference w:id="0"/>
      </w:r>
      <w:r>
        <w:rPr>
          <w:rFonts w:ascii="Verdana" w:hAnsi="Verdana"/>
          <w:color w:val="000000"/>
          <w:lang w:val="en"/>
        </w:rPr>
        <w:t xml:space="preserve"> identity layer on top of OAuth 2.0 protocol. It allows a web site or application to verify the identity of the user based on the authentication performed by the authorization server, as well as to obtain basic profile information about the user in an interoperable and </w:t>
      </w:r>
      <w:proofErr w:type="spellStart"/>
      <w:r>
        <w:rPr>
          <w:rFonts w:ascii="Verdana" w:hAnsi="Verdana"/>
          <w:color w:val="000000"/>
          <w:lang w:val="en"/>
        </w:rPr>
        <w:t>RESTful</w:t>
      </w:r>
      <w:proofErr w:type="spellEnd"/>
      <w:r>
        <w:rPr>
          <w:rFonts w:ascii="Verdana" w:hAnsi="Verdana"/>
          <w:color w:val="000000"/>
          <w:lang w:val="en"/>
        </w:rPr>
        <w:t xml:space="preserve"> manner. </w:t>
      </w:r>
    </w:p>
    <w:p w:rsidR="00880CA8" w:rsidRDefault="00880CA8">
      <w:pPr>
        <w:pStyle w:val="NormalWeb"/>
        <w:divId w:val="648675978"/>
        <w:rPr>
          <w:rFonts w:ascii="Verdana" w:hAnsi="Verdana"/>
          <w:color w:val="000000"/>
          <w:lang w:val="en"/>
        </w:rPr>
      </w:pPr>
      <w:r>
        <w:rPr>
          <w:rFonts w:ascii="Verdana" w:hAnsi="Verdana"/>
          <w:color w:val="000000"/>
          <w:lang w:val="en"/>
        </w:rPr>
        <w:t xml:space="preserve">OpenID Connect Standard 1.0 is an HTTP protocol binding for OpenID Connect Messages 1.0 request and response messages. </w:t>
      </w:r>
    </w:p>
    <w:p w:rsidR="00880CA8" w:rsidRDefault="00880CA8">
      <w:pPr>
        <w:spacing w:before="0" w:beforeAutospacing="0" w:after="0" w:afterAutospacing="0"/>
        <w:divId w:val="648675978"/>
        <w:rPr>
          <w:rFonts w:ascii="Verdana" w:eastAsia="Times New Roman" w:hAnsi="Verdana"/>
          <w:color w:val="000000"/>
          <w:lang w:val="en"/>
        </w:rPr>
      </w:pPr>
      <w:bookmarkStart w:id="1" w:name="toc"/>
      <w:bookmarkEnd w:id="1"/>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880CA8" w:rsidRDefault="00880CA8">
      <w:pPr>
        <w:pStyle w:val="Heading3"/>
        <w:divId w:val="648675978"/>
        <w:rPr>
          <w:rFonts w:eastAsia="Times New Roman"/>
          <w:lang w:val="en"/>
        </w:rPr>
      </w:pPr>
      <w:r>
        <w:rPr>
          <w:rFonts w:eastAsia="Times New Roman"/>
          <w:lang w:val="en"/>
        </w:rPr>
        <w:t>Table of Contents</w:t>
      </w:r>
    </w:p>
    <w:p w:rsidR="00880CA8" w:rsidRDefault="000214AD">
      <w:pPr>
        <w:pStyle w:val="toc"/>
        <w:divId w:val="648675978"/>
        <w:rPr>
          <w:rFonts w:ascii="Verdana" w:hAnsi="Verdana"/>
          <w:color w:val="000000"/>
          <w:lang w:val="en"/>
        </w:rPr>
      </w:pPr>
      <w:hyperlink w:anchor="rnc" w:history="1">
        <w:r w:rsidR="00880CA8">
          <w:rPr>
            <w:rStyle w:val="Hyperlink"/>
            <w:rFonts w:ascii="Verdana" w:hAnsi="Verdana"/>
            <w:b/>
            <w:bCs/>
            <w:lang w:val="en"/>
          </w:rPr>
          <w:t>1.</w:t>
        </w:r>
      </w:hyperlink>
      <w:r w:rsidR="00880CA8">
        <w:rPr>
          <w:rFonts w:ascii="Verdana" w:hAnsi="Verdana"/>
          <w:color w:val="000000"/>
          <w:lang w:val="en"/>
        </w:rPr>
        <w:t>  Requirements Notation and Conventions</w:t>
      </w:r>
      <w:r w:rsidR="00880CA8">
        <w:rPr>
          <w:rFonts w:ascii="Verdana" w:hAnsi="Verdana"/>
          <w:color w:val="000000"/>
          <w:lang w:val="en"/>
        </w:rPr>
        <w:br/>
      </w:r>
      <w:hyperlink w:anchor="terminology" w:history="1">
        <w:r w:rsidR="00880CA8">
          <w:rPr>
            <w:rStyle w:val="Hyperlink"/>
            <w:rFonts w:ascii="Verdana" w:hAnsi="Verdana"/>
            <w:b/>
            <w:bCs/>
            <w:lang w:val="en"/>
          </w:rPr>
          <w:t>2.</w:t>
        </w:r>
      </w:hyperlink>
      <w:r w:rsidR="00880CA8">
        <w:rPr>
          <w:rFonts w:ascii="Verdana" w:hAnsi="Verdana"/>
          <w:color w:val="000000"/>
          <w:lang w:val="en"/>
        </w:rPr>
        <w:t xml:space="preserve">  </w:t>
      </w:r>
      <w:proofErr w:type="gramStart"/>
      <w:r w:rsidR="00880CA8">
        <w:rPr>
          <w:rFonts w:ascii="Verdana" w:hAnsi="Verdana"/>
          <w:color w:val="000000"/>
          <w:lang w:val="en"/>
        </w:rPr>
        <w:t>Terminology</w:t>
      </w:r>
      <w:r w:rsidR="00880CA8">
        <w:rPr>
          <w:rFonts w:ascii="Verdana" w:hAnsi="Verdana"/>
          <w:color w:val="000000"/>
          <w:lang w:val="en"/>
        </w:rPr>
        <w:br/>
      </w:r>
      <w:hyperlink w:anchor="anchor1" w:history="1">
        <w:r w:rsidR="00880CA8">
          <w:rPr>
            <w:rStyle w:val="Hyperlink"/>
            <w:rFonts w:ascii="Verdana" w:hAnsi="Verdana"/>
            <w:b/>
            <w:bCs/>
            <w:lang w:val="en"/>
          </w:rPr>
          <w:t>3.</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HTTP Protocol Binding</w:t>
      </w:r>
      <w:r w:rsidR="00880CA8">
        <w:rPr>
          <w:rFonts w:ascii="Verdana" w:hAnsi="Verdana"/>
          <w:color w:val="000000"/>
          <w:lang w:val="en"/>
        </w:rPr>
        <w:br/>
      </w:r>
      <w:hyperlink w:anchor="anchor2" w:history="1">
        <w:r w:rsidR="00880CA8">
          <w:rPr>
            <w:rStyle w:val="Hyperlink"/>
            <w:rFonts w:ascii="Verdana" w:hAnsi="Verdana"/>
            <w:b/>
            <w:bCs/>
            <w:lang w:val="en"/>
          </w:rPr>
          <w:t>4.</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Authorization Endpoint</w:t>
      </w:r>
      <w:r w:rsidR="00880CA8">
        <w:rPr>
          <w:rFonts w:ascii="Verdana" w:hAnsi="Verdana"/>
          <w:color w:val="000000"/>
          <w:lang w:val="en"/>
        </w:rPr>
        <w:br/>
        <w:t>    </w:t>
      </w:r>
      <w:hyperlink w:anchor="openid_scopes" w:history="1">
        <w:r w:rsidR="00880CA8">
          <w:rPr>
            <w:rStyle w:val="Hyperlink"/>
            <w:rFonts w:ascii="Verdana" w:hAnsi="Verdana"/>
            <w:b/>
            <w:bCs/>
            <w:lang w:val="en"/>
          </w:rPr>
          <w:t>4.1.</w:t>
        </w:r>
        <w:proofErr w:type="gramEnd"/>
      </w:hyperlink>
      <w:r w:rsidR="00880CA8">
        <w:rPr>
          <w:rFonts w:ascii="Verdana" w:hAnsi="Verdana"/>
          <w:color w:val="000000"/>
          <w:lang w:val="en"/>
        </w:rPr>
        <w:t>  OpenID Connect Scopes</w:t>
      </w:r>
      <w:r w:rsidR="00880CA8">
        <w:rPr>
          <w:rFonts w:ascii="Verdana" w:hAnsi="Verdana"/>
          <w:color w:val="000000"/>
          <w:lang w:val="en"/>
        </w:rPr>
        <w:br/>
        <w:t>    </w:t>
      </w:r>
      <w:hyperlink w:anchor="protocol_flows" w:history="1">
        <w:r w:rsidR="00880CA8">
          <w:rPr>
            <w:rStyle w:val="Hyperlink"/>
            <w:rFonts w:ascii="Verdana" w:hAnsi="Verdana"/>
            <w:b/>
            <w:bCs/>
            <w:lang w:val="en"/>
          </w:rPr>
          <w:t>4.2.</w:t>
        </w:r>
      </w:hyperlink>
      <w:r w:rsidR="00880CA8">
        <w:rPr>
          <w:rFonts w:ascii="Verdana" w:hAnsi="Verdana"/>
          <w:color w:val="000000"/>
          <w:lang w:val="en"/>
        </w:rPr>
        <w:t>  Protocol Flows</w:t>
      </w:r>
      <w:r w:rsidR="00880CA8">
        <w:rPr>
          <w:rFonts w:ascii="Verdana" w:hAnsi="Verdana"/>
          <w:color w:val="000000"/>
          <w:lang w:val="en"/>
        </w:rPr>
        <w:br/>
        <w:t>        </w:t>
      </w:r>
      <w:hyperlink w:anchor="retrieving_code_token" w:history="1">
        <w:r w:rsidR="00880CA8">
          <w:rPr>
            <w:rStyle w:val="Hyperlink"/>
            <w:rFonts w:ascii="Verdana" w:hAnsi="Verdana"/>
            <w:b/>
            <w:bCs/>
            <w:lang w:val="en"/>
          </w:rPr>
          <w:t>4.2.1.</w:t>
        </w:r>
      </w:hyperlink>
      <w:r w:rsidR="00880CA8">
        <w:rPr>
          <w:rFonts w:ascii="Verdana" w:hAnsi="Verdana"/>
          <w:color w:val="000000"/>
          <w:lang w:val="en"/>
        </w:rPr>
        <w:t xml:space="preserve">  </w:t>
      </w:r>
      <w:proofErr w:type="gramStart"/>
      <w:r w:rsidR="00880CA8">
        <w:rPr>
          <w:rFonts w:ascii="Verdana" w:hAnsi="Verdana"/>
          <w:color w:val="000000"/>
          <w:lang w:val="en"/>
        </w:rPr>
        <w:t>How to Get an Authorization Code, Access Token, and ID Token</w:t>
      </w:r>
      <w:r w:rsidR="00880CA8">
        <w:rPr>
          <w:rFonts w:ascii="Verdana" w:hAnsi="Verdana"/>
          <w:color w:val="000000"/>
          <w:lang w:val="en"/>
        </w:rPr>
        <w:br/>
        <w:t>        </w:t>
      </w:r>
      <w:hyperlink w:anchor="code_flow" w:history="1">
        <w:r w:rsidR="00880CA8">
          <w:rPr>
            <w:rStyle w:val="Hyperlink"/>
            <w:rFonts w:ascii="Verdana" w:hAnsi="Verdana"/>
            <w:b/>
            <w:bCs/>
            <w:lang w:val="en"/>
          </w:rPr>
          <w:t>4.2.2.</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Authorization Code Flow</w:t>
      </w:r>
      <w:r w:rsidR="00880CA8">
        <w:rPr>
          <w:rFonts w:ascii="Verdana" w:hAnsi="Verdana"/>
          <w:color w:val="000000"/>
          <w:lang w:val="en"/>
        </w:rPr>
        <w:br/>
        <w:t>        </w:t>
      </w:r>
      <w:hyperlink w:anchor="implicit_flow" w:history="1">
        <w:r w:rsidR="00880CA8">
          <w:rPr>
            <w:rStyle w:val="Hyperlink"/>
            <w:rFonts w:ascii="Verdana" w:hAnsi="Verdana"/>
            <w:b/>
            <w:bCs/>
            <w:lang w:val="en"/>
          </w:rPr>
          <w:t>4.2.3.</w:t>
        </w:r>
        <w:proofErr w:type="gramEnd"/>
      </w:hyperlink>
      <w:r w:rsidR="00880CA8">
        <w:rPr>
          <w:rFonts w:ascii="Verdana" w:hAnsi="Verdana"/>
          <w:color w:val="000000"/>
          <w:lang w:val="en"/>
        </w:rPr>
        <w:t>  Implicit Flow</w:t>
      </w:r>
      <w:r w:rsidR="00880CA8">
        <w:rPr>
          <w:rFonts w:ascii="Verdana" w:hAnsi="Verdana"/>
          <w:color w:val="000000"/>
          <w:lang w:val="en"/>
        </w:rPr>
        <w:br/>
        <w:t>    </w:t>
      </w:r>
      <w:hyperlink w:anchor="auth_request" w:history="1">
        <w:r w:rsidR="00880CA8">
          <w:rPr>
            <w:rStyle w:val="Hyperlink"/>
            <w:rFonts w:ascii="Verdana" w:hAnsi="Verdana"/>
            <w:b/>
            <w:bCs/>
            <w:lang w:val="en"/>
          </w:rPr>
          <w:t>4.3.</w:t>
        </w:r>
      </w:hyperlink>
      <w:r w:rsidR="00880CA8">
        <w:rPr>
          <w:rFonts w:ascii="Verdana" w:hAnsi="Verdana"/>
          <w:color w:val="000000"/>
          <w:lang w:val="en"/>
        </w:rPr>
        <w:t xml:space="preserve">  </w:t>
      </w:r>
      <w:proofErr w:type="gramStart"/>
      <w:r w:rsidR="00880CA8">
        <w:rPr>
          <w:rFonts w:ascii="Verdana" w:hAnsi="Verdana"/>
          <w:color w:val="000000"/>
          <w:lang w:val="en"/>
        </w:rPr>
        <w:t>Authorization Request</w:t>
      </w:r>
      <w:r w:rsidR="00880CA8">
        <w:rPr>
          <w:rFonts w:ascii="Verdana" w:hAnsi="Verdana"/>
          <w:color w:val="000000"/>
          <w:lang w:val="en"/>
        </w:rPr>
        <w:br/>
        <w:t>        </w:t>
      </w:r>
      <w:hyperlink w:anchor="rf_prep" w:history="1">
        <w:r w:rsidR="00880CA8">
          <w:rPr>
            <w:rStyle w:val="Hyperlink"/>
            <w:rFonts w:ascii="Verdana" w:hAnsi="Verdana"/>
            <w:b/>
            <w:bCs/>
            <w:lang w:val="en"/>
          </w:rPr>
          <w:t>4.3.1.</w:t>
        </w:r>
        <w:proofErr w:type="gramEnd"/>
      </w:hyperlink>
      <w:r w:rsidR="00880CA8">
        <w:rPr>
          <w:rFonts w:ascii="Verdana" w:hAnsi="Verdana"/>
          <w:color w:val="000000"/>
          <w:lang w:val="en"/>
        </w:rPr>
        <w:t>  Client Prepares an Authorization Request</w:t>
      </w:r>
      <w:r w:rsidR="00880CA8">
        <w:rPr>
          <w:rFonts w:ascii="Verdana" w:hAnsi="Verdana"/>
          <w:color w:val="000000"/>
          <w:lang w:val="en"/>
        </w:rPr>
        <w:br/>
        <w:t>        </w:t>
      </w:r>
      <w:hyperlink w:anchor="anchor6" w:history="1">
        <w:r w:rsidR="00880CA8">
          <w:rPr>
            <w:rStyle w:val="Hyperlink"/>
            <w:rFonts w:ascii="Verdana" w:hAnsi="Verdana"/>
            <w:b/>
            <w:bCs/>
            <w:lang w:val="en"/>
          </w:rPr>
          <w:t>4.3.2.</w:t>
        </w:r>
      </w:hyperlink>
      <w:r w:rsidR="00880CA8">
        <w:rPr>
          <w:rFonts w:ascii="Verdana" w:hAnsi="Verdana"/>
          <w:color w:val="000000"/>
          <w:lang w:val="en"/>
        </w:rPr>
        <w:t>  Authorization Server Authenticates the End-User</w:t>
      </w:r>
      <w:r w:rsidR="00880CA8">
        <w:rPr>
          <w:rFonts w:ascii="Verdana" w:hAnsi="Verdana"/>
          <w:color w:val="000000"/>
          <w:lang w:val="en"/>
        </w:rPr>
        <w:br/>
        <w:t>        </w:t>
      </w:r>
      <w:hyperlink w:anchor="anchor7" w:history="1">
        <w:r w:rsidR="00880CA8">
          <w:rPr>
            <w:rStyle w:val="Hyperlink"/>
            <w:rFonts w:ascii="Verdana" w:hAnsi="Verdana"/>
            <w:b/>
            <w:bCs/>
            <w:lang w:val="en"/>
          </w:rPr>
          <w:t>4.3.3.</w:t>
        </w:r>
      </w:hyperlink>
      <w:r w:rsidR="00880CA8">
        <w:rPr>
          <w:rFonts w:ascii="Verdana" w:hAnsi="Verdana"/>
          <w:color w:val="000000"/>
          <w:lang w:val="en"/>
        </w:rPr>
        <w:t>  Authorization Server Obtains the End-User Consent/Authorization</w:t>
      </w:r>
      <w:r w:rsidR="00880CA8">
        <w:rPr>
          <w:rFonts w:ascii="Verdana" w:hAnsi="Verdana"/>
          <w:color w:val="000000"/>
          <w:lang w:val="en"/>
        </w:rPr>
        <w:br/>
        <w:t>        </w:t>
      </w:r>
      <w:hyperlink w:anchor="art_res" w:history="1">
        <w:r w:rsidR="00880CA8">
          <w:rPr>
            <w:rStyle w:val="Hyperlink"/>
            <w:rFonts w:ascii="Verdana" w:hAnsi="Verdana"/>
            <w:b/>
            <w:bCs/>
            <w:lang w:val="en"/>
          </w:rPr>
          <w:t>4.3.4.</w:t>
        </w:r>
      </w:hyperlink>
      <w:r w:rsidR="00880CA8">
        <w:rPr>
          <w:rFonts w:ascii="Verdana" w:hAnsi="Verdana"/>
          <w:color w:val="000000"/>
          <w:lang w:val="en"/>
        </w:rPr>
        <w:t xml:space="preserve">  Authorization Server Sends the End-User Back to the Client </w:t>
      </w:r>
      <w:r w:rsidR="00880CA8">
        <w:rPr>
          <w:rFonts w:ascii="Verdana" w:hAnsi="Verdana"/>
          <w:color w:val="000000"/>
          <w:lang w:val="en"/>
        </w:rPr>
        <w:br/>
      </w:r>
      <w:hyperlink w:anchor="token_ep" w:history="1">
        <w:r w:rsidR="00880CA8">
          <w:rPr>
            <w:rStyle w:val="Hyperlink"/>
            <w:rFonts w:ascii="Verdana" w:hAnsi="Verdana"/>
            <w:b/>
            <w:bCs/>
            <w:lang w:val="en"/>
          </w:rPr>
          <w:t>5.</w:t>
        </w:r>
      </w:hyperlink>
      <w:r w:rsidR="00880CA8">
        <w:rPr>
          <w:rFonts w:ascii="Verdana" w:hAnsi="Verdana"/>
          <w:color w:val="000000"/>
          <w:lang w:val="en"/>
        </w:rPr>
        <w:t xml:space="preserve">  </w:t>
      </w:r>
      <w:proofErr w:type="gramStart"/>
      <w:r w:rsidR="00880CA8">
        <w:rPr>
          <w:rFonts w:ascii="Verdana" w:hAnsi="Verdana"/>
          <w:color w:val="000000"/>
          <w:lang w:val="en"/>
        </w:rPr>
        <w:t>Token Endpoint</w:t>
      </w:r>
      <w:r w:rsidR="00880CA8">
        <w:rPr>
          <w:rFonts w:ascii="Verdana" w:hAnsi="Verdana"/>
          <w:color w:val="000000"/>
          <w:lang w:val="en"/>
        </w:rPr>
        <w:br/>
        <w:t>    </w:t>
      </w:r>
      <w:hyperlink w:anchor="anchor8" w:history="1">
        <w:r w:rsidR="00880CA8">
          <w:rPr>
            <w:rStyle w:val="Hyperlink"/>
            <w:rFonts w:ascii="Verdana" w:hAnsi="Verdana"/>
            <w:b/>
            <w:bCs/>
            <w:lang w:val="en"/>
          </w:rPr>
          <w:t>5.1.</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Requesting an Access Token</w:t>
      </w:r>
      <w:r w:rsidR="00880CA8">
        <w:rPr>
          <w:rFonts w:ascii="Verdana" w:hAnsi="Verdana"/>
          <w:color w:val="000000"/>
          <w:lang w:val="en"/>
        </w:rPr>
        <w:br/>
        <w:t>        </w:t>
      </w:r>
      <w:hyperlink w:anchor="anchor9" w:history="1">
        <w:r w:rsidR="00880CA8">
          <w:rPr>
            <w:rStyle w:val="Hyperlink"/>
            <w:rFonts w:ascii="Verdana" w:hAnsi="Verdana"/>
            <w:b/>
            <w:bCs/>
            <w:lang w:val="en"/>
          </w:rPr>
          <w:t>5.1.1.</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Access Token Request</w:t>
      </w:r>
      <w:r w:rsidR="00880CA8">
        <w:rPr>
          <w:rFonts w:ascii="Verdana" w:hAnsi="Verdana"/>
          <w:color w:val="000000"/>
          <w:lang w:val="en"/>
        </w:rPr>
        <w:br/>
        <w:t>        </w:t>
      </w:r>
      <w:hyperlink w:anchor="anchor10" w:history="1">
        <w:r w:rsidR="00880CA8">
          <w:rPr>
            <w:rStyle w:val="Hyperlink"/>
            <w:rFonts w:ascii="Verdana" w:hAnsi="Verdana"/>
            <w:b/>
            <w:bCs/>
            <w:lang w:val="en"/>
          </w:rPr>
          <w:t>5.1.2.</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Access Token Response</w:t>
      </w:r>
      <w:r w:rsidR="00880CA8">
        <w:rPr>
          <w:rFonts w:ascii="Verdana" w:hAnsi="Verdana"/>
          <w:color w:val="000000"/>
          <w:lang w:val="en"/>
        </w:rPr>
        <w:br/>
        <w:t>    </w:t>
      </w:r>
      <w:hyperlink w:anchor="anchor13" w:history="1">
        <w:r w:rsidR="00880CA8">
          <w:rPr>
            <w:rStyle w:val="Hyperlink"/>
            <w:rFonts w:ascii="Verdana" w:hAnsi="Verdana"/>
            <w:b/>
            <w:bCs/>
            <w:lang w:val="en"/>
          </w:rPr>
          <w:t>5.2.</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Refreshing an Access Token</w:t>
      </w:r>
      <w:r w:rsidR="00880CA8">
        <w:rPr>
          <w:rFonts w:ascii="Verdana" w:hAnsi="Verdana"/>
          <w:color w:val="000000"/>
          <w:lang w:val="en"/>
        </w:rPr>
        <w:br/>
        <w:t>        </w:t>
      </w:r>
      <w:hyperlink w:anchor="anchor14" w:history="1">
        <w:r w:rsidR="00880CA8">
          <w:rPr>
            <w:rStyle w:val="Hyperlink"/>
            <w:rFonts w:ascii="Verdana" w:hAnsi="Verdana"/>
            <w:b/>
            <w:bCs/>
            <w:lang w:val="en"/>
          </w:rPr>
          <w:t>5.2.1.</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Positive Assertion</w:t>
      </w:r>
      <w:r w:rsidR="00880CA8">
        <w:rPr>
          <w:rFonts w:ascii="Verdana" w:hAnsi="Verdana"/>
          <w:color w:val="000000"/>
          <w:lang w:val="en"/>
        </w:rPr>
        <w:br/>
      </w:r>
      <w:hyperlink w:anchor="userinfo_ep" w:history="1">
        <w:r w:rsidR="00880CA8">
          <w:rPr>
            <w:rStyle w:val="Hyperlink"/>
            <w:rFonts w:ascii="Verdana" w:hAnsi="Verdana"/>
            <w:b/>
            <w:bCs/>
            <w:lang w:val="en"/>
          </w:rPr>
          <w:t>6.</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UserInfo Endpoint</w:t>
      </w:r>
      <w:r w:rsidR="00880CA8">
        <w:rPr>
          <w:rFonts w:ascii="Verdana" w:hAnsi="Verdana"/>
          <w:color w:val="000000"/>
          <w:lang w:val="en"/>
        </w:rPr>
        <w:br/>
        <w:t>    </w:t>
      </w:r>
      <w:hyperlink w:anchor="anchor15" w:history="1">
        <w:r w:rsidR="00880CA8">
          <w:rPr>
            <w:rStyle w:val="Hyperlink"/>
            <w:rFonts w:ascii="Verdana" w:hAnsi="Verdana"/>
            <w:b/>
            <w:bCs/>
            <w:lang w:val="en"/>
          </w:rPr>
          <w:t>6.1.</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UserInfo Request</w:t>
      </w:r>
      <w:r w:rsidR="00880CA8">
        <w:rPr>
          <w:rFonts w:ascii="Verdana" w:hAnsi="Verdana"/>
          <w:color w:val="000000"/>
          <w:lang w:val="en"/>
        </w:rPr>
        <w:br/>
        <w:t>    </w:t>
      </w:r>
      <w:hyperlink w:anchor="id_res" w:history="1">
        <w:r w:rsidR="00880CA8">
          <w:rPr>
            <w:rStyle w:val="Hyperlink"/>
            <w:rFonts w:ascii="Verdana" w:hAnsi="Verdana"/>
            <w:b/>
            <w:bCs/>
            <w:lang w:val="en"/>
          </w:rPr>
          <w:t>6.2.</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UserInfo Response</w:t>
      </w:r>
      <w:r w:rsidR="00880CA8">
        <w:rPr>
          <w:rFonts w:ascii="Verdana" w:hAnsi="Verdana"/>
          <w:color w:val="000000"/>
          <w:lang w:val="en"/>
        </w:rPr>
        <w:br/>
        <w:t>        </w:t>
      </w:r>
      <w:hyperlink w:anchor="anchor16" w:history="1">
        <w:r w:rsidR="00880CA8">
          <w:rPr>
            <w:rStyle w:val="Hyperlink"/>
            <w:rFonts w:ascii="Verdana" w:hAnsi="Verdana"/>
            <w:b/>
            <w:bCs/>
            <w:lang w:val="en"/>
          </w:rPr>
          <w:t>6.2.1.</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UserInfo Error Response</w:t>
      </w:r>
      <w:r w:rsidR="00880CA8">
        <w:rPr>
          <w:rFonts w:ascii="Verdana" w:hAnsi="Verdana"/>
          <w:color w:val="000000"/>
          <w:lang w:val="en"/>
        </w:rPr>
        <w:br/>
      </w:r>
      <w:hyperlink w:anchor="check_id_ep" w:history="1">
        <w:r w:rsidR="00880CA8">
          <w:rPr>
            <w:rStyle w:val="Hyperlink"/>
            <w:rFonts w:ascii="Verdana" w:hAnsi="Verdana"/>
            <w:b/>
            <w:bCs/>
            <w:lang w:val="en"/>
          </w:rPr>
          <w:t>7.</w:t>
        </w:r>
        <w:proofErr w:type="gramEnd"/>
      </w:hyperlink>
      <w:r w:rsidR="00880CA8">
        <w:rPr>
          <w:rFonts w:ascii="Verdana" w:hAnsi="Verdana"/>
          <w:color w:val="000000"/>
          <w:lang w:val="en"/>
        </w:rPr>
        <w:t>  Check ID Endpoint</w:t>
      </w:r>
      <w:r w:rsidR="00880CA8">
        <w:rPr>
          <w:rFonts w:ascii="Verdana" w:hAnsi="Verdana"/>
          <w:color w:val="000000"/>
          <w:lang w:val="en"/>
        </w:rPr>
        <w:br/>
        <w:t>    </w:t>
      </w:r>
      <w:hyperlink w:anchor="anchor17" w:history="1">
        <w:r w:rsidR="00880CA8">
          <w:rPr>
            <w:rStyle w:val="Hyperlink"/>
            <w:rFonts w:ascii="Verdana" w:hAnsi="Verdana"/>
            <w:b/>
            <w:bCs/>
            <w:lang w:val="en"/>
          </w:rPr>
          <w:t>7.1.</w:t>
        </w:r>
      </w:hyperlink>
      <w:r w:rsidR="00880CA8">
        <w:rPr>
          <w:rFonts w:ascii="Verdana" w:hAnsi="Verdana"/>
          <w:color w:val="000000"/>
          <w:lang w:val="en"/>
        </w:rPr>
        <w:t>  Check ID Requests</w:t>
      </w:r>
      <w:r w:rsidR="00880CA8">
        <w:rPr>
          <w:rFonts w:ascii="Verdana" w:hAnsi="Verdana"/>
          <w:color w:val="000000"/>
          <w:lang w:val="en"/>
        </w:rPr>
        <w:br/>
        <w:t>    </w:t>
      </w:r>
      <w:hyperlink w:anchor="intro_res" w:history="1">
        <w:r w:rsidR="00880CA8">
          <w:rPr>
            <w:rStyle w:val="Hyperlink"/>
            <w:rFonts w:ascii="Verdana" w:hAnsi="Verdana"/>
            <w:b/>
            <w:bCs/>
            <w:lang w:val="en"/>
          </w:rPr>
          <w:t>7.2.</w:t>
        </w:r>
      </w:hyperlink>
      <w:r w:rsidR="00880CA8">
        <w:rPr>
          <w:rFonts w:ascii="Verdana" w:hAnsi="Verdana"/>
          <w:color w:val="000000"/>
          <w:lang w:val="en"/>
        </w:rPr>
        <w:t>  Check ID Response</w:t>
      </w:r>
      <w:r w:rsidR="00880CA8">
        <w:rPr>
          <w:rFonts w:ascii="Verdana" w:hAnsi="Verdana"/>
          <w:color w:val="000000"/>
          <w:lang w:val="en"/>
        </w:rPr>
        <w:br/>
        <w:t>        </w:t>
      </w:r>
      <w:hyperlink w:anchor="anchor18" w:history="1">
        <w:r w:rsidR="00880CA8">
          <w:rPr>
            <w:rStyle w:val="Hyperlink"/>
            <w:rFonts w:ascii="Verdana" w:hAnsi="Verdana"/>
            <w:b/>
            <w:bCs/>
            <w:lang w:val="en"/>
          </w:rPr>
          <w:t>7.2.1.</w:t>
        </w:r>
      </w:hyperlink>
      <w:r w:rsidR="00880CA8">
        <w:rPr>
          <w:rFonts w:ascii="Verdana" w:hAnsi="Verdana"/>
          <w:color w:val="000000"/>
          <w:lang w:val="en"/>
        </w:rPr>
        <w:t>  Check ID Error Response</w:t>
      </w:r>
      <w:r w:rsidR="00880CA8">
        <w:rPr>
          <w:rFonts w:ascii="Verdana" w:hAnsi="Verdana"/>
          <w:color w:val="000000"/>
          <w:lang w:val="en"/>
        </w:rPr>
        <w:br/>
      </w:r>
      <w:hyperlink w:anchor="session_eps" w:history="1">
        <w:r w:rsidR="00880CA8">
          <w:rPr>
            <w:rStyle w:val="Hyperlink"/>
            <w:rFonts w:ascii="Verdana" w:hAnsi="Verdana"/>
            <w:b/>
            <w:bCs/>
            <w:lang w:val="en"/>
          </w:rPr>
          <w:t>8.</w:t>
        </w:r>
      </w:hyperlink>
      <w:r w:rsidR="00880CA8">
        <w:rPr>
          <w:rFonts w:ascii="Verdana" w:hAnsi="Verdana"/>
          <w:color w:val="000000"/>
          <w:lang w:val="en"/>
        </w:rPr>
        <w:t xml:space="preserve">  </w:t>
      </w:r>
      <w:proofErr w:type="gramStart"/>
      <w:r w:rsidR="00880CA8">
        <w:rPr>
          <w:rFonts w:ascii="Verdana" w:hAnsi="Verdana"/>
          <w:color w:val="000000"/>
          <w:lang w:val="en"/>
        </w:rPr>
        <w:t>Session Management Endpoints</w:t>
      </w:r>
      <w:r w:rsidR="00880CA8">
        <w:rPr>
          <w:rFonts w:ascii="Verdana" w:hAnsi="Verdana"/>
          <w:color w:val="000000"/>
          <w:lang w:val="en"/>
        </w:rPr>
        <w:br/>
      </w:r>
      <w:hyperlink w:anchor="disco_reg" w:history="1">
        <w:r w:rsidR="00880CA8">
          <w:rPr>
            <w:rStyle w:val="Hyperlink"/>
            <w:rFonts w:ascii="Verdana" w:hAnsi="Verdana"/>
            <w:b/>
            <w:bCs/>
            <w:lang w:val="en"/>
          </w:rPr>
          <w:t>9.</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Discovery and Registration</w:t>
      </w:r>
      <w:r w:rsidR="00880CA8">
        <w:rPr>
          <w:rFonts w:ascii="Verdana" w:hAnsi="Verdana"/>
          <w:color w:val="000000"/>
          <w:lang w:val="en"/>
        </w:rPr>
        <w:br/>
      </w:r>
      <w:hyperlink w:anchor="security_considerations" w:history="1">
        <w:r w:rsidR="00880CA8">
          <w:rPr>
            <w:rStyle w:val="Hyperlink"/>
            <w:rFonts w:ascii="Verdana" w:hAnsi="Verdana"/>
            <w:b/>
            <w:bCs/>
            <w:lang w:val="en"/>
          </w:rPr>
          <w:t>10.</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Security Considerations</w:t>
      </w:r>
      <w:r w:rsidR="00880CA8">
        <w:rPr>
          <w:rFonts w:ascii="Verdana" w:hAnsi="Verdana"/>
          <w:color w:val="000000"/>
          <w:lang w:val="en"/>
        </w:rPr>
        <w:br/>
        <w:t>    </w:t>
      </w:r>
      <w:hyperlink w:anchor="anchor19" w:history="1">
        <w:r w:rsidR="00880CA8">
          <w:rPr>
            <w:rStyle w:val="Hyperlink"/>
            <w:rFonts w:ascii="Verdana" w:hAnsi="Verdana"/>
            <w:b/>
            <w:bCs/>
            <w:lang w:val="en"/>
          </w:rPr>
          <w:t>10.1.</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Implicit Grant Flow Threats</w:t>
      </w:r>
      <w:r w:rsidR="00880CA8">
        <w:rPr>
          <w:rFonts w:ascii="Verdana" w:hAnsi="Verdana"/>
          <w:color w:val="000000"/>
          <w:lang w:val="en"/>
        </w:rPr>
        <w:br/>
      </w:r>
      <w:hyperlink w:anchor="IANA" w:history="1">
        <w:r w:rsidR="00880CA8">
          <w:rPr>
            <w:rStyle w:val="Hyperlink"/>
            <w:rFonts w:ascii="Verdana" w:hAnsi="Verdana"/>
            <w:b/>
            <w:bCs/>
            <w:lang w:val="en"/>
          </w:rPr>
          <w:t>11.</w:t>
        </w:r>
        <w:proofErr w:type="gramEnd"/>
      </w:hyperlink>
      <w:r w:rsidR="00880CA8">
        <w:rPr>
          <w:rFonts w:ascii="Verdana" w:hAnsi="Verdana"/>
          <w:color w:val="000000"/>
          <w:lang w:val="en"/>
        </w:rPr>
        <w:t xml:space="preserve">  </w:t>
      </w:r>
      <w:proofErr w:type="gramStart"/>
      <w:r w:rsidR="00880CA8">
        <w:rPr>
          <w:rFonts w:ascii="Verdana" w:hAnsi="Verdana"/>
          <w:color w:val="000000"/>
          <w:lang w:val="en"/>
        </w:rPr>
        <w:t>IANA Considerations</w:t>
      </w:r>
      <w:r w:rsidR="00880CA8">
        <w:rPr>
          <w:rFonts w:ascii="Verdana" w:hAnsi="Verdana"/>
          <w:color w:val="000000"/>
          <w:lang w:val="en"/>
        </w:rPr>
        <w:br/>
      </w:r>
      <w:hyperlink w:anchor="rfc.references1" w:history="1">
        <w:r w:rsidR="00880CA8">
          <w:rPr>
            <w:rStyle w:val="Hyperlink"/>
            <w:rFonts w:ascii="Verdana" w:hAnsi="Verdana"/>
            <w:b/>
            <w:bCs/>
            <w:lang w:val="en"/>
          </w:rPr>
          <w:t>12.</w:t>
        </w:r>
        <w:proofErr w:type="gramEnd"/>
      </w:hyperlink>
      <w:r w:rsidR="00880CA8">
        <w:rPr>
          <w:rFonts w:ascii="Verdana" w:hAnsi="Verdana"/>
          <w:color w:val="000000"/>
          <w:lang w:val="en"/>
        </w:rPr>
        <w:t>  Normative References</w:t>
      </w:r>
      <w:r w:rsidR="00880CA8">
        <w:rPr>
          <w:rFonts w:ascii="Verdana" w:hAnsi="Verdana"/>
          <w:color w:val="000000"/>
          <w:lang w:val="en"/>
        </w:rPr>
        <w:br/>
      </w:r>
      <w:hyperlink w:anchor="anchor21" w:history="1">
        <w:r w:rsidR="00880CA8">
          <w:rPr>
            <w:rStyle w:val="Hyperlink"/>
            <w:rFonts w:ascii="Verdana" w:hAnsi="Verdana"/>
            <w:b/>
            <w:bCs/>
            <w:lang w:val="en"/>
          </w:rPr>
          <w:t>Appendix A.</w:t>
        </w:r>
      </w:hyperlink>
      <w:r w:rsidR="00880CA8">
        <w:rPr>
          <w:rFonts w:ascii="Verdana" w:hAnsi="Verdana"/>
          <w:color w:val="000000"/>
          <w:lang w:val="en"/>
        </w:rPr>
        <w:t>  Footnotes</w:t>
      </w:r>
      <w:r w:rsidR="00880CA8">
        <w:rPr>
          <w:rFonts w:ascii="Verdana" w:hAnsi="Verdana"/>
          <w:color w:val="000000"/>
          <w:lang w:val="en"/>
        </w:rPr>
        <w:br/>
        <w:t>    </w:t>
      </w:r>
      <w:hyperlink w:anchor="anchor22" w:history="1">
        <w:r w:rsidR="00880CA8">
          <w:rPr>
            <w:rStyle w:val="Hyperlink"/>
            <w:rFonts w:ascii="Verdana" w:hAnsi="Verdana"/>
            <w:b/>
            <w:bCs/>
            <w:lang w:val="en"/>
          </w:rPr>
          <w:t>A.1.</w:t>
        </w:r>
      </w:hyperlink>
      <w:r w:rsidR="00880CA8">
        <w:rPr>
          <w:rFonts w:ascii="Verdana" w:hAnsi="Verdana"/>
          <w:color w:val="000000"/>
          <w:lang w:val="en"/>
        </w:rPr>
        <w:t>  Example JWT Values</w:t>
      </w:r>
      <w:r w:rsidR="00880CA8">
        <w:rPr>
          <w:rFonts w:ascii="Verdana" w:hAnsi="Verdana"/>
          <w:color w:val="000000"/>
          <w:lang w:val="en"/>
        </w:rPr>
        <w:br/>
      </w:r>
      <w:hyperlink w:anchor="anchor23" w:history="1">
        <w:r w:rsidR="00880CA8">
          <w:rPr>
            <w:rStyle w:val="Hyperlink"/>
            <w:rFonts w:ascii="Verdana" w:hAnsi="Verdana"/>
            <w:b/>
            <w:bCs/>
            <w:lang w:val="en"/>
          </w:rPr>
          <w:t>Appendix B.</w:t>
        </w:r>
      </w:hyperlink>
      <w:r w:rsidR="00880CA8">
        <w:rPr>
          <w:rFonts w:ascii="Verdana" w:hAnsi="Verdana"/>
          <w:color w:val="000000"/>
          <w:lang w:val="en"/>
        </w:rPr>
        <w:t>  Acknowledgements</w:t>
      </w:r>
      <w:r w:rsidR="00880CA8">
        <w:rPr>
          <w:rFonts w:ascii="Verdana" w:hAnsi="Verdana"/>
          <w:color w:val="000000"/>
          <w:lang w:val="en"/>
        </w:rPr>
        <w:br/>
      </w:r>
      <w:hyperlink w:anchor="anchor24" w:history="1">
        <w:r w:rsidR="00880CA8">
          <w:rPr>
            <w:rStyle w:val="Hyperlink"/>
            <w:rFonts w:ascii="Verdana" w:hAnsi="Verdana"/>
            <w:b/>
            <w:bCs/>
            <w:lang w:val="en"/>
          </w:rPr>
          <w:t>Appendix C.</w:t>
        </w:r>
      </w:hyperlink>
      <w:r w:rsidR="00880CA8">
        <w:rPr>
          <w:rFonts w:ascii="Verdana" w:hAnsi="Verdana"/>
          <w:color w:val="000000"/>
          <w:lang w:val="en"/>
        </w:rPr>
        <w:t>  Notices</w:t>
      </w:r>
      <w:r w:rsidR="00880CA8">
        <w:rPr>
          <w:rFonts w:ascii="Verdana" w:hAnsi="Verdana"/>
          <w:color w:val="000000"/>
          <w:lang w:val="en"/>
        </w:rPr>
        <w:br/>
      </w:r>
      <w:hyperlink w:anchor="anchor25" w:history="1">
        <w:r w:rsidR="00880CA8">
          <w:rPr>
            <w:rStyle w:val="Hyperlink"/>
            <w:rFonts w:ascii="Verdana" w:hAnsi="Verdana"/>
            <w:b/>
            <w:bCs/>
            <w:lang w:val="en"/>
          </w:rPr>
          <w:t>Appendix D.</w:t>
        </w:r>
      </w:hyperlink>
      <w:r w:rsidR="00880CA8">
        <w:rPr>
          <w:rFonts w:ascii="Verdana" w:hAnsi="Verdana"/>
          <w:color w:val="000000"/>
          <w:lang w:val="en"/>
        </w:rPr>
        <w:t>  Document History</w:t>
      </w:r>
      <w:r w:rsidR="00880CA8">
        <w:rPr>
          <w:rFonts w:ascii="Verdana" w:hAnsi="Verdana"/>
          <w:color w:val="000000"/>
          <w:lang w:val="en"/>
        </w:rPr>
        <w:br/>
      </w:r>
      <w:hyperlink w:anchor="rfc.authors" w:history="1">
        <w:r w:rsidR="00880CA8">
          <w:rPr>
            <w:rStyle w:val="Hyperlink"/>
            <w:rFonts w:ascii="Verdana" w:hAnsi="Verdana"/>
            <w:b/>
            <w:bCs/>
            <w:lang w:val="en"/>
          </w:rPr>
          <w:t>§</w:t>
        </w:r>
      </w:hyperlink>
      <w:r w:rsidR="00880CA8">
        <w:rPr>
          <w:rFonts w:ascii="Verdana" w:hAnsi="Verdana"/>
          <w:color w:val="000000"/>
          <w:lang w:val="en"/>
        </w:rPr>
        <w:t>  Authors' Addresses</w:t>
      </w:r>
    </w:p>
    <w:p w:rsidR="00880CA8" w:rsidRDefault="00880CA8">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br w:type="textWrapping" w:clear="all"/>
      </w:r>
      <w:bookmarkStart w:id="2" w:name="rnc"/>
      <w:bookmarkEnd w:id="2"/>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3" w:name="rfc.section.1"/>
      <w:bookmarkEnd w:id="3"/>
      <w:r>
        <w:rPr>
          <w:rFonts w:eastAsia="Times New Roman"/>
          <w:lang w:val="en"/>
        </w:rPr>
        <w:t>1.  Requirements Notation and Conventions</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[RFC2119]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w:t>
      </w:r>
    </w:p>
    <w:p w:rsidR="00880CA8" w:rsidRDefault="00880CA8">
      <w:pPr>
        <w:spacing w:before="0" w:beforeAutospacing="0" w:after="0" w:afterAutospacing="0"/>
        <w:divId w:val="648675978"/>
        <w:rPr>
          <w:rFonts w:ascii="Verdana" w:eastAsia="Times New Roman" w:hAnsi="Verdana"/>
          <w:color w:val="000000"/>
          <w:lang w:val="en"/>
        </w:rPr>
      </w:pPr>
      <w:bookmarkStart w:id="4" w:name="terminology"/>
      <w:bookmarkEnd w:id="4"/>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5" w:name="rfc.section.2"/>
      <w:bookmarkEnd w:id="5"/>
      <w:r>
        <w:rPr>
          <w:rFonts w:eastAsia="Times New Roman"/>
          <w:lang w:val="en"/>
        </w:rPr>
        <w:t>2.  Terminology</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Followings are the additional terminology defined in this specification in addition to those defined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and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880CA8" w:rsidRDefault="00880CA8">
      <w:pPr>
        <w:spacing w:before="0" w:beforeAutospacing="0" w:after="0" w:afterAutospacing="0"/>
        <w:divId w:val="898445350"/>
        <w:rPr>
          <w:rFonts w:ascii="Verdana" w:eastAsia="Times New Roman" w:hAnsi="Verdana"/>
          <w:color w:val="000000"/>
          <w:lang w:val="en"/>
        </w:rPr>
      </w:pPr>
      <w:commentRangeStart w:id="6"/>
      <w:r>
        <w:rPr>
          <w:rFonts w:ascii="Verdana" w:eastAsia="Times New Roman" w:hAnsi="Verdana"/>
          <w:color w:val="000000"/>
          <w:lang w:val="en"/>
        </w:rPr>
        <w:t>Request File</w:t>
      </w:r>
      <w:commentRangeEnd w:id="6"/>
      <w:r w:rsidR="00487B40">
        <w:rPr>
          <w:rStyle w:val="CommentReference"/>
        </w:rPr>
        <w:commentReference w:id="6"/>
      </w:r>
    </w:p>
    <w:p w:rsidR="00880CA8" w:rsidRDefault="00880CA8">
      <w:pPr>
        <w:spacing w:before="0" w:beforeAutospacing="0" w:after="0" w:afterAutospacing="0"/>
        <w:ind w:left="720"/>
        <w:divId w:val="898445350"/>
        <w:rPr>
          <w:rFonts w:ascii="Verdana" w:eastAsia="Times New Roman" w:hAnsi="Verdana"/>
          <w:color w:val="000000"/>
          <w:lang w:val="en"/>
        </w:rPr>
      </w:pPr>
      <w:r>
        <w:rPr>
          <w:rFonts w:ascii="Verdana" w:eastAsia="Times New Roman" w:hAnsi="Verdana"/>
          <w:color w:val="000000"/>
          <w:lang w:val="en"/>
        </w:rPr>
        <w:t xml:space="preserve">A JSON structure that captures the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Recordon, D., Bradley, J., de Medeiros, B., Jones, M., and E. Jay, “OpenID Connect Messages 1.0,” October 2011.)</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OpenID.Messages</w:t>
      </w:r>
      <w:proofErr w:type="spellEnd"/>
      <w:r>
        <w:rPr>
          <w:rFonts w:ascii="Verdana" w:eastAsia="Times New Roman" w:hAnsi="Verdana"/>
          <w:color w:val="000000"/>
          <w:lang w:val="en"/>
        </w:rPr>
        <w:t xml:space="preserve">] Authorization Request parameters that can be pointed </w:t>
      </w:r>
      <w:ins w:id="7" w:author="Yaron Y. Goland" w:date="2011-11-03T17:49:00Z">
        <w:r w:rsidR="00487B40">
          <w:rPr>
            <w:rFonts w:ascii="Verdana" w:eastAsia="Times New Roman" w:hAnsi="Verdana"/>
            <w:color w:val="000000"/>
            <w:lang w:val="en"/>
          </w:rPr>
          <w:t xml:space="preserve">at </w:t>
        </w:r>
      </w:ins>
      <w:r>
        <w:rPr>
          <w:rFonts w:ascii="Verdana" w:eastAsia="Times New Roman" w:hAnsi="Verdana"/>
          <w:color w:val="000000"/>
          <w:lang w:val="en"/>
        </w:rPr>
        <w:t xml:space="preserve">by a URL that is reachable by the Authorization Server. </w:t>
      </w:r>
    </w:p>
    <w:p w:rsidR="00880CA8" w:rsidRDefault="00880CA8">
      <w:pPr>
        <w:spacing w:before="0" w:beforeAutospacing="0" w:after="0" w:afterAutospacing="0"/>
        <w:divId w:val="898445350"/>
        <w:rPr>
          <w:rFonts w:ascii="Verdana" w:eastAsia="Times New Roman" w:hAnsi="Verdana"/>
          <w:color w:val="000000"/>
          <w:lang w:val="en"/>
        </w:rPr>
      </w:pPr>
      <w:commentRangeStart w:id="8"/>
      <w:r>
        <w:rPr>
          <w:rFonts w:ascii="Verdana" w:eastAsia="Times New Roman" w:hAnsi="Verdana"/>
          <w:color w:val="000000"/>
          <w:lang w:val="en"/>
        </w:rPr>
        <w:t>Request URI</w:t>
      </w:r>
      <w:commentRangeEnd w:id="8"/>
      <w:r w:rsidR="00487B40">
        <w:rPr>
          <w:rStyle w:val="CommentReference"/>
        </w:rPr>
        <w:commentReference w:id="8"/>
      </w:r>
    </w:p>
    <w:p w:rsidR="00880CA8" w:rsidRDefault="00880CA8">
      <w:pPr>
        <w:spacing w:before="0" w:beforeAutospacing="0" w:after="0" w:afterAutospacing="0"/>
        <w:ind w:left="720"/>
        <w:divId w:val="898445350"/>
        <w:rPr>
          <w:rFonts w:ascii="Verdana" w:eastAsia="Times New Roman" w:hAnsi="Verdana"/>
          <w:color w:val="000000"/>
          <w:lang w:val="en"/>
        </w:rPr>
      </w:pPr>
      <w:proofErr w:type="gramStart"/>
      <w:r>
        <w:rPr>
          <w:rFonts w:ascii="Verdana" w:eastAsia="Times New Roman" w:hAnsi="Verdana"/>
          <w:color w:val="000000"/>
          <w:lang w:val="en"/>
        </w:rPr>
        <w:t>A URL that points to the Request File.</w:t>
      </w:r>
      <w:proofErr w:type="gramEnd"/>
      <w:r>
        <w:rPr>
          <w:rFonts w:ascii="Verdana" w:eastAsia="Times New Roman" w:hAnsi="Verdana"/>
          <w:color w:val="000000"/>
          <w:lang w:val="en"/>
        </w:rPr>
        <w:t xml:space="preserve"> It MUST be accessible by the Authorization Server. </w:t>
      </w:r>
    </w:p>
    <w:p w:rsidR="00880CA8" w:rsidRDefault="00880CA8">
      <w:pPr>
        <w:spacing w:before="0" w:beforeAutospacing="0" w:after="0" w:afterAutospacing="0"/>
        <w:divId w:val="898445350"/>
        <w:rPr>
          <w:rFonts w:ascii="Verdana" w:eastAsia="Times New Roman" w:hAnsi="Verdana"/>
          <w:color w:val="000000"/>
          <w:lang w:val="en"/>
        </w:rPr>
      </w:pPr>
      <w:r>
        <w:rPr>
          <w:rFonts w:ascii="Verdana" w:eastAsia="Times New Roman" w:hAnsi="Verdana"/>
          <w:color w:val="000000"/>
          <w:lang w:val="en"/>
        </w:rPr>
        <w:t>Request Registration Endpoint</w:t>
      </w:r>
    </w:p>
    <w:p w:rsidR="00880CA8" w:rsidRDefault="00880CA8">
      <w:pPr>
        <w:spacing w:before="0" w:beforeAutospacing="0" w:after="0" w:afterAutospacing="0"/>
        <w:ind w:left="720"/>
        <w:divId w:val="898445350"/>
        <w:rPr>
          <w:rFonts w:ascii="Verdana" w:eastAsia="Times New Roman" w:hAnsi="Verdana"/>
          <w:color w:val="000000"/>
          <w:lang w:val="en"/>
        </w:rPr>
      </w:pPr>
      <w:r>
        <w:rPr>
          <w:rFonts w:ascii="Verdana" w:eastAsia="Times New Roman" w:hAnsi="Verdana"/>
          <w:color w:val="000000"/>
          <w:lang w:val="en"/>
        </w:rPr>
        <w:t xml:space="preserve">An HTTPS Endpoint URL provided by the Authorization Server that enables the client to store a Request File at the Authorization Server and receive back a Request URI that uniquely identifies the registered Request File. </w:t>
      </w:r>
    </w:p>
    <w:p w:rsidR="00880CA8" w:rsidRDefault="00880CA8">
      <w:pPr>
        <w:spacing w:before="0" w:beforeAutospacing="0" w:after="0" w:afterAutospacing="0"/>
        <w:divId w:val="648675978"/>
        <w:rPr>
          <w:rFonts w:ascii="Verdana" w:eastAsia="Times New Roman" w:hAnsi="Verdana"/>
          <w:color w:val="000000"/>
          <w:lang w:val="en"/>
        </w:rPr>
      </w:pPr>
      <w:bookmarkStart w:id="9" w:name="anchor1"/>
      <w:bookmarkEnd w:id="9"/>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0" w:name="rfc.section.3"/>
      <w:bookmarkEnd w:id="10"/>
      <w:r>
        <w:rPr>
          <w:rFonts w:eastAsia="Times New Roman"/>
          <w:lang w:val="en"/>
        </w:rPr>
        <w:t>3.  HTTP Protocol Binding</w:t>
      </w:r>
    </w:p>
    <w:p w:rsidR="00880CA8" w:rsidRDefault="00880CA8">
      <w:pPr>
        <w:pStyle w:val="NormalWeb"/>
        <w:divId w:val="648675978"/>
        <w:rPr>
          <w:rFonts w:ascii="Verdana" w:hAnsi="Verdana"/>
          <w:color w:val="000000"/>
          <w:lang w:val="en"/>
        </w:rPr>
      </w:pPr>
      <w:del w:id="11" w:author="Yaron Y. Goland" w:date="2011-11-03T17:52:00Z">
        <w:r w:rsidDel="00487B40">
          <w:rPr>
            <w:rFonts w:ascii="Verdana" w:hAnsi="Verdana"/>
            <w:color w:val="000000"/>
            <w:lang w:val="en"/>
          </w:rPr>
          <w:delText xml:space="preserve">The </w:delText>
        </w:r>
        <w:r w:rsidDel="00487B40">
          <w:rPr>
            <w:rFonts w:ascii="Verdana" w:hAnsi="Verdana"/>
            <w:color w:val="000000"/>
            <w:lang w:val="en"/>
          </w:rPr>
          <w:fldChar w:fldCharType="begin"/>
        </w:r>
        <w:r w:rsidDel="00487B40">
          <w:rPr>
            <w:rFonts w:ascii="Verdana" w:hAnsi="Verdana"/>
            <w:color w:val="000000"/>
            <w:lang w:val="en"/>
          </w:rPr>
          <w:delInstrText xml:space="preserve"> HYPERLINK "" \l "RFC2616" </w:delInstrText>
        </w:r>
        <w:r w:rsidDel="00487B40">
          <w:rPr>
            <w:rFonts w:ascii="Verdana" w:hAnsi="Verdana"/>
            <w:color w:val="000000"/>
            <w:lang w:val="en"/>
          </w:rPr>
          <w:fldChar w:fldCharType="separate"/>
        </w:r>
        <w:r w:rsidDel="00487B40">
          <w:rPr>
            <w:rStyle w:val="Hyperlink"/>
            <w:rFonts w:ascii="Verdana" w:hAnsi="Verdana"/>
            <w:u w:val="none"/>
            <w:lang w:val="en"/>
          </w:rPr>
          <w:delText>HTTP</w:delText>
        </w:r>
        <w:r w:rsidDel="00487B40">
          <w:rPr>
            <w:rStyle w:val="Hyperlink"/>
            <w:rFonts w:ascii="Verdana" w:hAnsi="Verdana"/>
            <w:vanish/>
            <w:u w:val="none"/>
            <w:lang w:val="en"/>
          </w:rPr>
          <w:delText xml:space="preserve"> (Fielding, R., Gettys, J., Mogul, J., Frystyk, H., Masinter, L., Leach, P., and T. Berners-Lee, “Hypertext Transfer Protocol -- HTTP/1.1,” June 1999.)</w:delText>
        </w:r>
        <w:r w:rsidDel="00487B40">
          <w:rPr>
            <w:rFonts w:ascii="Verdana" w:hAnsi="Verdana"/>
            <w:color w:val="000000"/>
            <w:lang w:val="en"/>
          </w:rPr>
          <w:fldChar w:fldCharType="end"/>
        </w:r>
        <w:r w:rsidDel="00487B40">
          <w:rPr>
            <w:rFonts w:ascii="Verdana" w:hAnsi="Verdana"/>
            <w:color w:val="000000"/>
            <w:lang w:val="en"/>
          </w:rPr>
          <w:delText xml:space="preserve"> [RFC2616] protocol is a widely used application level protocol for distributed, collaborative, hypermedia systems. Its ubiquitousness makes it an ideal protocol </w:delText>
        </w:r>
        <w:commentRangeStart w:id="12"/>
        <w:r w:rsidDel="00487B40">
          <w:rPr>
            <w:rFonts w:ascii="Verdana" w:hAnsi="Verdana"/>
            <w:color w:val="000000"/>
            <w:lang w:val="en"/>
          </w:rPr>
          <w:delText xml:space="preserve">for use </w:delText>
        </w:r>
      </w:del>
      <w:commentRangeEnd w:id="12"/>
      <w:r w:rsidR="00487B40">
        <w:rPr>
          <w:rStyle w:val="CommentReference"/>
        </w:rPr>
        <w:commentReference w:id="12"/>
      </w:r>
      <w:del w:id="13" w:author="Yaron Y. Goland" w:date="2011-11-03T17:52:00Z">
        <w:r w:rsidDel="00487B40">
          <w:rPr>
            <w:rFonts w:ascii="Verdana" w:hAnsi="Verdana"/>
            <w:color w:val="000000"/>
            <w:lang w:val="en"/>
          </w:rPr>
          <w:delText xml:space="preserve">by OpenID Connect. </w:delText>
        </w:r>
      </w:del>
      <w:r>
        <w:rPr>
          <w:rFonts w:ascii="Verdana" w:hAnsi="Verdana"/>
          <w:color w:val="000000"/>
          <w:lang w:val="en"/>
        </w:rPr>
        <w:t xml:space="preserve">This specification describes the binding of the HTTP protocol with the various endpoints described in </w:t>
      </w:r>
      <w:hyperlink w:anchor="OpenID.Messages" w:history="1">
        <w:r>
          <w:rPr>
            <w:rStyle w:val="Hyperlink"/>
            <w:rFonts w:ascii="Verdana" w:hAnsi="Verdana"/>
            <w:u w:val="none"/>
            <w:lang w:val="en"/>
          </w:rPr>
          <w:t>OpenID Connect Messages</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w:t>
      </w:r>
    </w:p>
    <w:p w:rsidR="00880CA8" w:rsidRDefault="00880CA8">
      <w:pPr>
        <w:spacing w:before="0" w:beforeAutospacing="0" w:after="0" w:afterAutospacing="0"/>
        <w:divId w:val="648675978"/>
        <w:rPr>
          <w:rFonts w:ascii="Verdana" w:eastAsia="Times New Roman" w:hAnsi="Verdana"/>
          <w:color w:val="000000"/>
          <w:lang w:val="en"/>
        </w:rPr>
      </w:pPr>
      <w:bookmarkStart w:id="14" w:name="anchor2"/>
      <w:bookmarkEnd w:id="14"/>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5" w:name="rfc.section.4"/>
      <w:bookmarkEnd w:id="15"/>
      <w:r>
        <w:rPr>
          <w:rFonts w:eastAsia="Times New Roman"/>
          <w:lang w:val="en"/>
        </w:rPr>
        <w:t>4.  Authorization Endpoint</w:t>
      </w:r>
    </w:p>
    <w:p w:rsidR="00880CA8" w:rsidRDefault="00880CA8">
      <w:pPr>
        <w:pStyle w:val="NormalWeb"/>
        <w:divId w:val="648675978"/>
        <w:rPr>
          <w:rFonts w:ascii="Verdana" w:hAnsi="Verdana"/>
          <w:color w:val="000000"/>
          <w:lang w:val="en"/>
        </w:rPr>
      </w:pPr>
      <w:r>
        <w:rPr>
          <w:rFonts w:ascii="Verdana" w:hAnsi="Verdana"/>
          <w:color w:val="000000"/>
          <w:lang w:val="en"/>
        </w:rPr>
        <w:t>The Authorization Endpoint performs authentication services for the End-User and requests authorization from the End-User to release information to OpenID Connect Relying Party clients. When an End-User accesses a Relying Party client application which requires the End-User's identity and other information, it sends the End-User to the Authorization Server's Authorization Endpoint for authentication and authorization. The Authorization Se</w:t>
      </w:r>
      <w:ins w:id="16" w:author="Yaron Y. Goland" w:date="2011-11-03T17:53:00Z">
        <w:r w:rsidR="00487B40">
          <w:rPr>
            <w:rFonts w:ascii="Verdana" w:hAnsi="Verdana"/>
            <w:color w:val="000000"/>
            <w:lang w:val="en"/>
          </w:rPr>
          <w:t>r</w:t>
        </w:r>
      </w:ins>
      <w:r>
        <w:rPr>
          <w:rFonts w:ascii="Verdana" w:hAnsi="Verdana"/>
          <w:color w:val="000000"/>
          <w:lang w:val="en"/>
        </w:rPr>
        <w:t xml:space="preserve">ver then issues an ID Token which asserts the End-User's identity and an Access Token which allows the client to access the End-User's information at protected resource endpoints. Protected resource endpoints MAY perform different actions or return different information based on the scopes associated with the presented Access Token. Clients MUST specify how the Access Token and ID Token are to be returned is determined by the </w:t>
      </w:r>
      <w:proofErr w:type="spellStart"/>
      <w:r>
        <w:rPr>
          <w:rStyle w:val="HTMLTypewriter"/>
          <w:lang w:val="en"/>
        </w:rPr>
        <w:t>response_type</w:t>
      </w:r>
      <w:proofErr w:type="spellEnd"/>
      <w:r>
        <w:rPr>
          <w:rFonts w:ascii="Verdana" w:hAnsi="Verdana"/>
          <w:color w:val="000000"/>
          <w:lang w:val="en"/>
        </w:rPr>
        <w:t xml:space="preserve"> parameter in the Authorization Request. </w:t>
      </w:r>
    </w:p>
    <w:p w:rsidR="00880CA8" w:rsidRDefault="00880CA8">
      <w:pPr>
        <w:spacing w:before="0" w:beforeAutospacing="0" w:after="0" w:afterAutospacing="0"/>
        <w:divId w:val="648675978"/>
        <w:rPr>
          <w:rFonts w:ascii="Verdana" w:eastAsia="Times New Roman" w:hAnsi="Verdana"/>
          <w:color w:val="000000"/>
          <w:lang w:val="en"/>
        </w:rPr>
      </w:pPr>
      <w:bookmarkStart w:id="17" w:name="openid_scopes"/>
      <w:bookmarkEnd w:id="17"/>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8" w:name="rfc.section.4.1"/>
      <w:bookmarkEnd w:id="18"/>
      <w:r>
        <w:rPr>
          <w:rFonts w:eastAsia="Times New Roman"/>
          <w:lang w:val="en"/>
        </w:rPr>
        <w:t>4.1.</w:t>
      </w:r>
      <w:proofErr w:type="gramStart"/>
      <w:r>
        <w:rPr>
          <w:rFonts w:eastAsia="Times New Roman"/>
          <w:lang w:val="en"/>
        </w:rPr>
        <w:t xml:space="preserve">  </w:t>
      </w:r>
      <w:commentRangeStart w:id="19"/>
      <w:r>
        <w:rPr>
          <w:rFonts w:eastAsia="Times New Roman"/>
          <w:lang w:val="en"/>
        </w:rPr>
        <w:t>OpenID</w:t>
      </w:r>
      <w:proofErr w:type="gramEnd"/>
      <w:r>
        <w:rPr>
          <w:rFonts w:eastAsia="Times New Roman"/>
          <w:lang w:val="en"/>
        </w:rPr>
        <w:t xml:space="preserve"> Connect Scopes</w:t>
      </w:r>
      <w:commentRangeEnd w:id="19"/>
      <w:r w:rsidR="00487B40">
        <w:rPr>
          <w:rStyle w:val="CommentReference"/>
          <w:rFonts w:ascii="Times New Roman" w:hAnsi="Times New Roman" w:cs="Times New Roman"/>
          <w:b w:val="0"/>
          <w:bCs w:val="0"/>
          <w:color w:val="auto"/>
        </w:rPr>
        <w:commentReference w:id="19"/>
      </w:r>
    </w:p>
    <w:p w:rsidR="00880CA8" w:rsidRDefault="00880CA8">
      <w:pPr>
        <w:pStyle w:val="NormalWeb"/>
        <w:divId w:val="648675978"/>
        <w:rPr>
          <w:rFonts w:ascii="Verdana" w:hAnsi="Verdana"/>
          <w:color w:val="000000"/>
          <w:lang w:val="en"/>
        </w:rPr>
      </w:pPr>
      <w:r>
        <w:rPr>
          <w:rFonts w:ascii="Verdana" w:hAnsi="Verdana"/>
          <w:color w:val="000000"/>
          <w:lang w:val="en"/>
        </w:rPr>
        <w:t xml:space="preserve">Clients MUST specify the desired scopes in an authorization request to obtain an Access Token with the proper permissions. </w:t>
      </w:r>
    </w:p>
    <w:p w:rsidR="00880CA8" w:rsidRDefault="00880CA8">
      <w:pPr>
        <w:pStyle w:val="NormalWeb"/>
        <w:divId w:val="648675978"/>
        <w:rPr>
          <w:rFonts w:ascii="Verdana" w:hAnsi="Verdana"/>
          <w:color w:val="000000"/>
          <w:lang w:val="en"/>
        </w:rPr>
      </w:pPr>
      <w:r>
        <w:rPr>
          <w:rFonts w:ascii="Verdana" w:hAnsi="Verdana"/>
          <w:color w:val="000000"/>
          <w:lang w:val="en"/>
        </w:rPr>
        <w:t xml:space="preserve">OpenID Connect clients use scopes as defined in 3.3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to specify what access privileges are requested for Access Tokens. The scopes associated with Access Tokens determine what resources will be available when they are used to access OAuth 2.0 protected endpoints. For OpenID Connect, scopes request what information is to be made available from the UserInfo Endpoint and to request an ID Token. OAuth 2.0 allows additional scopes to be specified as extensions. This specification only describes scopes that are part of OpenID Connect.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OpenID Connect defines the following scopes: </w:t>
      </w:r>
    </w:p>
    <w:p w:rsidR="00880CA8" w:rsidRDefault="00880CA8">
      <w:pPr>
        <w:spacing w:before="0" w:beforeAutospacing="0" w:after="0" w:afterAutospacing="0"/>
        <w:divId w:val="1012300353"/>
        <w:rPr>
          <w:rFonts w:ascii="Verdana" w:eastAsia="Times New Roman" w:hAnsi="Verdana"/>
          <w:color w:val="000000"/>
          <w:lang w:val="en"/>
        </w:rPr>
      </w:pPr>
      <w:proofErr w:type="spellStart"/>
      <w:proofErr w:type="gramStart"/>
      <w:r>
        <w:rPr>
          <w:rFonts w:ascii="Verdana" w:eastAsia="Times New Roman" w:hAnsi="Verdana"/>
          <w:color w:val="000000"/>
          <w:lang w:val="en"/>
        </w:rPr>
        <w:t>openid</w:t>
      </w:r>
      <w:proofErr w:type="spellEnd"/>
      <w:proofErr w:type="gramEnd"/>
    </w:p>
    <w:p w:rsidR="00880CA8" w:rsidRDefault="00880CA8">
      <w:pPr>
        <w:spacing w:before="0" w:beforeAutospacing="0" w:after="0" w:afterAutospacing="0"/>
        <w:ind w:left="720"/>
        <w:divId w:val="1012300353"/>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Informs the Authorization Server that the client is making an OpenID request.</w:t>
      </w:r>
      <w:proofErr w:type="gramEnd"/>
      <w:r>
        <w:rPr>
          <w:rFonts w:ascii="Verdana" w:eastAsia="Times New Roman" w:hAnsi="Verdana"/>
          <w:color w:val="000000"/>
          <w:lang w:val="en"/>
        </w:rPr>
        <w:t xml:space="preserve"> If the </w:t>
      </w:r>
      <w:proofErr w:type="spellStart"/>
      <w:r>
        <w:rPr>
          <w:rStyle w:val="HTMLTypewriter"/>
          <w:lang w:val="en"/>
        </w:rPr>
        <w:t>openid</w:t>
      </w:r>
      <w:proofErr w:type="spellEnd"/>
      <w:r>
        <w:rPr>
          <w:rFonts w:ascii="Verdana" w:eastAsia="Times New Roman" w:hAnsi="Verdana"/>
          <w:color w:val="000000"/>
          <w:lang w:val="en"/>
        </w:rPr>
        <w:t xml:space="preserve"> scope is not specified, the Authorization Server SHOULD </w:t>
      </w:r>
      <w:proofErr w:type="gramStart"/>
      <w:r>
        <w:rPr>
          <w:rFonts w:ascii="Verdana" w:eastAsia="Times New Roman" w:hAnsi="Verdana"/>
          <w:color w:val="000000"/>
          <w:lang w:val="en"/>
        </w:rPr>
        <w:t>treat</w:t>
      </w:r>
      <w:proofErr w:type="gramEnd"/>
      <w:r>
        <w:rPr>
          <w:rFonts w:ascii="Verdana" w:eastAsia="Times New Roman" w:hAnsi="Verdana"/>
          <w:color w:val="000000"/>
          <w:lang w:val="en"/>
        </w:rPr>
        <w:t xml:space="preserve"> the request as a generic OAuth 2.0 request, and perform no OpenID Connect processing. </w:t>
      </w:r>
    </w:p>
    <w:p w:rsidR="00880CA8" w:rsidRDefault="00880CA8">
      <w:pPr>
        <w:spacing w:before="0" w:beforeAutospacing="0" w:after="0" w:afterAutospacing="0"/>
        <w:divId w:val="1012300353"/>
        <w:rPr>
          <w:rFonts w:ascii="Verdana" w:eastAsia="Times New Roman" w:hAnsi="Verdana"/>
          <w:color w:val="000000"/>
          <w:lang w:val="en"/>
        </w:rPr>
      </w:pPr>
      <w:proofErr w:type="gramStart"/>
      <w:r>
        <w:rPr>
          <w:rFonts w:ascii="Verdana" w:eastAsia="Times New Roman" w:hAnsi="Verdana"/>
          <w:color w:val="000000"/>
          <w:lang w:val="en"/>
        </w:rPr>
        <w:t>profile</w:t>
      </w:r>
      <w:proofErr w:type="gramEnd"/>
    </w:p>
    <w:p w:rsidR="00880CA8" w:rsidRDefault="00880CA8">
      <w:pPr>
        <w:spacing w:before="0" w:beforeAutospacing="0" w:after="0" w:afterAutospacing="0"/>
        <w:ind w:left="720"/>
        <w:divId w:val="101230035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Requests default profile information. </w:t>
      </w:r>
    </w:p>
    <w:p w:rsidR="00880CA8" w:rsidRDefault="00880CA8">
      <w:pPr>
        <w:spacing w:before="0" w:beforeAutospacing="0" w:after="0" w:afterAutospacing="0"/>
        <w:divId w:val="1012300353"/>
        <w:rPr>
          <w:rFonts w:ascii="Verdana" w:eastAsia="Times New Roman" w:hAnsi="Verdana"/>
          <w:color w:val="000000"/>
          <w:lang w:val="en"/>
        </w:rPr>
      </w:pPr>
      <w:proofErr w:type="gramStart"/>
      <w:r>
        <w:rPr>
          <w:rFonts w:ascii="Verdana" w:eastAsia="Times New Roman" w:hAnsi="Verdana"/>
          <w:color w:val="000000"/>
          <w:lang w:val="en"/>
        </w:rPr>
        <w:t>email</w:t>
      </w:r>
      <w:proofErr w:type="gramEnd"/>
    </w:p>
    <w:p w:rsidR="00880CA8" w:rsidRDefault="00880CA8">
      <w:pPr>
        <w:spacing w:before="0" w:beforeAutospacing="0" w:after="0" w:afterAutospacing="0"/>
        <w:ind w:left="720"/>
        <w:divId w:val="101230035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Requests an email address.</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1012300353"/>
        <w:rPr>
          <w:rFonts w:ascii="Verdana" w:eastAsia="Times New Roman" w:hAnsi="Verdana"/>
          <w:color w:val="000000"/>
          <w:lang w:val="en"/>
        </w:rPr>
      </w:pPr>
      <w:proofErr w:type="gramStart"/>
      <w:r>
        <w:rPr>
          <w:rFonts w:ascii="Verdana" w:eastAsia="Times New Roman" w:hAnsi="Verdana"/>
          <w:color w:val="000000"/>
          <w:lang w:val="en"/>
        </w:rPr>
        <w:t>address</w:t>
      </w:r>
      <w:proofErr w:type="gramEnd"/>
    </w:p>
    <w:p w:rsidR="00880CA8" w:rsidRDefault="00880CA8">
      <w:pPr>
        <w:spacing w:before="0" w:beforeAutospacing="0" w:after="0" w:afterAutospacing="0"/>
        <w:ind w:left="720"/>
        <w:divId w:val="101230035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Requests an address.</w:t>
      </w:r>
      <w:proofErr w:type="gramEnd"/>
      <w:r>
        <w:rPr>
          <w:rFonts w:ascii="Verdana" w:eastAsia="Times New Roman"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Multiple scopes MAY be requested by creating a space delimited, case sensitive list of scope values.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End-User may decline a scope request by the client.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To increase conversion, a client may elect to only request a subset of the information from the UserInfo Endpoint.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is a non-normative example of a Scope Request. </w:t>
      </w:r>
    </w:p>
    <w:p w:rsidR="00880CA8" w:rsidRDefault="00880CA8">
      <w:pPr>
        <w:pStyle w:val="HTMLPreformatted"/>
        <w:divId w:val="823206263"/>
        <w:rPr>
          <w:lang w:val="en"/>
        </w:rPr>
      </w:pPr>
      <w:proofErr w:type="gramStart"/>
      <w:r>
        <w:rPr>
          <w:lang w:val="en"/>
        </w:rPr>
        <w:t>scope=</w:t>
      </w:r>
      <w:proofErr w:type="spellStart"/>
      <w:proofErr w:type="gramEnd"/>
      <w:r>
        <w:rPr>
          <w:lang w:val="en"/>
        </w:rPr>
        <w:t>openid</w:t>
      </w:r>
      <w:proofErr w:type="spellEnd"/>
      <w:r>
        <w:rPr>
          <w:lang w:val="en"/>
        </w:rPr>
        <w:t xml:space="preserve"> profile email phone</w:t>
      </w:r>
    </w:p>
    <w:p w:rsidR="00880CA8" w:rsidRDefault="00880CA8">
      <w:pPr>
        <w:spacing w:before="0" w:beforeAutospacing="0" w:after="0" w:afterAutospacing="0"/>
        <w:divId w:val="648675978"/>
        <w:rPr>
          <w:rFonts w:ascii="Verdana" w:eastAsia="Times New Roman" w:hAnsi="Verdana"/>
          <w:color w:val="000000"/>
          <w:lang w:val="en"/>
        </w:rPr>
      </w:pPr>
      <w:bookmarkStart w:id="20" w:name="protocol_flows"/>
      <w:bookmarkEnd w:id="20"/>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21" w:name="rfc.section.4.2"/>
      <w:bookmarkEnd w:id="21"/>
      <w:r>
        <w:rPr>
          <w:rFonts w:eastAsia="Times New Roman"/>
          <w:lang w:val="en"/>
        </w:rPr>
        <w:t>4.2.</w:t>
      </w:r>
      <w:proofErr w:type="gramStart"/>
      <w:r>
        <w:rPr>
          <w:rFonts w:eastAsia="Times New Roman"/>
          <w:lang w:val="en"/>
        </w:rPr>
        <w:t>  Protocol</w:t>
      </w:r>
      <w:proofErr w:type="gramEnd"/>
      <w:r>
        <w:rPr>
          <w:rFonts w:eastAsia="Times New Roman"/>
          <w:lang w:val="en"/>
        </w:rPr>
        <w:t xml:space="preserve"> Flows</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requests follow two main paths to obtain Access Tokens and ID Tokens, the Implicit Flow and the Authorization Code Flow. The flows determine how the Access Token and ID Token are returned to the client. Access Tokens contain Resource Owners' credentials to access protected resources. As such, they SHOULD NOT be exposed.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Implicit Flow is mainly used by clients implemented in a browser using a scripting language. The Access Token and ID Token are returned directly to the client, which MAY expose them to the Resource Owner and other applications which have access to the Resource Owner's user-agent. The Authorization Server does not perform client authentication before issuing the Access Token.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Code Flow returns an Authorization Code to the client, which can then exchange it for an Access Token directly. This provides the added benefit of not exposing the Access Token to the Resource Owner and possibly other malicious applications with access to the Resource Owner's user-agent. The Authorization Server can also authenticate the client before exchanging the Authorization Code for an Access Token. The Authorization Code flow is suitable for clients that can securely maintain a client secret between themselves and the Authorization server whereas the </w:t>
      </w:r>
      <w:proofErr w:type="gramStart"/>
      <w:r>
        <w:rPr>
          <w:rFonts w:ascii="Verdana" w:hAnsi="Verdana"/>
          <w:color w:val="000000"/>
          <w:lang w:val="en"/>
        </w:rPr>
        <w:t>Implicit</w:t>
      </w:r>
      <w:proofErr w:type="gramEnd"/>
      <w:r>
        <w:rPr>
          <w:rFonts w:ascii="Verdana" w:hAnsi="Verdana"/>
          <w:color w:val="000000"/>
          <w:lang w:val="en"/>
        </w:rPr>
        <w:t xml:space="preserve"> flow is suitable for clients that cannot. </w:t>
      </w:r>
    </w:p>
    <w:p w:rsidR="00880CA8" w:rsidRDefault="00880CA8">
      <w:pPr>
        <w:spacing w:before="0" w:beforeAutospacing="0" w:after="0" w:afterAutospacing="0"/>
        <w:divId w:val="648675978"/>
        <w:rPr>
          <w:rFonts w:ascii="Verdana" w:eastAsia="Times New Roman" w:hAnsi="Verdana"/>
          <w:color w:val="000000"/>
          <w:lang w:val="en"/>
        </w:rPr>
      </w:pPr>
      <w:bookmarkStart w:id="22" w:name="retrieving_code_token"/>
      <w:bookmarkEnd w:id="22"/>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23" w:name="rfc.section.4.2.1"/>
      <w:bookmarkEnd w:id="23"/>
      <w:r>
        <w:rPr>
          <w:rFonts w:eastAsia="Times New Roman"/>
          <w:lang w:val="en"/>
        </w:rPr>
        <w:t>4.2.1.</w:t>
      </w:r>
      <w:proofErr w:type="gramStart"/>
      <w:r>
        <w:rPr>
          <w:rFonts w:eastAsia="Times New Roman"/>
          <w:lang w:val="en"/>
        </w:rPr>
        <w:t xml:space="preserve">  </w:t>
      </w:r>
      <w:commentRangeStart w:id="24"/>
      <w:r>
        <w:rPr>
          <w:rFonts w:eastAsia="Times New Roman"/>
          <w:lang w:val="en"/>
        </w:rPr>
        <w:t>How</w:t>
      </w:r>
      <w:proofErr w:type="gramEnd"/>
      <w:r>
        <w:rPr>
          <w:rFonts w:eastAsia="Times New Roman"/>
          <w:lang w:val="en"/>
        </w:rPr>
        <w:t xml:space="preserve"> to Get an Authorization Code, Access Token, and ID Token</w:t>
      </w:r>
      <w:commentRangeEnd w:id="24"/>
      <w:r w:rsidR="00487B40">
        <w:rPr>
          <w:rStyle w:val="CommentReference"/>
          <w:rFonts w:ascii="Times New Roman" w:hAnsi="Times New Roman" w:cs="Times New Roman"/>
          <w:b w:val="0"/>
          <w:bCs w:val="0"/>
          <w:color w:val="auto"/>
        </w:rPr>
        <w:commentReference w:id="24"/>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server MUST support both the </w:t>
      </w:r>
      <w:r>
        <w:rPr>
          <w:rStyle w:val="HTMLTypewriter"/>
          <w:lang w:val="en"/>
        </w:rPr>
        <w:t>"code"</w:t>
      </w:r>
      <w:r>
        <w:rPr>
          <w:rFonts w:ascii="Verdana" w:hAnsi="Verdana"/>
          <w:color w:val="000000"/>
          <w:lang w:val="en"/>
        </w:rPr>
        <w:t xml:space="preserve"> and the </w:t>
      </w:r>
      <w:r>
        <w:rPr>
          <w:rStyle w:val="HTMLTypewriter"/>
          <w:lang w:val="en"/>
        </w:rPr>
        <w:t>"</w:t>
      </w:r>
      <w:proofErr w:type="spellStart"/>
      <w:r>
        <w:rPr>
          <w:rStyle w:val="HTMLTypewriter"/>
          <w:lang w:val="en"/>
        </w:rPr>
        <w:t>id_token</w:t>
      </w:r>
      <w:proofErr w:type="spellEnd"/>
      <w:r>
        <w:rPr>
          <w:rStyle w:val="HTMLTypewriter"/>
          <w:lang w:val="en"/>
        </w:rPr>
        <w:t xml:space="preserve"> token"</w:t>
      </w:r>
      <w:r>
        <w:rPr>
          <w:rFonts w:ascii="Verdana" w:hAnsi="Verdana"/>
          <w:color w:val="000000"/>
          <w:lang w:val="en"/>
        </w:rPr>
        <w:t xml:space="preserve"> </w:t>
      </w:r>
      <w:proofErr w:type="spellStart"/>
      <w:r>
        <w:rPr>
          <w:rStyle w:val="HTMLTypewriter"/>
          <w:lang w:val="en"/>
        </w:rPr>
        <w:t>response_type</w:t>
      </w:r>
      <w:proofErr w:type="spellEnd"/>
      <w:r>
        <w:rPr>
          <w:rFonts w:ascii="Verdana"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client may request any OAuth 2.0 registered response type supported by the Authorization Server.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OAuth 2.0 specification documents two response types: </w:t>
      </w:r>
    </w:p>
    <w:p w:rsidR="00880CA8" w:rsidRDefault="00880CA8">
      <w:pPr>
        <w:spacing w:before="0" w:beforeAutospacing="0" w:after="0" w:afterAutospacing="0"/>
        <w:divId w:val="1727333758"/>
        <w:rPr>
          <w:rFonts w:ascii="Verdana" w:eastAsia="Times New Roman" w:hAnsi="Verdana"/>
          <w:color w:val="000000"/>
          <w:lang w:val="en"/>
        </w:rPr>
      </w:pPr>
      <w:proofErr w:type="gramStart"/>
      <w:r>
        <w:rPr>
          <w:rFonts w:ascii="Verdana" w:eastAsia="Times New Roman" w:hAnsi="Verdana"/>
          <w:color w:val="000000"/>
          <w:lang w:val="en"/>
        </w:rPr>
        <w:t>code</w:t>
      </w:r>
      <w:proofErr w:type="gramEnd"/>
    </w:p>
    <w:p w:rsidR="00880CA8" w:rsidRDefault="00880CA8">
      <w:pPr>
        <w:spacing w:before="0" w:beforeAutospacing="0" w:after="0" w:afterAutospacing="0"/>
        <w:ind w:left="720"/>
        <w:divId w:val="1727333758"/>
        <w:rPr>
          <w:rFonts w:ascii="Verdana" w:eastAsia="Times New Roman" w:hAnsi="Verdana"/>
          <w:color w:val="000000"/>
          <w:lang w:val="en"/>
        </w:rPr>
      </w:pPr>
      <w:r>
        <w:rPr>
          <w:rFonts w:ascii="Verdana" w:eastAsia="Times New Roman" w:hAnsi="Verdana"/>
          <w:color w:val="000000"/>
          <w:lang w:val="en"/>
        </w:rPr>
        <w:t xml:space="preserve">When supplied as the value for the </w:t>
      </w:r>
      <w:proofErr w:type="spellStart"/>
      <w:r>
        <w:rPr>
          <w:rStyle w:val="HTMLTypewriter"/>
          <w:lang w:val="en"/>
        </w:rPr>
        <w:t>response_type</w:t>
      </w:r>
      <w:proofErr w:type="spellEnd"/>
      <w:r>
        <w:rPr>
          <w:rFonts w:ascii="Verdana" w:eastAsia="Times New Roman" w:hAnsi="Verdana"/>
          <w:color w:val="000000"/>
          <w:lang w:val="en"/>
        </w:rPr>
        <w:t xml:space="preserve"> parameter, a successful response MUST include an authorization code as defined in the OAuth 2.0 specification. Both successful and error responses MUST be added as parameters to the query component of the response. All tokens are returned from the Token Endpoint. Authorization servers MUST support this </w:t>
      </w:r>
      <w:proofErr w:type="spellStart"/>
      <w:r>
        <w:rPr>
          <w:rStyle w:val="HTMLTypewriter"/>
          <w:lang w:val="en"/>
        </w:rPr>
        <w:t>response_type</w:t>
      </w:r>
      <w:proofErr w:type="spellEnd"/>
      <w:r>
        <w:rPr>
          <w:rFonts w:ascii="Verdana" w:eastAsia="Times New Roman" w:hAnsi="Verdana"/>
          <w:color w:val="000000"/>
          <w:lang w:val="en"/>
        </w:rPr>
        <w:t xml:space="preserve">. </w:t>
      </w:r>
    </w:p>
    <w:p w:rsidR="00880CA8" w:rsidRDefault="00880CA8">
      <w:pPr>
        <w:spacing w:before="0" w:beforeAutospacing="0" w:after="0" w:afterAutospacing="0"/>
        <w:divId w:val="1727333758"/>
        <w:rPr>
          <w:rFonts w:ascii="Verdana" w:eastAsia="Times New Roman" w:hAnsi="Verdana"/>
          <w:color w:val="000000"/>
          <w:lang w:val="en"/>
        </w:rPr>
      </w:pPr>
      <w:proofErr w:type="gramStart"/>
      <w:r>
        <w:rPr>
          <w:rFonts w:ascii="Verdana" w:eastAsia="Times New Roman" w:hAnsi="Verdana"/>
          <w:color w:val="000000"/>
          <w:lang w:val="en"/>
        </w:rPr>
        <w:t>token</w:t>
      </w:r>
      <w:proofErr w:type="gramEnd"/>
    </w:p>
    <w:p w:rsidR="00880CA8" w:rsidRDefault="00880CA8">
      <w:pPr>
        <w:spacing w:before="0" w:beforeAutospacing="0" w:after="0" w:afterAutospacing="0"/>
        <w:ind w:left="720"/>
        <w:divId w:val="1727333758"/>
        <w:rPr>
          <w:rFonts w:ascii="Verdana" w:eastAsia="Times New Roman" w:hAnsi="Verdana"/>
          <w:color w:val="000000"/>
          <w:lang w:val="en"/>
        </w:rPr>
      </w:pPr>
      <w:r>
        <w:rPr>
          <w:rFonts w:ascii="Verdana" w:eastAsia="Times New Roman" w:hAnsi="Verdana"/>
          <w:color w:val="000000"/>
          <w:lang w:val="en"/>
        </w:rPr>
        <w:t xml:space="preserve">When supplied as the value for the </w:t>
      </w:r>
      <w:proofErr w:type="spellStart"/>
      <w:r>
        <w:rPr>
          <w:rStyle w:val="HTMLTypewriter"/>
          <w:lang w:val="en"/>
        </w:rPr>
        <w:t>response_type</w:t>
      </w:r>
      <w:proofErr w:type="spellEnd"/>
      <w:r>
        <w:rPr>
          <w:rFonts w:ascii="Verdana" w:eastAsia="Times New Roman" w:hAnsi="Verdana"/>
          <w:color w:val="000000"/>
          <w:lang w:val="en"/>
        </w:rPr>
        <w:t xml:space="preserve"> parameter, a successful response MUST include an access token as defined in the OAuth 2.0 specification. Both successful and error responses MUST be fragment-encoded. No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is provided to the client. </w:t>
      </w:r>
    </w:p>
    <w:p w:rsidR="00880CA8" w:rsidRDefault="00880CA8">
      <w:pPr>
        <w:pStyle w:val="NormalWeb"/>
        <w:divId w:val="648675978"/>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Connect supports these </w:t>
      </w:r>
      <w:hyperlink w:anchor="RESPONSE.TYPES" w:history="1">
        <w:r>
          <w:rPr>
            <w:rStyle w:val="Hyperlink"/>
            <w:rFonts w:ascii="Verdana" w:hAnsi="Verdana"/>
            <w:u w:val="none"/>
            <w:lang w:val="en"/>
          </w:rPr>
          <w:t>additional flows</w:t>
        </w:r>
        <w:r>
          <w:rPr>
            <w:rStyle w:val="Hyperlink"/>
            <w:rFonts w:ascii="Verdana" w:hAnsi="Verdana"/>
            <w:vanish/>
            <w:u w:val="none"/>
            <w:lang w:val="en"/>
          </w:rPr>
          <w:t xml:space="preserve"> (de Medeiros, B., Scurtescu, M., and P. Tarjan, “OAuth 2.0 Multiple Response Type Encoding Practices,” October 2011.)</w:t>
        </w:r>
      </w:hyperlink>
      <w:r>
        <w:rPr>
          <w:rFonts w:ascii="Verdana" w:hAnsi="Verdana"/>
          <w:color w:val="000000"/>
          <w:lang w:val="en"/>
        </w:rPr>
        <w:t xml:space="preserve"> [RESPONSE.TYPES] that have been registered: </w:t>
      </w:r>
    </w:p>
    <w:p w:rsidR="00880CA8" w:rsidRDefault="00880CA8">
      <w:pPr>
        <w:spacing w:before="0" w:beforeAutospacing="0" w:after="0" w:afterAutospacing="0"/>
        <w:divId w:val="1043945199"/>
        <w:rPr>
          <w:rFonts w:ascii="Verdana" w:eastAsia="Times New Roman" w:hAnsi="Verdana"/>
          <w:color w:val="000000"/>
          <w:lang w:val="en"/>
        </w:rPr>
      </w:pPr>
      <w:proofErr w:type="spellStart"/>
      <w:proofErr w:type="gramStart"/>
      <w:r>
        <w:rPr>
          <w:rFonts w:ascii="Verdana" w:eastAsia="Times New Roman" w:hAnsi="Verdana"/>
          <w:color w:val="000000"/>
          <w:lang w:val="en"/>
        </w:rPr>
        <w:t>id_token</w:t>
      </w:r>
      <w:proofErr w:type="spellEnd"/>
      <w:proofErr w:type="gramEnd"/>
      <w:r>
        <w:rPr>
          <w:rFonts w:ascii="Verdana" w:eastAsia="Times New Roman" w:hAnsi="Verdana"/>
          <w:color w:val="000000"/>
          <w:lang w:val="en"/>
        </w:rPr>
        <w:t xml:space="preserve"> token</w:t>
      </w:r>
    </w:p>
    <w:p w:rsidR="00880CA8" w:rsidRDefault="00880CA8">
      <w:pPr>
        <w:spacing w:before="0" w:beforeAutospacing="0" w:after="0" w:afterAutospacing="0"/>
        <w:ind w:left="720"/>
        <w:divId w:val="1043945199"/>
        <w:rPr>
          <w:rFonts w:ascii="Verdana" w:eastAsia="Times New Roman" w:hAnsi="Verdana"/>
          <w:color w:val="000000"/>
          <w:lang w:val="en"/>
        </w:rPr>
      </w:pPr>
      <w:r>
        <w:rPr>
          <w:rFonts w:ascii="Verdana" w:eastAsia="Times New Roman" w:hAnsi="Verdana"/>
          <w:color w:val="000000"/>
          <w:lang w:val="en"/>
        </w:rPr>
        <w:t xml:space="preserve">When supplied as the value for the </w:t>
      </w:r>
      <w:proofErr w:type="spellStart"/>
      <w:r>
        <w:rPr>
          <w:rStyle w:val="HTMLTypewriter"/>
          <w:lang w:val="en"/>
        </w:rPr>
        <w:t>response_type</w:t>
      </w:r>
      <w:proofErr w:type="spellEnd"/>
      <w:r>
        <w:rPr>
          <w:rFonts w:ascii="Verdana" w:eastAsia="Times New Roman" w:hAnsi="Verdana"/>
          <w:color w:val="000000"/>
          <w:lang w:val="en"/>
        </w:rPr>
        <w:t xml:space="preserve"> parameter, a successful response MUST include both an access token as well as an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Both success and error responses SHOULD be fragment-encoded. Authorization servers MUST support this </w:t>
      </w:r>
      <w:proofErr w:type="spellStart"/>
      <w:r>
        <w:rPr>
          <w:rStyle w:val="HTMLTypewriter"/>
          <w:lang w:val="en"/>
        </w:rPr>
        <w:t>response_type</w:t>
      </w:r>
      <w:proofErr w:type="spellEnd"/>
      <w:r>
        <w:rPr>
          <w:rFonts w:ascii="Verdana" w:eastAsia="Times New Roman" w:hAnsi="Verdana"/>
          <w:color w:val="000000"/>
          <w:lang w:val="en"/>
        </w:rPr>
        <w:t xml:space="preserve">. </w:t>
      </w:r>
    </w:p>
    <w:p w:rsidR="00880CA8" w:rsidRDefault="00880CA8">
      <w:pPr>
        <w:spacing w:before="0" w:beforeAutospacing="0" w:after="0" w:afterAutospacing="0"/>
        <w:divId w:val="1043945199"/>
        <w:rPr>
          <w:rFonts w:ascii="Verdana" w:eastAsia="Times New Roman" w:hAnsi="Verdana"/>
          <w:color w:val="000000"/>
          <w:lang w:val="en"/>
        </w:rPr>
      </w:pPr>
      <w:proofErr w:type="gramStart"/>
      <w:r>
        <w:rPr>
          <w:rFonts w:ascii="Verdana" w:eastAsia="Times New Roman" w:hAnsi="Verdana"/>
          <w:color w:val="000000"/>
          <w:lang w:val="en"/>
        </w:rPr>
        <w:t>code</w:t>
      </w:r>
      <w:proofErr w:type="gramEnd"/>
      <w:r>
        <w:rPr>
          <w:rFonts w:ascii="Verdana" w:eastAsia="Times New Roman" w:hAnsi="Verdana"/>
          <w:color w:val="000000"/>
          <w:lang w:val="en"/>
        </w:rPr>
        <w:t xml:space="preserve"> token</w:t>
      </w:r>
    </w:p>
    <w:p w:rsidR="00880CA8" w:rsidRDefault="00880CA8">
      <w:pPr>
        <w:spacing w:before="0" w:beforeAutospacing="0" w:after="0" w:afterAutospacing="0"/>
        <w:ind w:left="720"/>
        <w:divId w:val="1043945199"/>
        <w:rPr>
          <w:rFonts w:ascii="Verdana" w:eastAsia="Times New Roman" w:hAnsi="Verdana"/>
          <w:color w:val="000000"/>
          <w:lang w:val="en"/>
        </w:rPr>
      </w:pPr>
      <w:r>
        <w:rPr>
          <w:rFonts w:ascii="Verdana" w:eastAsia="Times New Roman" w:hAnsi="Verdana"/>
          <w:color w:val="000000"/>
          <w:lang w:val="en"/>
        </w:rPr>
        <w:t xml:space="preserve">When supplied as the value for the </w:t>
      </w:r>
      <w:proofErr w:type="spellStart"/>
      <w:r>
        <w:rPr>
          <w:rStyle w:val="HTMLTypewriter"/>
          <w:lang w:val="en"/>
        </w:rPr>
        <w:t>response_type</w:t>
      </w:r>
      <w:proofErr w:type="spellEnd"/>
      <w:r>
        <w:rPr>
          <w:rFonts w:ascii="Verdana" w:eastAsia="Times New Roman" w:hAnsi="Verdana"/>
          <w:color w:val="000000"/>
          <w:lang w:val="en"/>
        </w:rPr>
        <w:t xml:space="preserve"> parameter, a successful response MUST include both an access token and an authorization code as defined in the OAuth 2.0 specification. Both successful and error responses SHOULD be fragment-encoded. </w:t>
      </w:r>
    </w:p>
    <w:p w:rsidR="00880CA8" w:rsidRDefault="00880CA8">
      <w:pPr>
        <w:spacing w:before="0" w:beforeAutospacing="0" w:after="0" w:afterAutospacing="0"/>
        <w:divId w:val="1043945199"/>
        <w:rPr>
          <w:rFonts w:ascii="Verdana" w:eastAsia="Times New Roman" w:hAnsi="Verdana"/>
          <w:color w:val="000000"/>
          <w:lang w:val="en"/>
        </w:rPr>
      </w:pPr>
      <w:proofErr w:type="gramStart"/>
      <w:r>
        <w:rPr>
          <w:rFonts w:ascii="Verdana" w:eastAsia="Times New Roman" w:hAnsi="Verdana"/>
          <w:color w:val="000000"/>
          <w:lang w:val="en"/>
        </w:rPr>
        <w:t>code</w:t>
      </w:r>
      <w:proofErr w:type="gramEnd"/>
      <w:r>
        <w:rPr>
          <w:rFonts w:ascii="Verdana" w:eastAsia="Times New Roman" w:hAnsi="Verdana"/>
          <w:color w:val="000000"/>
          <w:lang w:val="en"/>
        </w:rPr>
        <w:t xml:space="preserve"> </w:t>
      </w:r>
      <w:proofErr w:type="spellStart"/>
      <w:r>
        <w:rPr>
          <w:rFonts w:ascii="Verdana" w:eastAsia="Times New Roman" w:hAnsi="Verdana"/>
          <w:color w:val="000000"/>
          <w:lang w:val="en"/>
        </w:rPr>
        <w:t>id_token</w:t>
      </w:r>
      <w:proofErr w:type="spellEnd"/>
    </w:p>
    <w:p w:rsidR="00880CA8" w:rsidRDefault="00880CA8">
      <w:pPr>
        <w:spacing w:before="0" w:beforeAutospacing="0" w:after="0" w:afterAutospacing="0"/>
        <w:ind w:left="720"/>
        <w:divId w:val="1043945199"/>
        <w:rPr>
          <w:rFonts w:ascii="Verdana" w:eastAsia="Times New Roman" w:hAnsi="Verdana"/>
          <w:color w:val="000000"/>
          <w:lang w:val="en"/>
        </w:rPr>
      </w:pPr>
      <w:r>
        <w:rPr>
          <w:rFonts w:ascii="Verdana" w:eastAsia="Times New Roman" w:hAnsi="Verdana"/>
          <w:color w:val="000000"/>
          <w:lang w:val="en"/>
        </w:rPr>
        <w:t xml:space="preserve">When supplied as the value for the </w:t>
      </w:r>
      <w:proofErr w:type="spellStart"/>
      <w:r>
        <w:rPr>
          <w:rStyle w:val="HTMLTypewriter"/>
          <w:lang w:val="en"/>
        </w:rPr>
        <w:t>response_type</w:t>
      </w:r>
      <w:proofErr w:type="spellEnd"/>
      <w:r>
        <w:rPr>
          <w:rFonts w:ascii="Verdana" w:eastAsia="Times New Roman" w:hAnsi="Verdana"/>
          <w:color w:val="000000"/>
          <w:lang w:val="en"/>
        </w:rPr>
        <w:t xml:space="preserve"> parameter, a successful response MUST include both an authorization code as well as an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Both success and error responses SHOULD be fragment-encoded. </w:t>
      </w:r>
    </w:p>
    <w:p w:rsidR="00880CA8" w:rsidRDefault="00880CA8">
      <w:pPr>
        <w:spacing w:before="0" w:beforeAutospacing="0" w:after="0" w:afterAutospacing="0"/>
        <w:divId w:val="1043945199"/>
        <w:rPr>
          <w:rFonts w:ascii="Verdana" w:eastAsia="Times New Roman" w:hAnsi="Verdana"/>
          <w:color w:val="000000"/>
          <w:lang w:val="en"/>
        </w:rPr>
      </w:pPr>
      <w:proofErr w:type="gramStart"/>
      <w:r>
        <w:rPr>
          <w:rFonts w:ascii="Verdana" w:eastAsia="Times New Roman" w:hAnsi="Verdana"/>
          <w:color w:val="000000"/>
          <w:lang w:val="en"/>
        </w:rPr>
        <w:t>code</w:t>
      </w:r>
      <w:proofErr w:type="gramEnd"/>
      <w:r>
        <w:rPr>
          <w:rFonts w:ascii="Verdana" w:eastAsia="Times New Roman" w:hAnsi="Verdana"/>
          <w:color w:val="000000"/>
          <w:lang w:val="en"/>
        </w:rPr>
        <w:t xml:space="preserve">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token</w:t>
      </w:r>
    </w:p>
    <w:p w:rsidR="00880CA8" w:rsidRDefault="00880CA8">
      <w:pPr>
        <w:spacing w:before="0" w:beforeAutospacing="0" w:after="0" w:afterAutospacing="0"/>
        <w:ind w:left="720"/>
        <w:divId w:val="1043945199"/>
        <w:rPr>
          <w:rFonts w:ascii="Verdana" w:eastAsia="Times New Roman" w:hAnsi="Verdana"/>
          <w:color w:val="000000"/>
          <w:lang w:val="en"/>
        </w:rPr>
      </w:pPr>
      <w:r>
        <w:rPr>
          <w:rFonts w:ascii="Verdana" w:eastAsia="Times New Roman" w:hAnsi="Verdana"/>
          <w:color w:val="000000"/>
          <w:lang w:val="en"/>
        </w:rPr>
        <w:t xml:space="preserve">When supplied as the value for the </w:t>
      </w:r>
      <w:proofErr w:type="spellStart"/>
      <w:r>
        <w:rPr>
          <w:rStyle w:val="HTMLTypewriter"/>
          <w:lang w:val="en"/>
        </w:rPr>
        <w:t>response_type</w:t>
      </w:r>
      <w:proofErr w:type="spellEnd"/>
      <w:r>
        <w:rPr>
          <w:rFonts w:ascii="Verdana" w:eastAsia="Times New Roman" w:hAnsi="Verdana"/>
          <w:color w:val="000000"/>
          <w:lang w:val="en"/>
        </w:rPr>
        <w:t xml:space="preserve"> parameter, a successful response MUST include an authorization code, an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and an access token. Both success and error responses SHOULD be fragment-encoded. </w:t>
      </w:r>
    </w:p>
    <w:p w:rsidR="00880CA8" w:rsidRDefault="00880CA8">
      <w:pPr>
        <w:spacing w:before="0" w:beforeAutospacing="0" w:after="0" w:afterAutospacing="0"/>
        <w:divId w:val="648675978"/>
        <w:rPr>
          <w:rFonts w:ascii="Verdana" w:eastAsia="Times New Roman" w:hAnsi="Verdana"/>
          <w:color w:val="000000"/>
          <w:lang w:val="en"/>
        </w:rPr>
      </w:pPr>
      <w:bookmarkStart w:id="25" w:name="code_flow"/>
      <w:bookmarkEnd w:id="25"/>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26" w:name="rfc.section.4.2.2"/>
      <w:bookmarkEnd w:id="26"/>
      <w:r>
        <w:rPr>
          <w:rFonts w:eastAsia="Times New Roman"/>
          <w:lang w:val="en"/>
        </w:rPr>
        <w:t>4.2.2.</w:t>
      </w:r>
      <w:proofErr w:type="gramStart"/>
      <w:r>
        <w:rPr>
          <w:rFonts w:eastAsia="Times New Roman"/>
          <w:lang w:val="en"/>
        </w:rPr>
        <w:t>  Authorization</w:t>
      </w:r>
      <w:proofErr w:type="gramEnd"/>
      <w:r>
        <w:rPr>
          <w:rFonts w:eastAsia="Times New Roman"/>
          <w:lang w:val="en"/>
        </w:rPr>
        <w:t xml:space="preserve"> Code Flow</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Code Flow goes through the following steps.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Authorization Server Obtains the End-User Consent/Authorization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Authorization Code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Client requests Assertion using the Authorization Code at the </w:t>
      </w:r>
      <w:hyperlink w:anchor="token_ep" w:history="1">
        <w:r>
          <w:rPr>
            <w:rStyle w:val="Hyperlink"/>
            <w:rFonts w:ascii="Verdana" w:eastAsia="Times New Roman" w:hAnsi="Verdana"/>
            <w:u w:val="none"/>
            <w:lang w:val="en"/>
          </w:rPr>
          <w:t>Token Endpoint</w:t>
        </w:r>
        <w:r>
          <w:rPr>
            <w:rStyle w:val="Hyperlink"/>
            <w:rFonts w:ascii="Verdana" w:eastAsia="Times New Roman" w:hAnsi="Verdana"/>
            <w:vanish/>
            <w:u w:val="none"/>
            <w:lang w:val="en"/>
          </w:rPr>
          <w:t xml:space="preserve"> (Token Endpoint)</w:t>
        </w:r>
      </w:hyperlink>
      <w:r>
        <w:rPr>
          <w:rFonts w:ascii="Verdana" w:eastAsia="Times New Roman" w:hAnsi="Verdana"/>
          <w:color w:val="000000"/>
          <w:lang w:val="en"/>
        </w:rPr>
        <w:t xml:space="preserve">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Client receives Assertion which contains an Access Token and ID Token in the response body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(OPTIONAL) Client validates the ID Token at the </w:t>
      </w:r>
      <w:hyperlink w:anchor="check_id_ep" w:history="1">
        <w:r>
          <w:rPr>
            <w:rStyle w:val="Hyperlink"/>
            <w:rFonts w:ascii="Verdana" w:eastAsia="Times New Roman" w:hAnsi="Verdana"/>
            <w:u w:val="none"/>
            <w:lang w:val="en"/>
          </w:rPr>
          <w:t>Check ID Endpoint</w:t>
        </w:r>
        <w:r>
          <w:rPr>
            <w:rStyle w:val="Hyperlink"/>
            <w:rFonts w:ascii="Verdana" w:eastAsia="Times New Roman" w:hAnsi="Verdana"/>
            <w:vanish/>
            <w:u w:val="none"/>
            <w:lang w:val="en"/>
          </w:rPr>
          <w:t xml:space="preserve"> (Check ID Endpoint)</w:t>
        </w:r>
      </w:hyperlink>
      <w:r>
        <w:rPr>
          <w:rFonts w:ascii="Verdana" w:eastAsia="Times New Roman" w:hAnsi="Verdana"/>
          <w:color w:val="000000"/>
          <w:lang w:val="en"/>
        </w:rPr>
        <w:t xml:space="preserve">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(OPTIONAL) Client receives ID Token Response with the End-User's identity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(OPTIONAL) Client accesses the </w:t>
      </w:r>
      <w:hyperlink w:anchor="userinfo_ep" w:history="1">
        <w:r>
          <w:rPr>
            <w:rStyle w:val="Hyperlink"/>
            <w:rFonts w:ascii="Verdana" w:eastAsia="Times New Roman" w:hAnsi="Verdana"/>
            <w:u w:val="none"/>
            <w:lang w:val="en"/>
          </w:rPr>
          <w:t>UserInfo Endpoint</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with the Access Token </w:t>
      </w:r>
    </w:p>
    <w:p w:rsidR="00880CA8" w:rsidRDefault="00880CA8">
      <w:pPr>
        <w:numPr>
          <w:ilvl w:val="0"/>
          <w:numId w:val="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(OPTIONAL) Client receives UserInfo Response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Note that in each step, the party that receives a message MUST verify it according to the verification rule set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w:t>
      </w:r>
    </w:p>
    <w:p w:rsidR="00880CA8" w:rsidRDefault="00880CA8">
      <w:pPr>
        <w:spacing w:before="0" w:beforeAutospacing="0" w:after="0" w:afterAutospacing="0"/>
        <w:divId w:val="648675978"/>
        <w:rPr>
          <w:rFonts w:ascii="Verdana" w:eastAsia="Times New Roman" w:hAnsi="Verdana"/>
          <w:color w:val="000000"/>
          <w:lang w:val="en"/>
        </w:rPr>
      </w:pPr>
      <w:bookmarkStart w:id="27" w:name="implicit_flow"/>
      <w:bookmarkEnd w:id="27"/>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28" w:name="rfc.section.4.2.3"/>
      <w:bookmarkEnd w:id="28"/>
      <w:r>
        <w:rPr>
          <w:rFonts w:eastAsia="Times New Roman"/>
          <w:lang w:val="en"/>
        </w:rPr>
        <w:t>4.2.3.</w:t>
      </w:r>
      <w:proofErr w:type="gramStart"/>
      <w:r>
        <w:rPr>
          <w:rFonts w:eastAsia="Times New Roman"/>
          <w:lang w:val="en"/>
        </w:rPr>
        <w:t>  Implicit</w:t>
      </w:r>
      <w:proofErr w:type="gramEnd"/>
      <w:r>
        <w:rPr>
          <w:rFonts w:eastAsia="Times New Roman"/>
          <w:lang w:val="en"/>
        </w:rPr>
        <w:t xml:space="preserve"> Flow</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implicit flow follows the following steps: </w:t>
      </w:r>
    </w:p>
    <w:p w:rsidR="00880CA8" w:rsidRDefault="00880CA8">
      <w:pPr>
        <w:numPr>
          <w:ilvl w:val="0"/>
          <w:numId w:val="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rsidR="00880CA8" w:rsidRDefault="00880CA8">
      <w:pPr>
        <w:numPr>
          <w:ilvl w:val="0"/>
          <w:numId w:val="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rsidR="00880CA8" w:rsidRDefault="00880CA8">
      <w:pPr>
        <w:numPr>
          <w:ilvl w:val="0"/>
          <w:numId w:val="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rsidR="00880CA8" w:rsidRDefault="00880CA8">
      <w:pPr>
        <w:numPr>
          <w:ilvl w:val="0"/>
          <w:numId w:val="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Authorization Server Obtains the End-User Consent/Authorization </w:t>
      </w:r>
    </w:p>
    <w:p w:rsidR="00880CA8" w:rsidRDefault="00880CA8">
      <w:pPr>
        <w:numPr>
          <w:ilvl w:val="0"/>
          <w:numId w:val="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Access Token and an ID Token if requested </w:t>
      </w:r>
    </w:p>
    <w:p w:rsidR="00880CA8" w:rsidRDefault="00880CA8">
      <w:pPr>
        <w:numPr>
          <w:ilvl w:val="0"/>
          <w:numId w:val="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(OPTIONAL) Client validates the ID Token at the </w:t>
      </w:r>
      <w:hyperlink w:anchor="check_id_ep" w:history="1">
        <w:r>
          <w:rPr>
            <w:rStyle w:val="Hyperlink"/>
            <w:rFonts w:ascii="Verdana" w:eastAsia="Times New Roman" w:hAnsi="Verdana"/>
            <w:u w:val="none"/>
            <w:lang w:val="en"/>
          </w:rPr>
          <w:t>Check ID Endpoint</w:t>
        </w:r>
        <w:r>
          <w:rPr>
            <w:rStyle w:val="Hyperlink"/>
            <w:rFonts w:ascii="Verdana" w:eastAsia="Times New Roman" w:hAnsi="Verdana"/>
            <w:vanish/>
            <w:u w:val="none"/>
            <w:lang w:val="en"/>
          </w:rPr>
          <w:t xml:space="preserve"> (Check ID Endpoint)</w:t>
        </w:r>
      </w:hyperlink>
      <w:r>
        <w:rPr>
          <w:rFonts w:ascii="Verdana" w:eastAsia="Times New Roman" w:hAnsi="Verdana"/>
          <w:color w:val="000000"/>
          <w:lang w:val="en"/>
        </w:rPr>
        <w:t xml:space="preserve"> </w:t>
      </w:r>
    </w:p>
    <w:p w:rsidR="00880CA8" w:rsidRDefault="00880CA8">
      <w:pPr>
        <w:numPr>
          <w:ilvl w:val="0"/>
          <w:numId w:val="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(OPTIONAL) Client receives ID Token Response with the End-User's identity </w:t>
      </w:r>
    </w:p>
    <w:p w:rsidR="00880CA8" w:rsidRDefault="00880CA8">
      <w:pPr>
        <w:numPr>
          <w:ilvl w:val="0"/>
          <w:numId w:val="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(OPTIONAL) Client accesses the </w:t>
      </w:r>
      <w:hyperlink w:anchor="userinfo_ep" w:history="1">
        <w:r>
          <w:rPr>
            <w:rStyle w:val="Hyperlink"/>
            <w:rFonts w:ascii="Verdana" w:eastAsia="Times New Roman" w:hAnsi="Verdana"/>
            <w:u w:val="none"/>
            <w:lang w:val="en"/>
          </w:rPr>
          <w:t>UserInfo Endpoint</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with the Access Token </w:t>
      </w:r>
    </w:p>
    <w:p w:rsidR="00880CA8" w:rsidRDefault="00880CA8">
      <w:pPr>
        <w:numPr>
          <w:ilvl w:val="0"/>
          <w:numId w:val="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(OPTIONAL) Client receives UserInfo Response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Note that in each step, the party that receives a message MUST verify it according to the verification rule set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w:t>
      </w:r>
    </w:p>
    <w:p w:rsidR="00880CA8" w:rsidRDefault="00880CA8">
      <w:pPr>
        <w:spacing w:before="0" w:beforeAutospacing="0" w:after="0" w:afterAutospacing="0"/>
        <w:divId w:val="648675978"/>
        <w:rPr>
          <w:rFonts w:ascii="Verdana" w:eastAsia="Times New Roman" w:hAnsi="Verdana"/>
          <w:color w:val="000000"/>
          <w:lang w:val="en"/>
        </w:rPr>
      </w:pPr>
      <w:bookmarkStart w:id="29" w:name="auth_request"/>
      <w:bookmarkEnd w:id="29"/>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30" w:name="rfc.section.4.3"/>
      <w:bookmarkEnd w:id="30"/>
      <w:r>
        <w:rPr>
          <w:rFonts w:eastAsia="Times New Roman"/>
          <w:lang w:val="en"/>
        </w:rPr>
        <w:t>4.3.</w:t>
      </w:r>
      <w:proofErr w:type="gramStart"/>
      <w:r>
        <w:rPr>
          <w:rFonts w:eastAsia="Times New Roman"/>
          <w:lang w:val="en"/>
        </w:rPr>
        <w:t>  Authorization</w:t>
      </w:r>
      <w:proofErr w:type="gramEnd"/>
      <w:r>
        <w:rPr>
          <w:rFonts w:eastAsia="Times New Roman"/>
          <w:lang w:val="en"/>
        </w:rPr>
        <w:t xml:space="preserve"> Request</w:t>
      </w:r>
    </w:p>
    <w:p w:rsidR="00880CA8" w:rsidRDefault="00880CA8">
      <w:pPr>
        <w:pStyle w:val="NormalWeb"/>
        <w:divId w:val="648675978"/>
        <w:rPr>
          <w:rFonts w:ascii="Verdana" w:hAnsi="Verdana"/>
          <w:color w:val="000000"/>
          <w:lang w:val="en"/>
        </w:rPr>
      </w:pPr>
      <w:r>
        <w:rPr>
          <w:rFonts w:ascii="Verdana" w:hAnsi="Verdana"/>
          <w:color w:val="000000"/>
          <w:lang w:val="en"/>
        </w:rPr>
        <w:t xml:space="preserve">When the user wishes to access a Protected Resource, and the End-User Authorization has not yet been obtained, the Client prepares an Authorization Request to the authorization endpoint.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require the use of a transport-layer security mechanism at the Authorization Endpoint. The Authorization Server MUST support TLS 1.2 as described in </w:t>
      </w:r>
      <w:hyperlink w:anchor="RFC5246" w:history="1">
        <w:r>
          <w:rPr>
            <w:rStyle w:val="Hyperlink"/>
            <w:rFonts w:ascii="Verdana" w:hAnsi="Verdana"/>
            <w:u w:val="none"/>
            <w:lang w:val="en"/>
          </w:rPr>
          <w:t>RFC 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[RFC5246] and MAY support other transport-layer mechanisms with equivalent security.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support the use of the HTTP "GET" and "POST"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Authorization Endpoint.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Clients MAY use the HTTP "GET" or "POST" method to send the Authorization Request to the Authorization Server. If using the HTTP "GET" method, the request parameters are serialized using URI query string serialization as defined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If using the HTTP "POST" method, the request parameters are added to the HTTP request entity-body using "application/x-www-form-</w:t>
      </w:r>
      <w:proofErr w:type="spellStart"/>
      <w:r>
        <w:rPr>
          <w:rFonts w:ascii="Verdana" w:hAnsi="Verdana"/>
          <w:color w:val="000000"/>
          <w:lang w:val="en"/>
        </w:rPr>
        <w:t>urlencoded</w:t>
      </w:r>
      <w:proofErr w:type="spellEnd"/>
      <w:r>
        <w:rPr>
          <w:rFonts w:ascii="Verdana" w:hAnsi="Verdana"/>
          <w:color w:val="000000"/>
          <w:lang w:val="en"/>
        </w:rPr>
        <w:t xml:space="preserve">" format. </w:t>
      </w:r>
    </w:p>
    <w:p w:rsidR="00880CA8" w:rsidRDefault="00880CA8">
      <w:pPr>
        <w:spacing w:before="0" w:beforeAutospacing="0" w:after="0" w:afterAutospacing="0"/>
        <w:divId w:val="648675978"/>
        <w:rPr>
          <w:rFonts w:ascii="Verdana" w:eastAsia="Times New Roman" w:hAnsi="Verdana"/>
          <w:color w:val="000000"/>
          <w:lang w:val="en"/>
        </w:rPr>
      </w:pPr>
      <w:bookmarkStart w:id="31" w:name="rf_prep"/>
      <w:bookmarkEnd w:id="31"/>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32" w:name="rfc.section.4.3.1"/>
      <w:bookmarkEnd w:id="32"/>
      <w:r>
        <w:rPr>
          <w:rFonts w:eastAsia="Times New Roman"/>
          <w:lang w:val="en"/>
        </w:rPr>
        <w:t>4.3.1.</w:t>
      </w:r>
      <w:proofErr w:type="gramStart"/>
      <w:r>
        <w:rPr>
          <w:rFonts w:eastAsia="Times New Roman"/>
          <w:lang w:val="en"/>
        </w:rPr>
        <w:t>  Client</w:t>
      </w:r>
      <w:proofErr w:type="gramEnd"/>
      <w:r>
        <w:rPr>
          <w:rFonts w:eastAsia="Times New Roman"/>
          <w:lang w:val="en"/>
        </w:rPr>
        <w:t xml:space="preserve"> Prepares an Authorization Request</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client prepares an Authorization Request to the Authorization Endpoint with the request parameters using the HTTP "GET" or "POST" method. The scheme used in the Authorization URL MUST </w:t>
      </w:r>
      <w:proofErr w:type="gramStart"/>
      <w:r>
        <w:rPr>
          <w:rFonts w:ascii="Verdana" w:hAnsi="Verdana"/>
          <w:color w:val="000000"/>
          <w:lang w:val="en"/>
        </w:rPr>
        <w:t>be</w:t>
      </w:r>
      <w:proofErr w:type="gramEnd"/>
      <w:r>
        <w:rPr>
          <w:rFonts w:ascii="Verdana" w:hAnsi="Verdana"/>
          <w:color w:val="000000"/>
          <w:lang w:val="en"/>
        </w:rPr>
        <w:t xml:space="preserve"> HTTPS.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required Authorization Request parameters are as follows: </w:t>
      </w:r>
    </w:p>
    <w:p w:rsidR="00880CA8" w:rsidRDefault="00880CA8">
      <w:pPr>
        <w:spacing w:before="0" w:beforeAutospacing="0" w:after="0" w:afterAutospacing="0"/>
        <w:divId w:val="1040664148"/>
        <w:rPr>
          <w:rFonts w:ascii="Verdana" w:eastAsia="Times New Roman" w:hAnsi="Verdana"/>
          <w:color w:val="000000"/>
          <w:lang w:val="en"/>
        </w:rPr>
      </w:pPr>
      <w:proofErr w:type="spellStart"/>
      <w:r>
        <w:rPr>
          <w:rFonts w:ascii="Verdana" w:eastAsia="Times New Roman" w:hAnsi="Verdana"/>
          <w:color w:val="000000"/>
          <w:lang w:val="en"/>
        </w:rPr>
        <w:t>response_type</w:t>
      </w:r>
      <w:proofErr w:type="spellEnd"/>
    </w:p>
    <w:p w:rsidR="00880CA8" w:rsidRDefault="00880CA8">
      <w:pPr>
        <w:spacing w:before="0" w:beforeAutospacing="0" w:after="0" w:afterAutospacing="0"/>
        <w:ind w:left="720"/>
        <w:divId w:val="1040664148"/>
        <w:rPr>
          <w:rFonts w:ascii="Verdana" w:eastAsia="Times New Roman" w:hAnsi="Verdana"/>
          <w:color w:val="000000"/>
          <w:lang w:val="en"/>
        </w:rPr>
      </w:pPr>
      <w:r>
        <w:rPr>
          <w:rFonts w:ascii="Verdana" w:eastAsia="Times New Roman" w:hAnsi="Verdana"/>
          <w:color w:val="000000"/>
          <w:lang w:val="en"/>
        </w:rPr>
        <w:t xml:space="preserve">An OAuth 2.0 registered response type that determines how the authorization response is returned to the client. As described in </w:t>
      </w:r>
      <w:hyperlink w:anchor="retrieving_code_token" w:history="1">
        <w:r>
          <w:rPr>
            <w:rStyle w:val="Hyperlink"/>
            <w:rFonts w:ascii="Verdana" w:eastAsia="Times New Roman" w:hAnsi="Verdana"/>
            <w:u w:val="none"/>
            <w:lang w:val="en"/>
          </w:rPr>
          <w:t>How to Get an Authorization Code, Access Token, and ID Token</w:t>
        </w:r>
        <w:r>
          <w:rPr>
            <w:rStyle w:val="Hyperlink"/>
            <w:rFonts w:ascii="Verdana" w:eastAsia="Times New Roman" w:hAnsi="Verdana"/>
            <w:vanish/>
            <w:u w:val="none"/>
            <w:lang w:val="en"/>
          </w:rPr>
          <w:t xml:space="preserve"> (How to Get an Authorization Code, Access Token, and ID Token)</w:t>
        </w:r>
      </w:hyperlink>
      <w:r>
        <w:rPr>
          <w:rFonts w:ascii="Verdana" w:eastAsia="Times New Roman" w:hAnsi="Verdana"/>
          <w:color w:val="000000"/>
          <w:lang w:val="en"/>
        </w:rPr>
        <w:t xml:space="preserve"> , the following registered values are supported: </w:t>
      </w:r>
    </w:p>
    <w:p w:rsidR="00880CA8" w:rsidRDefault="00880CA8">
      <w:pPr>
        <w:numPr>
          <w:ilvl w:val="0"/>
          <w:numId w:val="3"/>
        </w:numPr>
        <w:ind w:left="1920" w:right="480"/>
        <w:divId w:val="1040664148"/>
        <w:rPr>
          <w:rFonts w:ascii="Verdana" w:eastAsia="Times New Roman" w:hAnsi="Verdana"/>
          <w:color w:val="000000"/>
          <w:lang w:val="en"/>
        </w:rPr>
      </w:pPr>
      <w:r>
        <w:rPr>
          <w:rStyle w:val="HTMLTypewriter"/>
          <w:lang w:val="en"/>
        </w:rPr>
        <w:t>code</w:t>
      </w:r>
      <w:r>
        <w:rPr>
          <w:rFonts w:ascii="Verdana" w:eastAsia="Times New Roman" w:hAnsi="Verdana"/>
          <w:color w:val="000000"/>
          <w:lang w:val="en"/>
        </w:rPr>
        <w:t xml:space="preserve"> </w:t>
      </w:r>
    </w:p>
    <w:p w:rsidR="00880CA8" w:rsidRDefault="00880CA8">
      <w:pPr>
        <w:numPr>
          <w:ilvl w:val="0"/>
          <w:numId w:val="3"/>
        </w:numPr>
        <w:ind w:left="1920" w:right="480"/>
        <w:divId w:val="1040664148"/>
        <w:rPr>
          <w:rFonts w:ascii="Verdana" w:eastAsia="Times New Roman" w:hAnsi="Verdana"/>
          <w:color w:val="000000"/>
          <w:lang w:val="en"/>
        </w:rPr>
      </w:pPr>
      <w:r>
        <w:rPr>
          <w:rStyle w:val="HTMLTypewriter"/>
          <w:lang w:val="en"/>
        </w:rPr>
        <w:t xml:space="preserve">code </w:t>
      </w:r>
      <w:proofErr w:type="spellStart"/>
      <w:r>
        <w:rPr>
          <w:rStyle w:val="HTMLTypewriter"/>
          <w:lang w:val="en"/>
        </w:rPr>
        <w:t>id_token</w:t>
      </w:r>
      <w:proofErr w:type="spellEnd"/>
      <w:r>
        <w:rPr>
          <w:rFonts w:ascii="Verdana" w:eastAsia="Times New Roman" w:hAnsi="Verdana"/>
          <w:color w:val="000000"/>
          <w:lang w:val="en"/>
        </w:rPr>
        <w:t xml:space="preserve"> </w:t>
      </w:r>
    </w:p>
    <w:p w:rsidR="00880CA8" w:rsidRDefault="00880CA8">
      <w:pPr>
        <w:numPr>
          <w:ilvl w:val="0"/>
          <w:numId w:val="3"/>
        </w:numPr>
        <w:ind w:left="1920" w:right="480"/>
        <w:divId w:val="1040664148"/>
        <w:rPr>
          <w:rFonts w:ascii="Verdana" w:eastAsia="Times New Roman" w:hAnsi="Verdana"/>
          <w:color w:val="000000"/>
          <w:lang w:val="en"/>
        </w:rPr>
      </w:pPr>
      <w:r>
        <w:rPr>
          <w:rStyle w:val="HTMLTypewriter"/>
          <w:lang w:val="en"/>
        </w:rPr>
        <w:t>token</w:t>
      </w:r>
      <w:r>
        <w:rPr>
          <w:rFonts w:ascii="Verdana" w:eastAsia="Times New Roman" w:hAnsi="Verdana"/>
          <w:color w:val="000000"/>
          <w:lang w:val="en"/>
        </w:rPr>
        <w:t xml:space="preserve"> </w:t>
      </w:r>
    </w:p>
    <w:p w:rsidR="00880CA8" w:rsidRDefault="00880CA8">
      <w:pPr>
        <w:numPr>
          <w:ilvl w:val="0"/>
          <w:numId w:val="3"/>
        </w:numPr>
        <w:ind w:left="1920" w:right="480"/>
        <w:divId w:val="1040664148"/>
        <w:rPr>
          <w:rFonts w:ascii="Verdana" w:eastAsia="Times New Roman" w:hAnsi="Verdana"/>
          <w:color w:val="000000"/>
          <w:lang w:val="en"/>
        </w:rPr>
      </w:pPr>
      <w:r>
        <w:rPr>
          <w:rStyle w:val="HTMLTypewriter"/>
          <w:lang w:val="en"/>
        </w:rPr>
        <w:t xml:space="preserve">token </w:t>
      </w:r>
      <w:proofErr w:type="spellStart"/>
      <w:r>
        <w:rPr>
          <w:rStyle w:val="HTMLTypewriter"/>
          <w:lang w:val="en"/>
        </w:rPr>
        <w:t>id_token</w:t>
      </w:r>
      <w:proofErr w:type="spellEnd"/>
      <w:r>
        <w:rPr>
          <w:rFonts w:ascii="Verdana" w:eastAsia="Times New Roman" w:hAnsi="Verdana"/>
          <w:color w:val="000000"/>
          <w:lang w:val="en"/>
        </w:rPr>
        <w:t xml:space="preserve"> </w:t>
      </w:r>
    </w:p>
    <w:p w:rsidR="00880CA8" w:rsidRDefault="00880CA8">
      <w:pPr>
        <w:numPr>
          <w:ilvl w:val="0"/>
          <w:numId w:val="3"/>
        </w:numPr>
        <w:ind w:left="1920" w:right="480"/>
        <w:divId w:val="1040664148"/>
        <w:rPr>
          <w:rFonts w:ascii="Verdana" w:eastAsia="Times New Roman" w:hAnsi="Verdana"/>
          <w:color w:val="000000"/>
          <w:lang w:val="en"/>
        </w:rPr>
      </w:pPr>
      <w:r>
        <w:rPr>
          <w:rStyle w:val="HTMLTypewriter"/>
          <w:lang w:val="en"/>
        </w:rPr>
        <w:t>code token</w:t>
      </w:r>
      <w:r>
        <w:rPr>
          <w:rFonts w:ascii="Verdana" w:eastAsia="Times New Roman" w:hAnsi="Verdana"/>
          <w:color w:val="000000"/>
          <w:lang w:val="en"/>
        </w:rPr>
        <w:t xml:space="preserve"> </w:t>
      </w:r>
    </w:p>
    <w:p w:rsidR="00880CA8" w:rsidRDefault="00880CA8">
      <w:pPr>
        <w:numPr>
          <w:ilvl w:val="0"/>
          <w:numId w:val="3"/>
        </w:numPr>
        <w:ind w:left="1920" w:right="480"/>
        <w:divId w:val="1040664148"/>
        <w:rPr>
          <w:rFonts w:ascii="Verdana" w:eastAsia="Times New Roman" w:hAnsi="Verdana"/>
          <w:color w:val="000000"/>
          <w:lang w:val="en"/>
        </w:rPr>
      </w:pPr>
      <w:r>
        <w:rPr>
          <w:rStyle w:val="HTMLTypewriter"/>
          <w:lang w:val="en"/>
        </w:rPr>
        <w:t xml:space="preserve">code token </w:t>
      </w:r>
      <w:proofErr w:type="spellStart"/>
      <w:r>
        <w:rPr>
          <w:rStyle w:val="HTMLTypewriter"/>
          <w:lang w:val="en"/>
        </w:rPr>
        <w:t>id_token</w:t>
      </w:r>
      <w:proofErr w:type="spellEnd"/>
      <w:r>
        <w:rPr>
          <w:rFonts w:ascii="Verdana" w:eastAsia="Times New Roman" w:hAnsi="Verdana"/>
          <w:color w:val="000000"/>
          <w:lang w:val="en"/>
        </w:rPr>
        <w:t xml:space="preserve"> </w:t>
      </w:r>
    </w:p>
    <w:p w:rsidR="00880CA8" w:rsidRDefault="00880CA8">
      <w:pPr>
        <w:spacing w:before="0" w:beforeAutospacing="0" w:after="0" w:afterAutospacing="0"/>
        <w:divId w:val="1040664148"/>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rsidR="00880CA8" w:rsidRDefault="00880CA8">
      <w:pPr>
        <w:spacing w:before="0" w:beforeAutospacing="0" w:after="0" w:afterAutospacing="0"/>
        <w:ind w:left="720"/>
        <w:divId w:val="1040664148"/>
        <w:rPr>
          <w:rFonts w:ascii="Verdana" w:eastAsia="Times New Roman" w:hAnsi="Verdana"/>
          <w:color w:val="000000"/>
          <w:lang w:val="en"/>
        </w:rPr>
      </w:pPr>
      <w:proofErr w:type="gramStart"/>
      <w:r>
        <w:rPr>
          <w:rFonts w:ascii="Verdana" w:eastAsia="Times New Roman" w:hAnsi="Verdana"/>
          <w:color w:val="000000"/>
          <w:lang w:val="en"/>
        </w:rPr>
        <w:t>The client identifier.</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1040664148"/>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rsidR="00880CA8" w:rsidRDefault="00880CA8">
      <w:pPr>
        <w:spacing w:before="0" w:beforeAutospacing="0" w:after="0" w:afterAutospacing="0"/>
        <w:ind w:left="720"/>
        <w:divId w:val="1040664148"/>
        <w:rPr>
          <w:rFonts w:ascii="Verdana" w:eastAsia="Times New Roman" w:hAnsi="Verdana"/>
          <w:color w:val="000000"/>
          <w:lang w:val="en"/>
        </w:rPr>
      </w:pPr>
      <w:r>
        <w:rPr>
          <w:rFonts w:ascii="Verdana" w:eastAsia="Times New Roman" w:hAnsi="Verdana"/>
          <w:color w:val="000000"/>
          <w:lang w:val="en"/>
        </w:rPr>
        <w:t xml:space="preserve">It MUST include </w:t>
      </w:r>
      <w:proofErr w:type="spellStart"/>
      <w:r>
        <w:rPr>
          <w:rStyle w:val="HTMLTypewriter"/>
          <w:lang w:val="en"/>
        </w:rPr>
        <w:t>openid</w:t>
      </w:r>
      <w:proofErr w:type="spellEnd"/>
      <w:r>
        <w:rPr>
          <w:rFonts w:ascii="Verdana" w:eastAsia="Times New Roman" w:hAnsi="Verdana"/>
          <w:color w:val="000000"/>
          <w:lang w:val="en"/>
        </w:rPr>
        <w:t xml:space="preserve"> as one of the strings. Other values that MAY be included are </w:t>
      </w:r>
      <w:r>
        <w:rPr>
          <w:rStyle w:val="HTMLTypewriter"/>
          <w:lang w:val="en"/>
        </w:rPr>
        <w:t>profile</w:t>
      </w:r>
      <w:r>
        <w:rPr>
          <w:rFonts w:ascii="Verdana" w:eastAsia="Times New Roman" w:hAnsi="Verdana"/>
          <w:color w:val="000000"/>
          <w:lang w:val="en"/>
        </w:rPr>
        <w:t xml:space="preserve">, </w:t>
      </w:r>
      <w:r>
        <w:rPr>
          <w:rStyle w:val="HTMLTypewriter"/>
          <w:lang w:val="en"/>
        </w:rPr>
        <w:t>email</w:t>
      </w:r>
      <w:r>
        <w:rPr>
          <w:rFonts w:ascii="Verdana" w:eastAsia="Times New Roman" w:hAnsi="Verdana"/>
          <w:color w:val="000000"/>
          <w:lang w:val="en"/>
        </w:rPr>
        <w:t xml:space="preserve">, </w:t>
      </w:r>
      <w:r>
        <w:rPr>
          <w:rStyle w:val="HTMLTypewriter"/>
          <w:lang w:val="en"/>
        </w:rPr>
        <w:t>address</w:t>
      </w:r>
      <w:r>
        <w:rPr>
          <w:rFonts w:ascii="Verdana" w:eastAsia="Times New Roman" w:hAnsi="Verdana"/>
          <w:color w:val="000000"/>
          <w:lang w:val="en"/>
        </w:rPr>
        <w:t xml:space="preserve">, and </w:t>
      </w:r>
      <w:r>
        <w:rPr>
          <w:rStyle w:val="HTMLTypewriter"/>
          <w:lang w:val="en"/>
        </w:rPr>
        <w:t>PPID</w:t>
      </w:r>
      <w:r>
        <w:rPr>
          <w:rFonts w:ascii="Verdana" w:eastAsia="Times New Roman" w:hAnsi="Verdana"/>
          <w:color w:val="000000"/>
          <w:lang w:val="en"/>
        </w:rPr>
        <w:t xml:space="preserve">. The values specify an additive list of claims that are returned by the UserInfo Endpoint as described by </w:t>
      </w:r>
      <w:hyperlink w:anchor="openid_scopes" w:history="1">
        <w:r>
          <w:rPr>
            <w:rStyle w:val="Hyperlink"/>
            <w:rFonts w:ascii="Verdana" w:eastAsia="Times New Roman" w:hAnsi="Verdana"/>
            <w:u w:val="none"/>
            <w:lang w:val="en"/>
          </w:rPr>
          <w:t>OpenID Connect Scopes</w:t>
        </w:r>
        <w:r>
          <w:rPr>
            <w:rStyle w:val="Hyperlink"/>
            <w:rFonts w:ascii="Verdana" w:eastAsia="Times New Roman" w:hAnsi="Verdana"/>
            <w:vanish/>
            <w:u w:val="none"/>
            <w:lang w:val="en"/>
          </w:rPr>
          <w:t xml:space="preserve"> (OpenID Connect Scopes)</w:t>
        </w:r>
      </w:hyperlink>
      <w:r>
        <w:rPr>
          <w:rFonts w:ascii="Verdana" w:eastAsia="Times New Roman" w:hAnsi="Verdana"/>
          <w:color w:val="000000"/>
          <w:lang w:val="en"/>
        </w:rPr>
        <w:t xml:space="preserve">. </w:t>
      </w:r>
    </w:p>
    <w:p w:rsidR="00880CA8" w:rsidRDefault="00880CA8">
      <w:pPr>
        <w:spacing w:before="0" w:beforeAutospacing="0" w:after="0" w:afterAutospacing="0"/>
        <w:divId w:val="1040664148"/>
        <w:rPr>
          <w:rFonts w:ascii="Verdana" w:eastAsia="Times New Roman" w:hAnsi="Verdana"/>
          <w:color w:val="000000"/>
          <w:lang w:val="en"/>
        </w:rPr>
      </w:pPr>
      <w:proofErr w:type="spellStart"/>
      <w:r>
        <w:rPr>
          <w:rFonts w:ascii="Verdana" w:eastAsia="Times New Roman" w:hAnsi="Verdana"/>
          <w:color w:val="000000"/>
          <w:lang w:val="en"/>
        </w:rPr>
        <w:t>redirect_uri</w:t>
      </w:r>
      <w:proofErr w:type="spellEnd"/>
    </w:p>
    <w:p w:rsidR="00880CA8" w:rsidRDefault="00880CA8">
      <w:pPr>
        <w:spacing w:before="0" w:beforeAutospacing="0" w:after="0" w:afterAutospacing="0"/>
        <w:ind w:left="720"/>
        <w:divId w:val="1040664148"/>
        <w:rPr>
          <w:rFonts w:ascii="Verdana" w:eastAsia="Times New Roman" w:hAnsi="Verdana"/>
          <w:color w:val="000000"/>
          <w:lang w:val="en"/>
        </w:rPr>
      </w:pPr>
      <w:proofErr w:type="gramStart"/>
      <w:r>
        <w:rPr>
          <w:rFonts w:ascii="Verdana" w:eastAsia="Times New Roman" w:hAnsi="Verdana"/>
          <w:color w:val="000000"/>
          <w:lang w:val="en"/>
        </w:rPr>
        <w:t>A redirection URI where the response will be sent.</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1040664148"/>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rsidR="00880CA8" w:rsidRDefault="00880CA8">
      <w:pPr>
        <w:spacing w:before="0" w:beforeAutospacing="0" w:after="0" w:afterAutospacing="0"/>
        <w:ind w:left="720"/>
        <w:divId w:val="1040664148"/>
        <w:rPr>
          <w:rFonts w:ascii="Verdana" w:eastAsia="Times New Roman" w:hAnsi="Verdana"/>
          <w:color w:val="000000"/>
          <w:lang w:val="en"/>
        </w:rPr>
      </w:pPr>
      <w:r>
        <w:rPr>
          <w:rFonts w:ascii="Verdana" w:eastAsia="Times New Roman" w:hAnsi="Verdana"/>
          <w:color w:val="000000"/>
          <w:lang w:val="en"/>
        </w:rPr>
        <w:t xml:space="preserve">A random, unique string value used to mitigate replay attacks. The value is passed through unmodified to the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request can contain the following optional parameters: </w:t>
      </w:r>
    </w:p>
    <w:p w:rsidR="00880CA8" w:rsidRDefault="00880CA8">
      <w:pPr>
        <w:spacing w:before="0" w:beforeAutospacing="0" w:after="0" w:afterAutospacing="0"/>
        <w:divId w:val="392628986"/>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rsidR="00880CA8" w:rsidRDefault="00880CA8">
      <w:pPr>
        <w:spacing w:before="0" w:beforeAutospacing="0" w:after="0" w:afterAutospacing="0"/>
        <w:ind w:left="720"/>
        <w:divId w:val="392628986"/>
        <w:rPr>
          <w:rFonts w:ascii="Verdana" w:eastAsia="Times New Roman" w:hAnsi="Verdana"/>
          <w:color w:val="000000"/>
          <w:lang w:val="en"/>
        </w:rPr>
      </w:pPr>
      <w:r>
        <w:rPr>
          <w:rFonts w:ascii="Verdana" w:eastAsia="Times New Roman" w:hAnsi="Verdana"/>
          <w:color w:val="000000"/>
          <w:lang w:val="en"/>
        </w:rPr>
        <w:t xml:space="preserve">An opaque value used to maintain state between the request and the callback. </w:t>
      </w:r>
    </w:p>
    <w:p w:rsidR="00880CA8" w:rsidRDefault="00880CA8">
      <w:pPr>
        <w:spacing w:before="0" w:beforeAutospacing="0" w:after="0" w:afterAutospacing="0"/>
        <w:divId w:val="392628986"/>
        <w:rPr>
          <w:rFonts w:ascii="Verdana" w:eastAsia="Times New Roman" w:hAnsi="Verdana"/>
          <w:color w:val="000000"/>
          <w:lang w:val="en"/>
        </w:rPr>
      </w:pPr>
      <w:proofErr w:type="gramStart"/>
      <w:r>
        <w:rPr>
          <w:rFonts w:ascii="Verdana" w:eastAsia="Times New Roman" w:hAnsi="Verdana"/>
          <w:color w:val="000000"/>
          <w:lang w:val="en"/>
        </w:rPr>
        <w:t>request</w:t>
      </w:r>
      <w:proofErr w:type="gramEnd"/>
    </w:p>
    <w:p w:rsidR="00880CA8" w:rsidRDefault="00880CA8">
      <w:pPr>
        <w:spacing w:before="0" w:beforeAutospacing="0" w:after="0" w:afterAutospacing="0"/>
        <w:ind w:left="720"/>
        <w:divId w:val="392628986"/>
        <w:rPr>
          <w:rFonts w:ascii="Verdana" w:eastAsia="Times New Roman" w:hAnsi="Verdana"/>
          <w:color w:val="000000"/>
          <w:lang w:val="en"/>
        </w:rPr>
      </w:pPr>
      <w:r>
        <w:rPr>
          <w:rFonts w:ascii="Verdana" w:eastAsia="Times New Roman" w:hAnsi="Verdana"/>
          <w:color w:val="000000"/>
          <w:lang w:val="en"/>
        </w:rPr>
        <w:t xml:space="preserve">A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Balfanz, D., Bradley, J., Goland, Y., Panzer, J., Sakimura, N., and P. Tarjan, “JSON Web Token,” July 2011.)</w:t>
        </w:r>
      </w:hyperlink>
      <w:r>
        <w:rPr>
          <w:rFonts w:ascii="Verdana" w:eastAsia="Times New Roman" w:hAnsi="Verdana"/>
          <w:color w:val="000000"/>
          <w:lang w:val="en"/>
        </w:rPr>
        <w:t xml:space="preserve"> [JWT] encoded </w:t>
      </w:r>
      <w:hyperlink r:id="rId7" w:anchor="OpenIDReq" w:history="1">
        <w:r>
          <w:rPr>
            <w:rStyle w:val="Hyperlink"/>
            <w:rFonts w:ascii="Verdana" w:eastAsia="Times New Roman" w:hAnsi="Verdana"/>
            <w:lang w:val="en"/>
          </w:rPr>
          <w:t>OpenID Request Object</w:t>
        </w:r>
      </w:hyperlink>
      <w:r>
        <w:rPr>
          <w:rFonts w:ascii="Verdana" w:eastAsia="Times New Roman" w:hAnsi="Verdana"/>
          <w:color w:val="000000"/>
          <w:lang w:val="en"/>
        </w:rPr>
        <w:t xml:space="preserve">. </w:t>
      </w:r>
    </w:p>
    <w:p w:rsidR="00880CA8" w:rsidRDefault="00880CA8">
      <w:pPr>
        <w:spacing w:before="0" w:beforeAutospacing="0" w:after="0" w:afterAutospacing="0"/>
        <w:divId w:val="392628986"/>
        <w:rPr>
          <w:rFonts w:ascii="Verdana" w:eastAsia="Times New Roman" w:hAnsi="Verdana"/>
          <w:color w:val="000000"/>
          <w:lang w:val="en"/>
        </w:rPr>
      </w:pPr>
      <w:proofErr w:type="spellStart"/>
      <w:r>
        <w:rPr>
          <w:rFonts w:ascii="Verdana" w:eastAsia="Times New Roman" w:hAnsi="Verdana"/>
          <w:color w:val="000000"/>
          <w:lang w:val="en"/>
        </w:rPr>
        <w:t>request_uri</w:t>
      </w:r>
      <w:proofErr w:type="spellEnd"/>
    </w:p>
    <w:p w:rsidR="00880CA8" w:rsidRDefault="00880CA8">
      <w:pPr>
        <w:spacing w:before="0" w:beforeAutospacing="0" w:after="0" w:afterAutospacing="0"/>
        <w:ind w:left="720"/>
        <w:divId w:val="392628986"/>
        <w:rPr>
          <w:rFonts w:ascii="Verdana" w:eastAsia="Times New Roman" w:hAnsi="Verdana"/>
          <w:color w:val="000000"/>
          <w:lang w:val="en"/>
        </w:rPr>
      </w:pPr>
      <w:proofErr w:type="gramStart"/>
      <w:r>
        <w:rPr>
          <w:rFonts w:ascii="Verdana" w:eastAsia="Times New Roman" w:hAnsi="Verdana"/>
          <w:color w:val="000000"/>
          <w:lang w:val="en"/>
        </w:rPr>
        <w:t xml:space="preserve">A URL that points to an </w:t>
      </w:r>
      <w:hyperlink r:id="rId8" w:anchor="OpenIDReq" w:history="1">
        <w:r>
          <w:rPr>
            <w:rStyle w:val="Hyperlink"/>
            <w:rFonts w:ascii="Verdana" w:eastAsia="Times New Roman" w:hAnsi="Verdana"/>
            <w:lang w:val="en"/>
          </w:rPr>
          <w:t>OpenID Request Object</w:t>
        </w:r>
      </w:hyperlink>
      <w:r>
        <w:rPr>
          <w:rFonts w:ascii="Verdana" w:eastAsia="Times New Roman" w:hAnsi="Verdana"/>
          <w:color w:val="000000"/>
          <w:lang w:val="en"/>
        </w:rPr>
        <w:t>.</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392628986"/>
        <w:rPr>
          <w:rFonts w:ascii="Verdana" w:eastAsia="Times New Roman" w:hAnsi="Verdana"/>
          <w:color w:val="000000"/>
          <w:lang w:val="en"/>
        </w:rPr>
      </w:pPr>
      <w:proofErr w:type="gramStart"/>
      <w:r>
        <w:rPr>
          <w:rFonts w:ascii="Verdana" w:eastAsia="Times New Roman" w:hAnsi="Verdana"/>
          <w:color w:val="000000"/>
          <w:lang w:val="en"/>
        </w:rPr>
        <w:t>display</w:t>
      </w:r>
      <w:proofErr w:type="gramEnd"/>
    </w:p>
    <w:p w:rsidR="00880CA8" w:rsidRDefault="00880CA8">
      <w:pPr>
        <w:spacing w:before="0" w:beforeAutospacing="0" w:after="0" w:afterAutospacing="0"/>
        <w:ind w:left="720"/>
        <w:divId w:val="392628986"/>
        <w:rPr>
          <w:rFonts w:ascii="Verdana" w:eastAsia="Times New Roman" w:hAnsi="Verdana"/>
          <w:color w:val="000000"/>
          <w:lang w:val="en"/>
        </w:rPr>
      </w:pPr>
      <w:proofErr w:type="gramStart"/>
      <w:r>
        <w:rPr>
          <w:rFonts w:ascii="Verdana" w:eastAsia="Times New Roman" w:hAnsi="Verdana"/>
          <w:color w:val="000000"/>
          <w:lang w:val="en"/>
        </w:rPr>
        <w:t>A string value that specifies how the Authorization Server displays the authentication page to the user.</w:t>
      </w:r>
      <w:proofErr w:type="gramEnd"/>
      <w:r>
        <w:rPr>
          <w:rFonts w:ascii="Verdana" w:eastAsia="Times New Roman" w:hAnsi="Verdana"/>
          <w:color w:val="000000"/>
          <w:lang w:val="en"/>
        </w:rPr>
        <w:t xml:space="preserve"> The following value is supported: </w:t>
      </w:r>
      <w:r>
        <w:rPr>
          <w:rStyle w:val="HTMLTypewriter"/>
          <w:lang w:val="en"/>
        </w:rPr>
        <w:t>none</w:t>
      </w:r>
      <w:r>
        <w:rPr>
          <w:rFonts w:ascii="Verdana" w:eastAsia="Times New Roman" w:hAnsi="Verdana"/>
          <w:color w:val="000000"/>
          <w:lang w:val="en"/>
        </w:rPr>
        <w:t xml:space="preserve">. Refer to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Recordon, D., Bradley, J., de Medeiros, B., Jones, M., and E. Jay, “OpenID Connect Messages 1.0,” October 2011.)</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OpenID.Messages</w:t>
      </w:r>
      <w:proofErr w:type="spellEnd"/>
      <w:r>
        <w:rPr>
          <w:rFonts w:ascii="Verdana" w:eastAsia="Times New Roman" w:hAnsi="Verdana"/>
          <w:color w:val="000000"/>
          <w:lang w:val="en"/>
        </w:rPr>
        <w:t xml:space="preserve">] for more information. </w:t>
      </w:r>
    </w:p>
    <w:p w:rsidR="00880CA8" w:rsidRDefault="00880CA8">
      <w:pPr>
        <w:spacing w:before="0" w:beforeAutospacing="0" w:after="0" w:afterAutospacing="0"/>
        <w:divId w:val="392628986"/>
        <w:rPr>
          <w:rFonts w:ascii="Verdana" w:eastAsia="Times New Roman" w:hAnsi="Verdana"/>
          <w:color w:val="000000"/>
          <w:lang w:val="en"/>
        </w:rPr>
      </w:pPr>
      <w:proofErr w:type="gramStart"/>
      <w:r>
        <w:rPr>
          <w:rFonts w:ascii="Verdana" w:eastAsia="Times New Roman" w:hAnsi="Verdana"/>
          <w:color w:val="000000"/>
          <w:lang w:val="en"/>
        </w:rPr>
        <w:t>prompt</w:t>
      </w:r>
      <w:proofErr w:type="gramEnd"/>
    </w:p>
    <w:p w:rsidR="00880CA8" w:rsidRDefault="00880CA8">
      <w:pPr>
        <w:spacing w:before="0" w:beforeAutospacing="0" w:after="0" w:afterAutospacing="0"/>
        <w:ind w:left="720"/>
        <w:divId w:val="392628986"/>
        <w:rPr>
          <w:rFonts w:ascii="Verdana" w:eastAsia="Times New Roman" w:hAnsi="Verdana"/>
          <w:color w:val="000000"/>
          <w:lang w:val="en"/>
        </w:rPr>
      </w:pPr>
      <w:r>
        <w:rPr>
          <w:rFonts w:ascii="Verdana" w:eastAsia="Times New Roman" w:hAnsi="Verdana"/>
          <w:color w:val="000000"/>
          <w:lang w:val="en"/>
        </w:rPr>
        <w:t xml:space="preserve">A space delimited list that can contain </w:t>
      </w:r>
      <w:r>
        <w:rPr>
          <w:rStyle w:val="HTMLTypewriter"/>
          <w:lang w:val="en"/>
        </w:rPr>
        <w:t>login</w:t>
      </w:r>
      <w:r>
        <w:rPr>
          <w:rFonts w:ascii="Verdana" w:eastAsia="Times New Roman" w:hAnsi="Verdana"/>
          <w:color w:val="000000"/>
          <w:lang w:val="en"/>
        </w:rPr>
        <w:t xml:space="preserve">, </w:t>
      </w:r>
      <w:r>
        <w:rPr>
          <w:rStyle w:val="HTMLTypewriter"/>
          <w:lang w:val="en"/>
        </w:rPr>
        <w:t>consent</w:t>
      </w:r>
      <w:r>
        <w:rPr>
          <w:rFonts w:ascii="Verdana" w:eastAsia="Times New Roman" w:hAnsi="Verdana"/>
          <w:color w:val="000000"/>
          <w:lang w:val="en"/>
        </w:rPr>
        <w:t xml:space="preserve">, and </w:t>
      </w:r>
      <w:proofErr w:type="spellStart"/>
      <w:r>
        <w:rPr>
          <w:rStyle w:val="HTMLTypewriter"/>
          <w:lang w:val="en"/>
        </w:rPr>
        <w:t>select_account</w:t>
      </w:r>
      <w:proofErr w:type="spellEnd"/>
      <w:r>
        <w:rPr>
          <w:rFonts w:ascii="Verdana" w:eastAsia="Times New Roman" w:hAnsi="Verdana"/>
          <w:color w:val="000000"/>
          <w:lang w:val="en"/>
        </w:rPr>
        <w:t xml:space="preserve">. Refer to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Recordon, D., Bradley, J., de Medeiros, B., Jones, M., and E. Jay, “OpenID Connect Messages 1.0,” October 2011.)</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OpenID.Messages</w:t>
      </w:r>
      <w:proofErr w:type="spellEnd"/>
      <w:r>
        <w:rPr>
          <w:rFonts w:ascii="Verdana" w:eastAsia="Times New Roman" w:hAnsi="Verdana"/>
          <w:color w:val="000000"/>
          <w:lang w:val="en"/>
        </w:rPr>
        <w:t xml:space="preserve">] for more information </w:t>
      </w:r>
    </w:p>
    <w:p w:rsidR="00880CA8" w:rsidRDefault="00880CA8">
      <w:pPr>
        <w:spacing w:before="0" w:beforeAutospacing="0" w:after="0" w:afterAutospacing="0"/>
        <w:divId w:val="392628986"/>
        <w:rPr>
          <w:rFonts w:ascii="Verdana" w:eastAsia="Times New Roman" w:hAnsi="Verdana"/>
          <w:color w:val="000000"/>
          <w:lang w:val="en"/>
        </w:rPr>
      </w:pPr>
      <w:proofErr w:type="gramStart"/>
      <w:r>
        <w:rPr>
          <w:rFonts w:ascii="Verdana" w:eastAsia="Times New Roman" w:hAnsi="Verdana"/>
          <w:color w:val="000000"/>
          <w:lang w:val="en"/>
        </w:rPr>
        <w:t>audience</w:t>
      </w:r>
      <w:proofErr w:type="gramEnd"/>
    </w:p>
    <w:p w:rsidR="00880CA8" w:rsidRDefault="00880CA8">
      <w:pPr>
        <w:spacing w:before="0" w:beforeAutospacing="0" w:after="0" w:afterAutospacing="0"/>
        <w:ind w:left="720"/>
        <w:divId w:val="392628986"/>
        <w:rPr>
          <w:rFonts w:ascii="Verdana" w:eastAsia="Times New Roman" w:hAnsi="Verdana"/>
          <w:color w:val="000000"/>
          <w:lang w:val="en"/>
        </w:rPr>
      </w:pPr>
      <w:proofErr w:type="gramStart"/>
      <w:r>
        <w:rPr>
          <w:rFonts w:ascii="Verdana" w:eastAsia="Times New Roman" w:hAnsi="Verdana"/>
          <w:color w:val="000000"/>
          <w:lang w:val="en"/>
        </w:rPr>
        <w:t>The identifier of the target audience for an ID token.</w:t>
      </w:r>
      <w:proofErr w:type="gramEnd"/>
      <w:r>
        <w:rPr>
          <w:rFonts w:ascii="Verdana" w:eastAsia="Times New Roman"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There are </w:t>
      </w:r>
      <w:commentRangeStart w:id="33"/>
      <w:r>
        <w:rPr>
          <w:rFonts w:ascii="Verdana" w:hAnsi="Verdana"/>
          <w:color w:val="000000"/>
          <w:lang w:val="en"/>
        </w:rPr>
        <w:t xml:space="preserve">three methods to construct </w:t>
      </w:r>
      <w:commentRangeEnd w:id="33"/>
      <w:r w:rsidR="001111BB">
        <w:rPr>
          <w:rStyle w:val="CommentReference"/>
        </w:rPr>
        <w:commentReference w:id="33"/>
      </w:r>
      <w:r>
        <w:rPr>
          <w:rFonts w:ascii="Verdana" w:hAnsi="Verdana"/>
          <w:color w:val="000000"/>
          <w:lang w:val="en"/>
        </w:rPr>
        <w:t xml:space="preserve">and send the request to the authorization endpoint: </w:t>
      </w:r>
    </w:p>
    <w:p w:rsidR="00880CA8" w:rsidRDefault="00880CA8">
      <w:pPr>
        <w:spacing w:before="0" w:beforeAutospacing="0" w:after="0" w:afterAutospacing="0"/>
        <w:divId w:val="793401981"/>
        <w:rPr>
          <w:rFonts w:ascii="Verdana" w:eastAsia="Times New Roman" w:hAnsi="Verdana"/>
          <w:color w:val="000000"/>
          <w:lang w:val="en"/>
        </w:rPr>
      </w:pPr>
      <w:proofErr w:type="gramStart"/>
      <w:r>
        <w:rPr>
          <w:rFonts w:ascii="Verdana" w:eastAsia="Times New Roman" w:hAnsi="Verdana"/>
          <w:color w:val="000000"/>
          <w:lang w:val="en"/>
        </w:rPr>
        <w:t>a</w:t>
      </w:r>
      <w:proofErr w:type="gramEnd"/>
      <w:r>
        <w:rPr>
          <w:rFonts w:ascii="Verdana" w:eastAsia="Times New Roman" w:hAnsi="Verdana"/>
          <w:color w:val="000000"/>
          <w:lang w:val="en"/>
        </w:rPr>
        <w:t>.</w:t>
      </w:r>
    </w:p>
    <w:p w:rsidR="00880CA8" w:rsidRDefault="00880CA8">
      <w:pPr>
        <w:spacing w:before="0" w:beforeAutospacing="0" w:after="0" w:afterAutospacing="0"/>
        <w:ind w:left="720"/>
        <w:divId w:val="793401981"/>
        <w:rPr>
          <w:rFonts w:ascii="Verdana" w:eastAsia="Times New Roman" w:hAnsi="Verdana"/>
          <w:color w:val="000000"/>
          <w:lang w:val="en"/>
        </w:rPr>
      </w:pPr>
      <w:r>
        <w:rPr>
          <w:rFonts w:ascii="Verdana" w:eastAsia="Times New Roman" w:hAnsi="Verdana"/>
          <w:color w:val="000000"/>
          <w:lang w:val="en"/>
        </w:rPr>
        <w:t xml:space="preserve">Simple Request Method </w:t>
      </w:r>
    </w:p>
    <w:p w:rsidR="00880CA8" w:rsidRDefault="00880CA8">
      <w:pPr>
        <w:spacing w:before="0" w:beforeAutospacing="0" w:after="0" w:afterAutospacing="0"/>
        <w:divId w:val="793401981"/>
        <w:rPr>
          <w:rFonts w:ascii="Verdana" w:eastAsia="Times New Roman" w:hAnsi="Verdana"/>
          <w:color w:val="000000"/>
          <w:lang w:val="en"/>
        </w:rPr>
      </w:pPr>
      <w:proofErr w:type="gramStart"/>
      <w:r>
        <w:rPr>
          <w:rFonts w:ascii="Verdana" w:eastAsia="Times New Roman" w:hAnsi="Verdana"/>
          <w:color w:val="000000"/>
          <w:lang w:val="en"/>
        </w:rPr>
        <w:t>b</w:t>
      </w:r>
      <w:proofErr w:type="gramEnd"/>
      <w:r>
        <w:rPr>
          <w:rFonts w:ascii="Verdana" w:eastAsia="Times New Roman" w:hAnsi="Verdana"/>
          <w:color w:val="000000"/>
          <w:lang w:val="en"/>
        </w:rPr>
        <w:t>.</w:t>
      </w:r>
    </w:p>
    <w:p w:rsidR="00880CA8" w:rsidRDefault="00880CA8">
      <w:pPr>
        <w:spacing w:before="0" w:beforeAutospacing="0" w:after="0" w:afterAutospacing="0"/>
        <w:ind w:left="720"/>
        <w:divId w:val="793401981"/>
        <w:rPr>
          <w:rFonts w:ascii="Verdana" w:eastAsia="Times New Roman" w:hAnsi="Verdana"/>
          <w:color w:val="000000"/>
          <w:lang w:val="en"/>
        </w:rPr>
      </w:pPr>
      <w:r>
        <w:rPr>
          <w:rFonts w:ascii="Verdana" w:eastAsia="Times New Roman" w:hAnsi="Verdana"/>
          <w:color w:val="000000"/>
          <w:lang w:val="en"/>
        </w:rPr>
        <w:t xml:space="preserve">Request Parameter Method </w:t>
      </w:r>
    </w:p>
    <w:p w:rsidR="00880CA8" w:rsidRDefault="00880CA8">
      <w:pPr>
        <w:spacing w:before="0" w:beforeAutospacing="0" w:after="0" w:afterAutospacing="0"/>
        <w:divId w:val="793401981"/>
        <w:rPr>
          <w:rFonts w:ascii="Verdana" w:eastAsia="Times New Roman" w:hAnsi="Verdana"/>
          <w:color w:val="000000"/>
          <w:lang w:val="en"/>
        </w:rPr>
      </w:pPr>
      <w:proofErr w:type="gramStart"/>
      <w:r>
        <w:rPr>
          <w:rFonts w:ascii="Verdana" w:eastAsia="Times New Roman" w:hAnsi="Verdana"/>
          <w:color w:val="000000"/>
          <w:lang w:val="en"/>
        </w:rPr>
        <w:t>c</w:t>
      </w:r>
      <w:proofErr w:type="gramEnd"/>
      <w:r>
        <w:rPr>
          <w:rFonts w:ascii="Verdana" w:eastAsia="Times New Roman" w:hAnsi="Verdana"/>
          <w:color w:val="000000"/>
          <w:lang w:val="en"/>
        </w:rPr>
        <w:t>.</w:t>
      </w:r>
    </w:p>
    <w:p w:rsidR="00880CA8" w:rsidRDefault="00880CA8">
      <w:pPr>
        <w:spacing w:before="0" w:beforeAutospacing="0" w:after="0" w:afterAutospacing="0"/>
        <w:ind w:left="720"/>
        <w:divId w:val="793401981"/>
        <w:rPr>
          <w:rFonts w:ascii="Verdana" w:eastAsia="Times New Roman" w:hAnsi="Verdana"/>
          <w:color w:val="000000"/>
          <w:lang w:val="en"/>
        </w:rPr>
      </w:pPr>
      <w:r>
        <w:rPr>
          <w:rFonts w:ascii="Verdana" w:eastAsia="Times New Roman" w:hAnsi="Verdana"/>
          <w:color w:val="000000"/>
          <w:lang w:val="en"/>
        </w:rPr>
        <w:t xml:space="preserve">Request File Method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Simple Request Method is used in simple cases when default UserInfo and ID Token claims are desired and requests and responses do not need to be signed or encrypted.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Request Parameter Method is used by sending an OpenID Request Object when the client desires to retrieve a different set of UserInfo and ID Token claims. The request parameter method also allows requests and responses to be signed or encrypted. </w:t>
      </w:r>
    </w:p>
    <w:p w:rsidR="00880CA8" w:rsidRDefault="00880CA8">
      <w:pPr>
        <w:pStyle w:val="NormalWeb"/>
        <w:divId w:val="648675978"/>
        <w:rPr>
          <w:rFonts w:ascii="Verdana" w:hAnsi="Verdana"/>
          <w:color w:val="000000"/>
          <w:lang w:val="en"/>
        </w:rPr>
      </w:pPr>
      <w:commentRangeStart w:id="34"/>
      <w:proofErr w:type="gramStart"/>
      <w:r>
        <w:rPr>
          <w:rFonts w:ascii="Verdana" w:hAnsi="Verdana"/>
          <w:color w:val="000000"/>
          <w:lang w:val="en"/>
        </w:rPr>
        <w:t xml:space="preserve">The Request </w:t>
      </w:r>
      <w:ins w:id="35" w:author="Yaron Y. Goland" w:date="2011-11-03T17:58:00Z">
        <w:r w:rsidR="001111BB">
          <w:rPr>
            <w:rFonts w:ascii="Verdana" w:hAnsi="Verdana"/>
            <w:color w:val="000000"/>
            <w:lang w:val="en"/>
          </w:rPr>
          <w:t>F</w:t>
        </w:r>
      </w:ins>
      <w:del w:id="36" w:author="Yaron Y. Goland" w:date="2011-11-03T17:58:00Z">
        <w:r w:rsidDel="001111BB">
          <w:rPr>
            <w:rFonts w:ascii="Verdana" w:hAnsi="Verdana"/>
            <w:color w:val="000000"/>
            <w:lang w:val="en"/>
          </w:rPr>
          <w:delText>R</w:delText>
        </w:r>
      </w:del>
      <w:r>
        <w:rPr>
          <w:rFonts w:ascii="Verdana" w:hAnsi="Verdana"/>
          <w:color w:val="000000"/>
          <w:lang w:val="en"/>
        </w:rPr>
        <w:t>ile Method works similar</w:t>
      </w:r>
      <w:ins w:id="37" w:author="Yaron Y. Goland" w:date="2011-11-03T17:59:00Z">
        <w:r w:rsidR="001111BB">
          <w:rPr>
            <w:rFonts w:ascii="Verdana" w:hAnsi="Verdana"/>
            <w:color w:val="000000"/>
            <w:lang w:val="en"/>
          </w:rPr>
          <w:t>ly</w:t>
        </w:r>
      </w:ins>
      <w:r>
        <w:rPr>
          <w:rFonts w:ascii="Verdana" w:hAnsi="Verdana"/>
          <w:color w:val="000000"/>
          <w:lang w:val="en"/>
        </w:rPr>
        <w:t xml:space="preserve"> to the Request Parameter Method but differs in that it sends an URL as a reference to the OpenID Request Object.</w:t>
      </w:r>
      <w:proofErr w:type="gramEnd"/>
      <w:r>
        <w:rPr>
          <w:rFonts w:ascii="Verdana" w:hAnsi="Verdana"/>
          <w:color w:val="000000"/>
          <w:lang w:val="en"/>
        </w:rPr>
        <w:t xml:space="preserve"> It enables large requests to be sent securely and compactly even on browsers with limited capabilities. Clients SHOULD use the request file method to minimize the request size. </w:t>
      </w:r>
      <w:commentRangeEnd w:id="34"/>
      <w:r w:rsidR="001111BB">
        <w:rPr>
          <w:rStyle w:val="CommentReference"/>
        </w:rPr>
        <w:commentReference w:id="34"/>
      </w:r>
    </w:p>
    <w:p w:rsidR="00880CA8" w:rsidRDefault="00880CA8">
      <w:pPr>
        <w:spacing w:before="0" w:beforeAutospacing="0" w:after="0" w:afterAutospacing="0"/>
        <w:divId w:val="648675978"/>
        <w:rPr>
          <w:rFonts w:ascii="Verdana" w:eastAsia="Times New Roman" w:hAnsi="Verdana"/>
          <w:color w:val="000000"/>
          <w:lang w:val="en"/>
        </w:rPr>
      </w:pPr>
      <w:bookmarkStart w:id="38" w:name="anchor3"/>
      <w:bookmarkEnd w:id="38"/>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39" w:name="rfc.section.4.3.1.1"/>
      <w:bookmarkEnd w:id="39"/>
      <w:r>
        <w:rPr>
          <w:rFonts w:eastAsia="Times New Roman"/>
          <w:lang w:val="en"/>
        </w:rPr>
        <w:t>4.3.1.1.</w:t>
      </w:r>
      <w:proofErr w:type="gramStart"/>
      <w:r>
        <w:rPr>
          <w:rFonts w:eastAsia="Times New Roman"/>
          <w:lang w:val="en"/>
        </w:rPr>
        <w:t xml:space="preserve">  </w:t>
      </w:r>
      <w:commentRangeStart w:id="40"/>
      <w:r>
        <w:rPr>
          <w:rFonts w:eastAsia="Times New Roman"/>
          <w:lang w:val="en"/>
        </w:rPr>
        <w:t>Simple</w:t>
      </w:r>
      <w:proofErr w:type="gramEnd"/>
      <w:r>
        <w:rPr>
          <w:rFonts w:eastAsia="Times New Roman"/>
          <w:lang w:val="en"/>
        </w:rPr>
        <w:t xml:space="preserve"> Requ</w:t>
      </w:r>
      <w:commentRangeEnd w:id="40"/>
      <w:r>
        <w:rPr>
          <w:rStyle w:val="CommentReference"/>
          <w:rFonts w:ascii="Times New Roman" w:hAnsi="Times New Roman" w:cs="Times New Roman"/>
          <w:b w:val="0"/>
          <w:bCs w:val="0"/>
          <w:color w:val="auto"/>
        </w:rPr>
        <w:commentReference w:id="40"/>
      </w:r>
      <w:r>
        <w:rPr>
          <w:rFonts w:eastAsia="Times New Roman"/>
          <w:lang w:val="en"/>
        </w:rPr>
        <w:t>est Method</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Client prepares an Authorization Request to the Authorization endpoint using the appropriate parameters. If using the HTTP "GET" method, the request parameters are serialized using URI query string serialization as defined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If using the HTTP "POST" method, the request parameters are added to the HTTP request entity-body using "application/x-www-form-</w:t>
      </w:r>
      <w:proofErr w:type="spellStart"/>
      <w:r>
        <w:rPr>
          <w:rFonts w:ascii="Verdana" w:hAnsi="Verdana"/>
          <w:color w:val="000000"/>
          <w:lang w:val="en"/>
        </w:rPr>
        <w:t>urlencoded</w:t>
      </w:r>
      <w:proofErr w:type="spellEnd"/>
      <w:r>
        <w:rPr>
          <w:rFonts w:ascii="Verdana" w:hAnsi="Verdana"/>
          <w:color w:val="000000"/>
          <w:lang w:val="en"/>
        </w:rPr>
        <w:t xml:space="preserve">" format.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is a non-normative example of an Authorization Request URL. Note that the line wraps within the values are for display purpose only: </w:t>
      </w:r>
    </w:p>
    <w:p w:rsidR="00880CA8" w:rsidRDefault="00880CA8">
      <w:pPr>
        <w:pStyle w:val="HTMLPreformatted"/>
        <w:divId w:val="1020082202"/>
        <w:rPr>
          <w:lang w:val="en"/>
        </w:rPr>
      </w:pPr>
      <w:r>
        <w:rPr>
          <w:lang w:val="en"/>
        </w:rPr>
        <w:t>https://server.example.com/op/authorize?</w:t>
      </w:r>
    </w:p>
    <w:p w:rsidR="00880CA8" w:rsidRDefault="00880CA8">
      <w:pPr>
        <w:pStyle w:val="HTMLPreformatted"/>
        <w:divId w:val="1020082202"/>
        <w:rPr>
          <w:lang w:val="en"/>
        </w:rPr>
      </w:pPr>
      <w:proofErr w:type="spellStart"/>
      <w:r>
        <w:rPr>
          <w:lang w:val="en"/>
        </w:rPr>
        <w:t>response_type</w:t>
      </w:r>
      <w:proofErr w:type="spellEnd"/>
      <w:r>
        <w:rPr>
          <w:lang w:val="en"/>
        </w:rPr>
        <w:t>=code%20id_token</w:t>
      </w:r>
    </w:p>
    <w:p w:rsidR="00880CA8" w:rsidRDefault="00880CA8">
      <w:pPr>
        <w:pStyle w:val="HTMLPreformatted"/>
        <w:divId w:val="1020082202"/>
        <w:rPr>
          <w:lang w:val="en"/>
        </w:rPr>
      </w:pPr>
      <w:r>
        <w:rPr>
          <w:lang w:val="en"/>
        </w:rPr>
        <w:t>&amp;</w:t>
      </w:r>
      <w:proofErr w:type="spellStart"/>
      <w:r>
        <w:rPr>
          <w:lang w:val="en"/>
        </w:rPr>
        <w:t>client_id</w:t>
      </w:r>
      <w:proofErr w:type="spellEnd"/>
      <w:r>
        <w:rPr>
          <w:lang w:val="en"/>
        </w:rPr>
        <w:t>=s6BhdRkqt3</w:t>
      </w:r>
    </w:p>
    <w:p w:rsidR="00880CA8" w:rsidRDefault="00880CA8">
      <w:pPr>
        <w:pStyle w:val="HTMLPreformatted"/>
        <w:divId w:val="1020082202"/>
        <w:rPr>
          <w:lang w:val="en"/>
        </w:rPr>
      </w:pPr>
      <w:r>
        <w:rPr>
          <w:lang w:val="en"/>
        </w:rPr>
        <w:t>&amp;</w:t>
      </w:r>
      <w:proofErr w:type="spellStart"/>
      <w:r>
        <w:rPr>
          <w:lang w:val="en"/>
        </w:rPr>
        <w:t>redirect_uri</w:t>
      </w:r>
      <w:proofErr w:type="spellEnd"/>
      <w:r>
        <w:rPr>
          <w:lang w:val="en"/>
        </w:rPr>
        <w:t>=https%3A%2F%2Fclient%2Eexample%2Ecom%2Fcb</w:t>
      </w:r>
    </w:p>
    <w:p w:rsidR="00880CA8" w:rsidRDefault="00880CA8">
      <w:pPr>
        <w:pStyle w:val="HTMLPreformatted"/>
        <w:divId w:val="1020082202"/>
        <w:rPr>
          <w:lang w:val="en"/>
        </w:rPr>
      </w:pPr>
      <w:r>
        <w:rPr>
          <w:lang w:val="en"/>
        </w:rPr>
        <w:t>&amp;scope=</w:t>
      </w:r>
      <w:proofErr w:type="spellStart"/>
      <w:r>
        <w:rPr>
          <w:lang w:val="en"/>
        </w:rPr>
        <w:t>openid</w:t>
      </w:r>
      <w:proofErr w:type="spellEnd"/>
    </w:p>
    <w:p w:rsidR="00880CA8" w:rsidRDefault="00880CA8">
      <w:pPr>
        <w:pStyle w:val="HTMLPreformatted"/>
        <w:divId w:val="1020082202"/>
        <w:rPr>
          <w:lang w:val="en"/>
        </w:rPr>
      </w:pPr>
      <w:r>
        <w:rPr>
          <w:lang w:val="en"/>
        </w:rPr>
        <w:t>&amp;nonce=n-0S6_WzA2Mj</w:t>
      </w:r>
    </w:p>
    <w:p w:rsidR="00880CA8" w:rsidRDefault="00880CA8">
      <w:pPr>
        <w:pStyle w:val="HTMLPreformatted"/>
        <w:divId w:val="1020082202"/>
        <w:rPr>
          <w:lang w:val="en"/>
        </w:rPr>
      </w:pPr>
      <w:r>
        <w:rPr>
          <w:lang w:val="en"/>
        </w:rPr>
        <w:t>&amp;state=af0ifjsldkj</w:t>
      </w:r>
    </w:p>
    <w:p w:rsidR="00880CA8" w:rsidRDefault="00880CA8">
      <w:pPr>
        <w:spacing w:before="0" w:beforeAutospacing="0" w:after="0" w:afterAutospacing="0"/>
        <w:divId w:val="648675978"/>
        <w:rPr>
          <w:rFonts w:ascii="Verdana" w:eastAsia="Times New Roman" w:hAnsi="Verdana"/>
          <w:color w:val="000000"/>
          <w:lang w:val="en"/>
        </w:rPr>
      </w:pPr>
      <w:bookmarkStart w:id="41" w:name="norm_req"/>
      <w:bookmarkEnd w:id="41"/>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42" w:name="rfc.section.4.3.1.1.1"/>
      <w:bookmarkEnd w:id="42"/>
      <w:r>
        <w:rPr>
          <w:rFonts w:eastAsia="Times New Roman"/>
          <w:lang w:val="en"/>
        </w:rPr>
        <w:t>4.3.1.1.1.</w:t>
      </w:r>
      <w:proofErr w:type="gramStart"/>
      <w:r>
        <w:rPr>
          <w:rFonts w:eastAsia="Times New Roman"/>
          <w:lang w:val="en"/>
        </w:rPr>
        <w:t>  Client</w:t>
      </w:r>
      <w:proofErr w:type="gramEnd"/>
      <w:r>
        <w:rPr>
          <w:rFonts w:eastAsia="Times New Roman"/>
          <w:lang w:val="en"/>
        </w:rPr>
        <w:t xml:space="preserve"> sends a request to the Authorization Server</w:t>
      </w:r>
    </w:p>
    <w:p w:rsidR="00880CA8" w:rsidRDefault="00880CA8">
      <w:pPr>
        <w:pStyle w:val="NormalWeb"/>
        <w:divId w:val="648675978"/>
        <w:rPr>
          <w:rFonts w:ascii="Verdana" w:hAnsi="Verdana"/>
          <w:color w:val="000000"/>
          <w:lang w:val="en"/>
        </w:rPr>
      </w:pPr>
      <w:r>
        <w:rPr>
          <w:rFonts w:ascii="Verdana" w:hAnsi="Verdana"/>
          <w:color w:val="000000"/>
          <w:lang w:val="en"/>
        </w:rPr>
        <w:t xml:space="preserve">Having constructed the Authorization Request, the client sends it to the HTTPS End-User Authorization Endpoint. This MAY happen via HTTPS redirect, hyperlinking, or any other means of directing the User-Agent to the Authorization Endpoint URL.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using HTTP redirect. Note: Line wraps are for display purpose only. </w:t>
      </w:r>
    </w:p>
    <w:p w:rsidR="00880CA8" w:rsidRDefault="00880CA8">
      <w:pPr>
        <w:pStyle w:val="HTMLPreformatted"/>
        <w:divId w:val="136261507"/>
        <w:rPr>
          <w:lang w:val="en"/>
        </w:rPr>
      </w:pPr>
      <w:r>
        <w:rPr>
          <w:lang w:val="en"/>
        </w:rPr>
        <w:t>HTTP/1.1 302 Found</w:t>
      </w:r>
    </w:p>
    <w:p w:rsidR="00880CA8" w:rsidRDefault="00880CA8">
      <w:pPr>
        <w:pStyle w:val="HTMLPreformatted"/>
        <w:divId w:val="136261507"/>
        <w:rPr>
          <w:lang w:val="en"/>
        </w:rPr>
      </w:pPr>
      <w:r>
        <w:rPr>
          <w:lang w:val="en"/>
        </w:rPr>
        <w:t>Location: https://server.example.com/authorize?</w:t>
      </w:r>
    </w:p>
    <w:p w:rsidR="00880CA8" w:rsidRDefault="00880CA8">
      <w:pPr>
        <w:pStyle w:val="HTMLPreformatted"/>
        <w:divId w:val="136261507"/>
        <w:rPr>
          <w:lang w:val="en"/>
        </w:rPr>
      </w:pPr>
      <w:proofErr w:type="spellStart"/>
      <w:r>
        <w:rPr>
          <w:lang w:val="en"/>
        </w:rPr>
        <w:t>response_type</w:t>
      </w:r>
      <w:proofErr w:type="spellEnd"/>
      <w:r>
        <w:rPr>
          <w:lang w:val="en"/>
        </w:rPr>
        <w:t>=code%20id_token</w:t>
      </w:r>
    </w:p>
    <w:p w:rsidR="00880CA8" w:rsidRDefault="00880CA8">
      <w:pPr>
        <w:pStyle w:val="HTMLPreformatted"/>
        <w:divId w:val="136261507"/>
        <w:rPr>
          <w:lang w:val="en"/>
        </w:rPr>
      </w:pPr>
      <w:r>
        <w:rPr>
          <w:lang w:val="en"/>
        </w:rPr>
        <w:t>&amp;</w:t>
      </w:r>
      <w:proofErr w:type="spellStart"/>
      <w:r>
        <w:rPr>
          <w:lang w:val="en"/>
        </w:rPr>
        <w:t>client_id</w:t>
      </w:r>
      <w:proofErr w:type="spellEnd"/>
      <w:r>
        <w:rPr>
          <w:lang w:val="en"/>
        </w:rPr>
        <w:t>=s6BhdRkqt3</w:t>
      </w:r>
    </w:p>
    <w:p w:rsidR="00880CA8" w:rsidRDefault="00880CA8">
      <w:pPr>
        <w:pStyle w:val="HTMLPreformatted"/>
        <w:divId w:val="136261507"/>
        <w:rPr>
          <w:lang w:val="en"/>
        </w:rPr>
      </w:pPr>
      <w:r>
        <w:rPr>
          <w:lang w:val="en"/>
        </w:rPr>
        <w:t>&amp;</w:t>
      </w:r>
      <w:proofErr w:type="spellStart"/>
      <w:r>
        <w:rPr>
          <w:lang w:val="en"/>
        </w:rPr>
        <w:t>redirect_uri</w:t>
      </w:r>
      <w:proofErr w:type="spellEnd"/>
      <w:r>
        <w:rPr>
          <w:lang w:val="en"/>
        </w:rPr>
        <w:t>=https%3A%2F%2Fclient%2Eexample%2Ecom%2Fcb</w:t>
      </w:r>
    </w:p>
    <w:p w:rsidR="00880CA8" w:rsidRDefault="00880CA8">
      <w:pPr>
        <w:pStyle w:val="HTMLPreformatted"/>
        <w:divId w:val="136261507"/>
        <w:rPr>
          <w:lang w:val="en"/>
        </w:rPr>
      </w:pPr>
      <w:r>
        <w:rPr>
          <w:lang w:val="en"/>
        </w:rPr>
        <w:t>&amp;scope=</w:t>
      </w:r>
      <w:proofErr w:type="spellStart"/>
      <w:r>
        <w:rPr>
          <w:lang w:val="en"/>
        </w:rPr>
        <w:t>openid</w:t>
      </w:r>
      <w:proofErr w:type="spellEnd"/>
    </w:p>
    <w:p w:rsidR="00880CA8" w:rsidRDefault="00880CA8">
      <w:pPr>
        <w:pStyle w:val="HTMLPreformatted"/>
        <w:divId w:val="136261507"/>
        <w:rPr>
          <w:lang w:val="en"/>
        </w:rPr>
      </w:pPr>
      <w:r>
        <w:rPr>
          <w:lang w:val="en"/>
        </w:rPr>
        <w:t>&amp;nonce=n-0S6_WzA2Mj</w:t>
      </w:r>
    </w:p>
    <w:p w:rsidR="00880CA8" w:rsidRDefault="00880CA8">
      <w:pPr>
        <w:pStyle w:val="HTMLPreformatted"/>
        <w:divId w:val="136261507"/>
        <w:rPr>
          <w:lang w:val="en"/>
        </w:rPr>
      </w:pPr>
      <w:r>
        <w:rPr>
          <w:lang w:val="en"/>
        </w:rPr>
        <w:t>&amp;state=af0ifjsldkj</w:t>
      </w:r>
    </w:p>
    <w:p w:rsidR="00880CA8" w:rsidRDefault="00880CA8">
      <w:pPr>
        <w:spacing w:before="0" w:beforeAutospacing="0" w:after="0" w:afterAutospacing="0"/>
        <w:divId w:val="648675978"/>
        <w:rPr>
          <w:rFonts w:ascii="Verdana" w:eastAsia="Times New Roman" w:hAnsi="Verdana"/>
          <w:color w:val="000000"/>
          <w:lang w:val="en"/>
        </w:rPr>
      </w:pPr>
      <w:bookmarkStart w:id="43" w:name="req_param_method"/>
      <w:bookmarkEnd w:id="43"/>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44" w:name="rfc.section.4.3.1.2"/>
      <w:bookmarkEnd w:id="44"/>
      <w:r>
        <w:rPr>
          <w:rFonts w:eastAsia="Times New Roman"/>
          <w:lang w:val="en"/>
        </w:rPr>
        <w:t>4.3.1.2.</w:t>
      </w:r>
      <w:proofErr w:type="gramStart"/>
      <w:r>
        <w:rPr>
          <w:rFonts w:eastAsia="Times New Roman"/>
          <w:lang w:val="en"/>
        </w:rPr>
        <w:t xml:space="preserve">  </w:t>
      </w:r>
      <w:commentRangeStart w:id="45"/>
      <w:r>
        <w:rPr>
          <w:rFonts w:eastAsia="Times New Roman"/>
          <w:lang w:val="en"/>
        </w:rPr>
        <w:t>Request</w:t>
      </w:r>
      <w:proofErr w:type="gramEnd"/>
      <w:r>
        <w:rPr>
          <w:rFonts w:eastAsia="Times New Roman"/>
          <w:lang w:val="en"/>
        </w:rPr>
        <w:t xml:space="preserve"> Parameter Method</w:t>
      </w:r>
      <w:commentRangeEnd w:id="45"/>
      <w:r>
        <w:rPr>
          <w:rStyle w:val="CommentReference"/>
          <w:rFonts w:ascii="Times New Roman" w:hAnsi="Times New Roman" w:cs="Times New Roman"/>
          <w:b w:val="0"/>
          <w:bCs w:val="0"/>
          <w:color w:val="auto"/>
        </w:rPr>
        <w:commentReference w:id="45"/>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Client prepares an Authorization Request to the Authorization Endpoint using the appropriate HTTP parameters serialization. The client SHOULD construct the request using the HTTP "POST" method, but MAY use the HTTP "GET" method.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Request MUST </w:t>
      </w:r>
      <w:proofErr w:type="gramStart"/>
      <w:r>
        <w:rPr>
          <w:rFonts w:ascii="Verdana" w:hAnsi="Verdana"/>
          <w:color w:val="000000"/>
          <w:lang w:val="en"/>
        </w:rPr>
        <w:t>include</w:t>
      </w:r>
      <w:proofErr w:type="gramEnd"/>
      <w:r>
        <w:rPr>
          <w:rFonts w:ascii="Verdana" w:hAnsi="Verdana"/>
          <w:color w:val="000000"/>
          <w:lang w:val="en"/>
        </w:rPr>
        <w:t xml:space="preserve"> the </w:t>
      </w:r>
      <w:r>
        <w:rPr>
          <w:rStyle w:val="HTMLTypewriter"/>
          <w:lang w:val="en"/>
        </w:rPr>
        <w:t>request</w:t>
      </w:r>
      <w:r>
        <w:rPr>
          <w:rFonts w:ascii="Verdana" w:hAnsi="Verdana"/>
          <w:color w:val="000000"/>
          <w:lang w:val="en"/>
        </w:rPr>
        <w:t xml:space="preserve"> parameter defined in the </w:t>
      </w:r>
      <w:hyperlink w:anchor="rf_prep" w:history="1">
        <w:r>
          <w:rPr>
            <w:rStyle w:val="Hyperlink"/>
            <w:rFonts w:ascii="Verdana" w:hAnsi="Verdana"/>
            <w:u w:val="none"/>
            <w:lang w:val="en"/>
          </w:rPr>
          <w:t>Client Prepares an Authorization Request</w:t>
        </w:r>
        <w:r>
          <w:rPr>
            <w:rStyle w:val="Hyperlink"/>
            <w:rFonts w:ascii="Verdana" w:hAnsi="Verdana"/>
            <w:vanish/>
            <w:u w:val="none"/>
            <w:lang w:val="en"/>
          </w:rPr>
          <w:t xml:space="preserve"> (Client Prepares an Authorization Request)</w:t>
        </w:r>
      </w:hyperlink>
      <w:r>
        <w:rPr>
          <w:rFonts w:ascii="Verdana" w:hAnsi="Verdana"/>
          <w:color w:val="000000"/>
          <w:lang w:val="en"/>
        </w:rPr>
        <w:t xml:space="preserve"> section. The Authorization Request MUST NOT </w:t>
      </w:r>
      <w:proofErr w:type="gramStart"/>
      <w:r>
        <w:rPr>
          <w:rFonts w:ascii="Verdana" w:hAnsi="Verdana"/>
          <w:color w:val="000000"/>
          <w:lang w:val="en"/>
        </w:rPr>
        <w:t>include</w:t>
      </w:r>
      <w:proofErr w:type="gramEnd"/>
      <w:r>
        <w:rPr>
          <w:rFonts w:ascii="Verdana" w:hAnsi="Verdana"/>
          <w:color w:val="000000"/>
          <w:lang w:val="en"/>
        </w:rPr>
        <w:t xml:space="preserve"> the </w:t>
      </w:r>
      <w:proofErr w:type="spellStart"/>
      <w:r>
        <w:rPr>
          <w:rStyle w:val="HTMLTypewriter"/>
          <w:lang w:val="en"/>
        </w:rPr>
        <w:t>request_uri</w:t>
      </w:r>
      <w:proofErr w:type="spellEnd"/>
      <w:r>
        <w:rPr>
          <w:rFonts w:ascii="Verdana" w:hAnsi="Verdana"/>
          <w:color w:val="000000"/>
          <w:lang w:val="en"/>
        </w:rPr>
        <w:t xml:space="preserve"> parameter.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parameter is a </w:t>
      </w:r>
      <w:hyperlink w:anchor="JWT" w:history="1">
        <w:r>
          <w:rPr>
            <w:rStyle w:val="Hyperlink"/>
            <w:rFonts w:ascii="Verdana" w:hAnsi="Verdana"/>
            <w:u w:val="none"/>
            <w:lang w:val="en"/>
          </w:rPr>
          <w:t>JWT</w:t>
        </w:r>
        <w:r>
          <w:rPr>
            <w:rStyle w:val="Hyperlink"/>
            <w:rFonts w:ascii="Verdana" w:hAnsi="Verdana"/>
            <w:vanish/>
            <w:u w:val="none"/>
            <w:lang w:val="en"/>
          </w:rPr>
          <w:t xml:space="preserve"> (Jones, M., Balfanz, D., Bradley, J., Goland, Y., Panzer, J., Sakimura, N., and P. Tarjan, “JSON Web Token,” July 2011.)</w:t>
        </w:r>
      </w:hyperlink>
      <w:r>
        <w:rPr>
          <w:rFonts w:ascii="Verdana" w:hAnsi="Verdana"/>
          <w:color w:val="000000"/>
          <w:lang w:val="en"/>
        </w:rPr>
        <w:t xml:space="preserve"> [JWT] encoded </w:t>
      </w:r>
      <w:hyperlink r:id="rId9" w:anchor="OpenIDReq" w:history="1">
        <w:r>
          <w:rPr>
            <w:rStyle w:val="Hyperlink"/>
            <w:rFonts w:ascii="Verdana" w:hAnsi="Verdana"/>
            <w:lang w:val="en"/>
          </w:rPr>
          <w:t>OpenID Request Object</w:t>
        </w:r>
      </w:hyperlink>
      <w:r>
        <w:rPr>
          <w:rFonts w:ascii="Verdana" w:hAnsi="Verdana"/>
          <w:color w:val="000000"/>
          <w:lang w:val="en"/>
        </w:rPr>
        <w:t xml:space="preserve"> which contains the Authorization Request and also specifies the content and format of the responses returned from the UserInfo and Check ID Endpoints. The JWT object MAY be signed or signed and encrypted via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Bradley, J., and N. Sakimura, “JSON Web Encryption,” July 2011.)</w:t>
        </w:r>
      </w:hyperlink>
      <w:r>
        <w:rPr>
          <w:rFonts w:ascii="Verdana" w:hAnsi="Verdana"/>
          <w:color w:val="000000"/>
          <w:lang w:val="en"/>
        </w:rPr>
        <w:t xml:space="preserve"> [JWE] respectively, thereby providing authentication, integrity, non-repudiation and/or confidentiality.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All Authorization Request parameters that are part of the Authorization Request excluding the </w:t>
      </w:r>
      <w:r>
        <w:rPr>
          <w:rStyle w:val="HTMLTypewriter"/>
          <w:lang w:val="en"/>
        </w:rPr>
        <w:t>request</w:t>
      </w:r>
      <w:r>
        <w:rPr>
          <w:rFonts w:ascii="Verdana" w:hAnsi="Verdana"/>
          <w:color w:val="000000"/>
          <w:lang w:val="en"/>
        </w:rPr>
        <w:t xml:space="preserve"> and </w:t>
      </w:r>
      <w:proofErr w:type="spellStart"/>
      <w:r>
        <w:rPr>
          <w:rStyle w:val="HTMLTypewriter"/>
          <w:lang w:val="en"/>
        </w:rPr>
        <w:t>request_uri</w:t>
      </w:r>
      <w:proofErr w:type="spellEnd"/>
      <w:r>
        <w:rPr>
          <w:rFonts w:ascii="Verdana" w:hAnsi="Verdana"/>
          <w:color w:val="000000"/>
          <w:lang w:val="en"/>
        </w:rPr>
        <w:t xml:space="preserve"> parameters MUST also be </w:t>
      </w:r>
      <w:hyperlink r:id="rId10" w:anchor="js" w:history="1">
        <w:r>
          <w:rPr>
            <w:rStyle w:val="Hyperlink"/>
            <w:rFonts w:ascii="Verdana" w:hAnsi="Verdana"/>
            <w:lang w:val="en"/>
          </w:rPr>
          <w:t>JSON Serialized</w:t>
        </w:r>
      </w:hyperlink>
      <w:r>
        <w:rPr>
          <w:rFonts w:ascii="Verdana" w:hAnsi="Verdana"/>
          <w:color w:val="000000"/>
          <w:lang w:val="en"/>
        </w:rPr>
        <w:t xml:space="preserve"> into the </w:t>
      </w:r>
      <w:hyperlink r:id="rId11" w:anchor="OpenIDReq" w:history="1">
        <w:r>
          <w:rPr>
            <w:rStyle w:val="Hyperlink"/>
            <w:rFonts w:ascii="Verdana" w:hAnsi="Verdana"/>
            <w:lang w:val="en"/>
          </w:rPr>
          <w:t>OpenID Request Object</w:t>
        </w:r>
      </w:hyperlink>
      <w:r>
        <w:rPr>
          <w:rFonts w:ascii="Verdana" w:hAnsi="Verdana"/>
          <w:color w:val="000000"/>
          <w:lang w:val="en"/>
        </w:rPr>
        <w:t xml:space="preserve"> with the same values. This allows the client to send signed and/or encrypted requests to the Authorization Server and maintain conformance to OAuth 2.0.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is a non-normative example of an OpenID Request Object before JWT encoding. Note that the line wraps within the values are for display purpose only: </w:t>
      </w:r>
    </w:p>
    <w:p w:rsidR="00880CA8" w:rsidRDefault="00880CA8">
      <w:pPr>
        <w:pStyle w:val="HTMLPreformatted"/>
        <w:divId w:val="368990297"/>
        <w:rPr>
          <w:lang w:val="en"/>
        </w:rPr>
      </w:pPr>
      <w:r>
        <w:rPr>
          <w:lang w:val="en"/>
        </w:rPr>
        <w:t>{</w:t>
      </w:r>
    </w:p>
    <w:p w:rsidR="00880CA8" w:rsidRDefault="00880CA8">
      <w:pPr>
        <w:pStyle w:val="HTMLPreformatted"/>
        <w:divId w:val="368990297"/>
        <w:rPr>
          <w:lang w:val="en"/>
        </w:rPr>
      </w:pPr>
      <w:r>
        <w:rPr>
          <w:lang w:val="en"/>
        </w:rPr>
        <w:t xml:space="preserve"> "</w:t>
      </w:r>
      <w:proofErr w:type="spellStart"/>
      <w:r>
        <w:rPr>
          <w:lang w:val="en"/>
        </w:rPr>
        <w:t>response_type</w:t>
      </w:r>
      <w:proofErr w:type="spellEnd"/>
      <w:r>
        <w:rPr>
          <w:lang w:val="en"/>
        </w:rPr>
        <w:t xml:space="preserve">": "code </w:t>
      </w:r>
      <w:proofErr w:type="spellStart"/>
      <w:r>
        <w:rPr>
          <w:lang w:val="en"/>
        </w:rPr>
        <w:t>id_token</w:t>
      </w:r>
      <w:proofErr w:type="spellEnd"/>
      <w:r>
        <w:rPr>
          <w:lang w:val="en"/>
        </w:rPr>
        <w:t>",</w:t>
      </w:r>
    </w:p>
    <w:p w:rsidR="00880CA8" w:rsidRDefault="00880CA8">
      <w:pPr>
        <w:pStyle w:val="HTMLPreformatted"/>
        <w:divId w:val="368990297"/>
        <w:rPr>
          <w:lang w:val="en"/>
        </w:rPr>
      </w:pPr>
      <w:r>
        <w:rPr>
          <w:lang w:val="en"/>
        </w:rPr>
        <w:t xml:space="preserve"> "</w:t>
      </w:r>
      <w:proofErr w:type="spellStart"/>
      <w:r>
        <w:rPr>
          <w:lang w:val="en"/>
        </w:rPr>
        <w:t>client_id</w:t>
      </w:r>
      <w:proofErr w:type="spellEnd"/>
      <w:r>
        <w:rPr>
          <w:lang w:val="en"/>
        </w:rPr>
        <w:t>": "s6BhdRkqt3",</w:t>
      </w:r>
    </w:p>
    <w:p w:rsidR="00880CA8" w:rsidRDefault="00880CA8">
      <w:pPr>
        <w:pStyle w:val="HTMLPreformatted"/>
        <w:divId w:val="368990297"/>
        <w:rPr>
          <w:lang w:val="en"/>
        </w:rPr>
      </w:pPr>
      <w:r>
        <w:rPr>
          <w:lang w:val="en"/>
        </w:rPr>
        <w:t xml:space="preserve"> "</w:t>
      </w:r>
      <w:proofErr w:type="spellStart"/>
      <w:r>
        <w:rPr>
          <w:lang w:val="en"/>
        </w:rPr>
        <w:t>redirect_uri</w:t>
      </w:r>
      <w:proofErr w:type="spellEnd"/>
      <w:r>
        <w:rPr>
          <w:lang w:val="en"/>
        </w:rPr>
        <w:t>": "https://client.example.com/</w:t>
      </w:r>
      <w:proofErr w:type="spellStart"/>
      <w:r>
        <w:rPr>
          <w:lang w:val="en"/>
        </w:rPr>
        <w:t>cb</w:t>
      </w:r>
      <w:proofErr w:type="spellEnd"/>
      <w:r>
        <w:rPr>
          <w:lang w:val="en"/>
        </w:rPr>
        <w:t>",</w:t>
      </w:r>
    </w:p>
    <w:p w:rsidR="00880CA8" w:rsidRDefault="00880CA8">
      <w:pPr>
        <w:pStyle w:val="HTMLPreformatted"/>
        <w:divId w:val="368990297"/>
        <w:rPr>
          <w:lang w:val="en"/>
        </w:rPr>
      </w:pPr>
      <w:r>
        <w:rPr>
          <w:lang w:val="en"/>
        </w:rPr>
        <w:t xml:space="preserve"> "</w:t>
      </w:r>
      <w:proofErr w:type="gramStart"/>
      <w:r>
        <w:rPr>
          <w:lang w:val="en"/>
        </w:rPr>
        <w:t>scope</w:t>
      </w:r>
      <w:proofErr w:type="gramEnd"/>
      <w:r>
        <w:rPr>
          <w:lang w:val="en"/>
        </w:rPr>
        <w:t>": "</w:t>
      </w:r>
      <w:proofErr w:type="spellStart"/>
      <w:r>
        <w:rPr>
          <w:lang w:val="en"/>
        </w:rPr>
        <w:t>openid</w:t>
      </w:r>
      <w:proofErr w:type="spellEnd"/>
      <w:r>
        <w:rPr>
          <w:lang w:val="en"/>
        </w:rPr>
        <w:t xml:space="preserve"> profile",</w:t>
      </w:r>
    </w:p>
    <w:p w:rsidR="00880CA8" w:rsidRDefault="00880CA8">
      <w:pPr>
        <w:pStyle w:val="HTMLPreformatted"/>
        <w:divId w:val="368990297"/>
        <w:rPr>
          <w:lang w:val="en"/>
        </w:rPr>
      </w:pPr>
      <w:r>
        <w:rPr>
          <w:lang w:val="en"/>
        </w:rPr>
        <w:t xml:space="preserve"> "</w:t>
      </w:r>
      <w:proofErr w:type="gramStart"/>
      <w:r>
        <w:rPr>
          <w:lang w:val="en"/>
        </w:rPr>
        <w:t>state</w:t>
      </w:r>
      <w:proofErr w:type="gramEnd"/>
      <w:r>
        <w:rPr>
          <w:lang w:val="en"/>
        </w:rPr>
        <w:t>": "n-0S6_WzA2Mj",</w:t>
      </w:r>
    </w:p>
    <w:p w:rsidR="00880CA8" w:rsidRDefault="00880CA8">
      <w:pPr>
        <w:pStyle w:val="HTMLPreformatted"/>
        <w:divId w:val="368990297"/>
        <w:rPr>
          <w:lang w:val="en"/>
        </w:rPr>
      </w:pPr>
      <w:r>
        <w:rPr>
          <w:lang w:val="en"/>
        </w:rPr>
        <w:t xml:space="preserve"> "</w:t>
      </w:r>
      <w:proofErr w:type="gramStart"/>
      <w:r>
        <w:rPr>
          <w:lang w:val="en"/>
        </w:rPr>
        <w:t>nonce</w:t>
      </w:r>
      <w:proofErr w:type="gramEnd"/>
      <w:r>
        <w:rPr>
          <w:lang w:val="en"/>
        </w:rPr>
        <w:t>": "af0ifjsldkj",</w:t>
      </w:r>
    </w:p>
    <w:p w:rsidR="00880CA8" w:rsidRDefault="00880CA8">
      <w:pPr>
        <w:pStyle w:val="HTMLPreformatted"/>
        <w:divId w:val="368990297"/>
        <w:rPr>
          <w:lang w:val="en"/>
        </w:rPr>
      </w:pPr>
      <w:r>
        <w:rPr>
          <w:lang w:val="en"/>
        </w:rPr>
        <w:t xml:space="preserve"> "</w:t>
      </w:r>
      <w:proofErr w:type="spellStart"/>
      <w:proofErr w:type="gramStart"/>
      <w:r>
        <w:rPr>
          <w:lang w:val="en"/>
        </w:rPr>
        <w:t>userinfo</w:t>
      </w:r>
      <w:proofErr w:type="spellEnd"/>
      <w:proofErr w:type="gramEnd"/>
      <w:r>
        <w:rPr>
          <w:lang w:val="en"/>
        </w:rPr>
        <w:t>":</w:t>
      </w:r>
    </w:p>
    <w:p w:rsidR="00880CA8" w:rsidRDefault="00880CA8">
      <w:pPr>
        <w:pStyle w:val="HTMLPreformatted"/>
        <w:divId w:val="368990297"/>
        <w:rPr>
          <w:lang w:val="en"/>
        </w:rPr>
      </w:pPr>
      <w:r>
        <w:rPr>
          <w:lang w:val="en"/>
        </w:rPr>
        <w:t xml:space="preserve">   {</w:t>
      </w:r>
    </w:p>
    <w:p w:rsidR="00880CA8" w:rsidRDefault="00880CA8">
      <w:pPr>
        <w:pStyle w:val="HTMLPreformatted"/>
        <w:divId w:val="368990297"/>
        <w:rPr>
          <w:lang w:val="en"/>
        </w:rPr>
      </w:pPr>
      <w:r>
        <w:rPr>
          <w:lang w:val="en"/>
        </w:rPr>
        <w:t xml:space="preserve">     "</w:t>
      </w:r>
      <w:proofErr w:type="gramStart"/>
      <w:r>
        <w:rPr>
          <w:lang w:val="en"/>
        </w:rPr>
        <w:t>claims</w:t>
      </w:r>
      <w:proofErr w:type="gramEnd"/>
      <w:r>
        <w:rPr>
          <w:lang w:val="en"/>
        </w:rPr>
        <w:t>":</w:t>
      </w:r>
    </w:p>
    <w:p w:rsidR="00880CA8" w:rsidRDefault="00880CA8">
      <w:pPr>
        <w:pStyle w:val="HTMLPreformatted"/>
        <w:divId w:val="368990297"/>
        <w:rPr>
          <w:lang w:val="en"/>
        </w:rPr>
      </w:pPr>
      <w:r>
        <w:rPr>
          <w:lang w:val="en"/>
        </w:rPr>
        <w:t xml:space="preserve">       {</w:t>
      </w:r>
    </w:p>
    <w:p w:rsidR="00880CA8" w:rsidRDefault="00880CA8">
      <w:pPr>
        <w:pStyle w:val="HTMLPreformatted"/>
        <w:divId w:val="368990297"/>
        <w:rPr>
          <w:lang w:val="en"/>
        </w:rPr>
      </w:pPr>
      <w:r>
        <w:rPr>
          <w:lang w:val="en"/>
        </w:rPr>
        <w:t xml:space="preserve">         "</w:t>
      </w:r>
      <w:proofErr w:type="gramStart"/>
      <w:r>
        <w:rPr>
          <w:lang w:val="en"/>
        </w:rPr>
        <w:t>name</w:t>
      </w:r>
      <w:proofErr w:type="gramEnd"/>
      <w:r>
        <w:rPr>
          <w:lang w:val="en"/>
        </w:rPr>
        <w:t>": null,</w:t>
      </w:r>
    </w:p>
    <w:p w:rsidR="00880CA8" w:rsidRDefault="00880CA8">
      <w:pPr>
        <w:pStyle w:val="HTMLPreformatted"/>
        <w:divId w:val="368990297"/>
        <w:rPr>
          <w:lang w:val="en"/>
        </w:rPr>
      </w:pPr>
      <w:r>
        <w:rPr>
          <w:lang w:val="en"/>
        </w:rPr>
        <w:t xml:space="preserve">         "</w:t>
      </w:r>
      <w:proofErr w:type="gramStart"/>
      <w:r>
        <w:rPr>
          <w:lang w:val="en"/>
        </w:rPr>
        <w:t>nickname</w:t>
      </w:r>
      <w:proofErr w:type="gramEnd"/>
      <w:r>
        <w:rPr>
          <w:lang w:val="en"/>
        </w:rPr>
        <w:t>": {"optional": true},</w:t>
      </w:r>
    </w:p>
    <w:p w:rsidR="00880CA8" w:rsidRDefault="00880CA8">
      <w:pPr>
        <w:pStyle w:val="HTMLPreformatted"/>
        <w:divId w:val="368990297"/>
        <w:rPr>
          <w:lang w:val="en"/>
        </w:rPr>
      </w:pPr>
      <w:r>
        <w:rPr>
          <w:lang w:val="en"/>
        </w:rPr>
        <w:t xml:space="preserve">         "</w:t>
      </w:r>
      <w:proofErr w:type="gramStart"/>
      <w:r>
        <w:rPr>
          <w:lang w:val="en"/>
        </w:rPr>
        <w:t>email</w:t>
      </w:r>
      <w:proofErr w:type="gramEnd"/>
      <w:r>
        <w:rPr>
          <w:lang w:val="en"/>
        </w:rPr>
        <w:t>": null,</w:t>
      </w:r>
    </w:p>
    <w:p w:rsidR="00880CA8" w:rsidRDefault="00880CA8">
      <w:pPr>
        <w:pStyle w:val="HTMLPreformatted"/>
        <w:divId w:val="368990297"/>
        <w:rPr>
          <w:lang w:val="en"/>
        </w:rPr>
      </w:pPr>
      <w:r>
        <w:rPr>
          <w:lang w:val="en"/>
        </w:rPr>
        <w:t xml:space="preserve">         "</w:t>
      </w:r>
      <w:proofErr w:type="gramStart"/>
      <w:r>
        <w:rPr>
          <w:lang w:val="en"/>
        </w:rPr>
        <w:t>verified</w:t>
      </w:r>
      <w:proofErr w:type="gramEnd"/>
      <w:r>
        <w:rPr>
          <w:lang w:val="en"/>
        </w:rPr>
        <w:t>": null,</w:t>
      </w:r>
    </w:p>
    <w:p w:rsidR="00880CA8" w:rsidRDefault="00880CA8">
      <w:pPr>
        <w:pStyle w:val="HTMLPreformatted"/>
        <w:divId w:val="368990297"/>
        <w:rPr>
          <w:lang w:val="en"/>
        </w:rPr>
      </w:pPr>
      <w:r>
        <w:rPr>
          <w:lang w:val="en"/>
        </w:rPr>
        <w:t xml:space="preserve">         "</w:t>
      </w:r>
      <w:proofErr w:type="gramStart"/>
      <w:r>
        <w:rPr>
          <w:lang w:val="en"/>
        </w:rPr>
        <w:t>picture</w:t>
      </w:r>
      <w:proofErr w:type="gramEnd"/>
      <w:r>
        <w:rPr>
          <w:lang w:val="en"/>
        </w:rPr>
        <w:t>": {"optional": true},</w:t>
      </w:r>
    </w:p>
    <w:p w:rsidR="00880CA8" w:rsidRDefault="00880CA8">
      <w:pPr>
        <w:pStyle w:val="HTMLPreformatted"/>
        <w:divId w:val="368990297"/>
        <w:rPr>
          <w:lang w:val="en"/>
        </w:rPr>
      </w:pPr>
      <w:r>
        <w:rPr>
          <w:lang w:val="en"/>
        </w:rPr>
        <w:t xml:space="preserve">       },</w:t>
      </w:r>
    </w:p>
    <w:p w:rsidR="00880CA8" w:rsidRDefault="00880CA8">
      <w:pPr>
        <w:pStyle w:val="HTMLPreformatted"/>
        <w:divId w:val="368990297"/>
        <w:rPr>
          <w:lang w:val="en"/>
        </w:rPr>
      </w:pPr>
      <w:r>
        <w:rPr>
          <w:lang w:val="en"/>
        </w:rPr>
        <w:t xml:space="preserve">     "</w:t>
      </w:r>
      <w:proofErr w:type="gramStart"/>
      <w:r>
        <w:rPr>
          <w:lang w:val="en"/>
        </w:rPr>
        <w:t>format</w:t>
      </w:r>
      <w:proofErr w:type="gramEnd"/>
      <w:r>
        <w:rPr>
          <w:lang w:val="en"/>
        </w:rPr>
        <w:t>": "signed"</w:t>
      </w:r>
    </w:p>
    <w:p w:rsidR="00880CA8" w:rsidRDefault="00880CA8">
      <w:pPr>
        <w:pStyle w:val="HTMLPreformatted"/>
        <w:divId w:val="368990297"/>
        <w:rPr>
          <w:lang w:val="en"/>
        </w:rPr>
      </w:pPr>
      <w:r>
        <w:rPr>
          <w:lang w:val="en"/>
        </w:rPr>
        <w:t xml:space="preserve">   }</w:t>
      </w:r>
    </w:p>
    <w:p w:rsidR="00880CA8" w:rsidRDefault="00880CA8">
      <w:pPr>
        <w:pStyle w:val="HTMLPreformatted"/>
        <w:divId w:val="368990297"/>
        <w:rPr>
          <w:lang w:val="en"/>
        </w:rPr>
      </w:pPr>
      <w:r>
        <w:rPr>
          <w:lang w:val="en"/>
        </w:rPr>
        <w:t xml:space="preserve"> "</w:t>
      </w:r>
      <w:proofErr w:type="spellStart"/>
      <w:r>
        <w:rPr>
          <w:lang w:val="en"/>
        </w:rPr>
        <w:t>id_token</w:t>
      </w:r>
      <w:proofErr w:type="spellEnd"/>
      <w:r>
        <w:rPr>
          <w:lang w:val="en"/>
        </w:rPr>
        <w:t>":</w:t>
      </w:r>
    </w:p>
    <w:p w:rsidR="00880CA8" w:rsidRDefault="00880CA8">
      <w:pPr>
        <w:pStyle w:val="HTMLPreformatted"/>
        <w:divId w:val="368990297"/>
        <w:rPr>
          <w:lang w:val="en"/>
        </w:rPr>
      </w:pPr>
      <w:r>
        <w:rPr>
          <w:lang w:val="en"/>
        </w:rPr>
        <w:t xml:space="preserve">   {</w:t>
      </w:r>
    </w:p>
    <w:p w:rsidR="00880CA8" w:rsidRDefault="00880CA8">
      <w:pPr>
        <w:pStyle w:val="HTMLPreformatted"/>
        <w:divId w:val="368990297"/>
        <w:rPr>
          <w:lang w:val="en"/>
        </w:rPr>
      </w:pPr>
      <w:r>
        <w:rPr>
          <w:lang w:val="en"/>
        </w:rPr>
        <w:t xml:space="preserve">     "</w:t>
      </w:r>
      <w:proofErr w:type="spellStart"/>
      <w:r>
        <w:rPr>
          <w:lang w:val="en"/>
        </w:rPr>
        <w:t>max_age</w:t>
      </w:r>
      <w:proofErr w:type="spellEnd"/>
      <w:r>
        <w:rPr>
          <w:lang w:val="en"/>
        </w:rPr>
        <w:t>": 86400,</w:t>
      </w:r>
    </w:p>
    <w:p w:rsidR="00880CA8" w:rsidRDefault="00880CA8">
      <w:pPr>
        <w:pStyle w:val="HTMLPreformatted"/>
        <w:divId w:val="368990297"/>
        <w:rPr>
          <w:lang w:val="en"/>
        </w:rPr>
      </w:pPr>
      <w:r>
        <w:rPr>
          <w:lang w:val="en"/>
        </w:rPr>
        <w:t xml:space="preserve">     "iso29115": "2"</w:t>
      </w:r>
    </w:p>
    <w:p w:rsidR="00880CA8" w:rsidRDefault="00880CA8">
      <w:pPr>
        <w:pStyle w:val="HTMLPreformatted"/>
        <w:divId w:val="368990297"/>
        <w:rPr>
          <w:lang w:val="en"/>
        </w:rPr>
      </w:pPr>
      <w:r>
        <w:rPr>
          <w:lang w:val="en"/>
        </w:rPr>
        <w:t xml:space="preserve">   }</w:t>
      </w:r>
    </w:p>
    <w:p w:rsidR="00880CA8" w:rsidRDefault="00880CA8">
      <w:pPr>
        <w:pStyle w:val="HTMLPreformatted"/>
        <w:divId w:val="368990297"/>
        <w:rPr>
          <w:lang w:val="en"/>
        </w:rPr>
      </w:pPr>
      <w:r>
        <w:rPr>
          <w:lang w:val="en"/>
        </w:rPr>
        <w:t>}</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is a non-normative example of a </w:t>
      </w:r>
      <w:hyperlink w:anchor="JWT" w:history="1">
        <w:r>
          <w:rPr>
            <w:rStyle w:val="Hyperlink"/>
            <w:rFonts w:ascii="Verdana" w:hAnsi="Verdana"/>
            <w:u w:val="none"/>
            <w:lang w:val="en"/>
          </w:rPr>
          <w:t>JWT</w:t>
        </w:r>
        <w:r>
          <w:rPr>
            <w:rStyle w:val="Hyperlink"/>
            <w:rFonts w:ascii="Verdana" w:hAnsi="Verdana"/>
            <w:vanish/>
            <w:u w:val="none"/>
            <w:lang w:val="en"/>
          </w:rPr>
          <w:t xml:space="preserve"> (Jones, M., Balfanz, D., Bradley, J., Goland, Y., Panzer, J., Sakimura, N., and P. Tarjan, “JSON Web Token,” July 2011.)</w:t>
        </w:r>
      </w:hyperlink>
      <w:r>
        <w:rPr>
          <w:rFonts w:ascii="Verdana" w:hAnsi="Verdana"/>
          <w:color w:val="000000"/>
          <w:lang w:val="en"/>
        </w:rPr>
        <w:t xml:space="preserve"> [JWT] encoded OpenID Request Object. Note that the line wraps within the values are for display purpose only: </w:t>
      </w:r>
    </w:p>
    <w:p w:rsidR="00880CA8" w:rsidRDefault="00880CA8">
      <w:pPr>
        <w:pStyle w:val="HTMLPreformatted"/>
        <w:divId w:val="1685400366"/>
        <w:rPr>
          <w:lang w:val="en"/>
        </w:rPr>
      </w:pPr>
    </w:p>
    <w:p w:rsidR="00880CA8" w:rsidRDefault="00880CA8">
      <w:pPr>
        <w:pStyle w:val="HTMLPreformatted"/>
        <w:divId w:val="1685400366"/>
        <w:rPr>
          <w:lang w:val="en"/>
        </w:rPr>
      </w:pPr>
      <w:r>
        <w:rPr>
          <w:lang w:val="en"/>
        </w:rPr>
        <w:t>JWT algorithm = HS256</w:t>
      </w:r>
    </w:p>
    <w:p w:rsidR="00880CA8" w:rsidRDefault="00880CA8">
      <w:pPr>
        <w:pStyle w:val="HTMLPreformatted"/>
        <w:divId w:val="1685400366"/>
        <w:rPr>
          <w:lang w:val="en"/>
        </w:rPr>
      </w:pPr>
      <w:r>
        <w:rPr>
          <w:lang w:val="en"/>
        </w:rPr>
        <w:t>HMAC HASH Key = '</w:t>
      </w:r>
      <w:proofErr w:type="spellStart"/>
      <w:r>
        <w:rPr>
          <w:lang w:val="en"/>
        </w:rPr>
        <w:t>aaa</w:t>
      </w:r>
      <w:proofErr w:type="spellEnd"/>
      <w:r>
        <w:rPr>
          <w:lang w:val="en"/>
        </w:rPr>
        <w:t>'</w:t>
      </w:r>
    </w:p>
    <w:p w:rsidR="00880CA8" w:rsidRDefault="00880CA8">
      <w:pPr>
        <w:pStyle w:val="HTMLPreformatted"/>
        <w:divId w:val="1685400366"/>
        <w:rPr>
          <w:lang w:val="en"/>
        </w:rPr>
      </w:pPr>
    </w:p>
    <w:p w:rsidR="00880CA8" w:rsidRDefault="00880CA8">
      <w:pPr>
        <w:pStyle w:val="HTMLPreformatted"/>
        <w:divId w:val="1685400366"/>
        <w:rPr>
          <w:lang w:val="en"/>
        </w:rPr>
      </w:pPr>
      <w:r>
        <w:rPr>
          <w:lang w:val="en"/>
        </w:rPr>
        <w:t>JSON Encoded Header = "{"alg":"HS256","typ":"JWT"}"</w:t>
      </w:r>
    </w:p>
    <w:p w:rsidR="00880CA8" w:rsidRDefault="00880CA8">
      <w:pPr>
        <w:pStyle w:val="HTMLPreformatted"/>
        <w:divId w:val="1685400366"/>
        <w:rPr>
          <w:lang w:val="en"/>
        </w:rPr>
      </w:pPr>
      <w:r>
        <w:rPr>
          <w:lang w:val="en"/>
        </w:rPr>
        <w:t>JSON Encoded Payload = "{"</w:t>
      </w:r>
      <w:proofErr w:type="spellStart"/>
      <w:r>
        <w:rPr>
          <w:lang w:val="en"/>
        </w:rPr>
        <w:t>response_type":"code</w:t>
      </w:r>
      <w:proofErr w:type="spellEnd"/>
      <w:r>
        <w:rPr>
          <w:lang w:val="en"/>
        </w:rPr>
        <w:t xml:space="preserve"> </w:t>
      </w:r>
      <w:proofErr w:type="spellStart"/>
      <w:r>
        <w:rPr>
          <w:lang w:val="en"/>
        </w:rPr>
        <w:t>id_token</w:t>
      </w:r>
      <w:proofErr w:type="spellEnd"/>
      <w:r>
        <w:rPr>
          <w:lang w:val="en"/>
        </w:rPr>
        <w:t>",</w:t>
      </w:r>
    </w:p>
    <w:p w:rsidR="00880CA8" w:rsidRDefault="00880CA8">
      <w:pPr>
        <w:pStyle w:val="HTMLPreformatted"/>
        <w:divId w:val="1685400366"/>
        <w:rPr>
          <w:lang w:val="en"/>
        </w:rPr>
      </w:pPr>
      <w:r>
        <w:rPr>
          <w:lang w:val="en"/>
        </w:rPr>
        <w:t xml:space="preserve">    "client_id":"s6BhdRkqt3",</w:t>
      </w:r>
    </w:p>
    <w:p w:rsidR="00880CA8" w:rsidRDefault="00880CA8">
      <w:pPr>
        <w:pStyle w:val="HTMLPreformatted"/>
        <w:divId w:val="1685400366"/>
        <w:rPr>
          <w:lang w:val="en"/>
        </w:rPr>
      </w:pPr>
      <w:r>
        <w:rPr>
          <w:lang w:val="en"/>
        </w:rPr>
        <w:t xml:space="preserve">    "redirect_</w:t>
      </w:r>
      <w:proofErr w:type="spellStart"/>
      <w:r>
        <w:rPr>
          <w:lang w:val="en"/>
        </w:rPr>
        <w:t>uri</w:t>
      </w:r>
      <w:proofErr w:type="spellEnd"/>
      <w:r>
        <w:rPr>
          <w:lang w:val="en"/>
        </w:rPr>
        <w:t>":"https://client.example.com/</w:t>
      </w:r>
      <w:proofErr w:type="spellStart"/>
      <w:r>
        <w:rPr>
          <w:lang w:val="en"/>
        </w:rPr>
        <w:t>cb</w:t>
      </w:r>
      <w:proofErr w:type="spellEnd"/>
      <w:r>
        <w:rPr>
          <w:lang w:val="en"/>
        </w:rPr>
        <w:t>",</w:t>
      </w:r>
    </w:p>
    <w:p w:rsidR="00880CA8" w:rsidRDefault="00880CA8">
      <w:pPr>
        <w:pStyle w:val="HTMLPreformatted"/>
        <w:divId w:val="1685400366"/>
        <w:rPr>
          <w:lang w:val="en"/>
        </w:rPr>
      </w:pPr>
      <w:r>
        <w:rPr>
          <w:lang w:val="en"/>
        </w:rPr>
        <w:t xml:space="preserve">    "</w:t>
      </w:r>
      <w:proofErr w:type="gramStart"/>
      <w:r>
        <w:rPr>
          <w:lang w:val="en"/>
        </w:rPr>
        <w:t>scope</w:t>
      </w:r>
      <w:proofErr w:type="gramEnd"/>
      <w:r>
        <w:rPr>
          <w:lang w:val="en"/>
        </w:rPr>
        <w:t>":"</w:t>
      </w:r>
      <w:proofErr w:type="spellStart"/>
      <w:r>
        <w:rPr>
          <w:lang w:val="en"/>
        </w:rPr>
        <w:t>openid</w:t>
      </w:r>
      <w:proofErr w:type="spellEnd"/>
      <w:r>
        <w:rPr>
          <w:lang w:val="en"/>
        </w:rPr>
        <w:t xml:space="preserve"> profile",</w:t>
      </w:r>
    </w:p>
    <w:p w:rsidR="00880CA8" w:rsidRDefault="00880CA8">
      <w:pPr>
        <w:pStyle w:val="HTMLPreformatted"/>
        <w:divId w:val="1685400366"/>
        <w:rPr>
          <w:lang w:val="en"/>
        </w:rPr>
      </w:pPr>
      <w:r>
        <w:rPr>
          <w:lang w:val="en"/>
        </w:rPr>
        <w:t xml:space="preserve">    "</w:t>
      </w:r>
      <w:proofErr w:type="gramStart"/>
      <w:r>
        <w:rPr>
          <w:lang w:val="en"/>
        </w:rPr>
        <w:t>state</w:t>
      </w:r>
      <w:proofErr w:type="gramEnd"/>
      <w:r>
        <w:rPr>
          <w:lang w:val="en"/>
        </w:rPr>
        <w:t>":"af0ifjsldkj",</w:t>
      </w:r>
    </w:p>
    <w:p w:rsidR="00880CA8" w:rsidRDefault="00880CA8">
      <w:pPr>
        <w:pStyle w:val="HTMLPreformatted"/>
        <w:divId w:val="1685400366"/>
        <w:rPr>
          <w:lang w:val="en"/>
        </w:rPr>
      </w:pPr>
      <w:r>
        <w:rPr>
          <w:lang w:val="en"/>
        </w:rPr>
        <w:t xml:space="preserve">    "</w:t>
      </w:r>
      <w:proofErr w:type="gramStart"/>
      <w:r>
        <w:rPr>
          <w:lang w:val="en"/>
        </w:rPr>
        <w:t>nonce</w:t>
      </w:r>
      <w:proofErr w:type="gramEnd"/>
      <w:r>
        <w:rPr>
          <w:lang w:val="en"/>
        </w:rPr>
        <w:t>":"n-0S6_WzA2Mj",</w:t>
      </w:r>
    </w:p>
    <w:p w:rsidR="00880CA8" w:rsidRDefault="00880CA8">
      <w:pPr>
        <w:pStyle w:val="HTMLPreformatted"/>
        <w:divId w:val="1685400366"/>
        <w:rPr>
          <w:lang w:val="en"/>
        </w:rPr>
      </w:pPr>
      <w:r>
        <w:rPr>
          <w:lang w:val="en"/>
        </w:rPr>
        <w:t xml:space="preserve">    "</w:t>
      </w:r>
      <w:proofErr w:type="spellStart"/>
      <w:proofErr w:type="gramStart"/>
      <w:r>
        <w:rPr>
          <w:lang w:val="en"/>
        </w:rPr>
        <w:t>userinfo</w:t>
      </w:r>
      <w:proofErr w:type="spellEnd"/>
      <w:proofErr w:type="gramEnd"/>
      <w:r>
        <w:rPr>
          <w:lang w:val="en"/>
        </w:rPr>
        <w:t>":{"claims":{"</w:t>
      </w:r>
      <w:proofErr w:type="spellStart"/>
      <w:r>
        <w:rPr>
          <w:lang w:val="en"/>
        </w:rPr>
        <w:t>name":null,"nickname</w:t>
      </w:r>
      <w:proofErr w:type="spellEnd"/>
      <w:r>
        <w:rPr>
          <w:lang w:val="en"/>
        </w:rPr>
        <w:t>":{"</w:t>
      </w:r>
      <w:proofErr w:type="spellStart"/>
      <w:r>
        <w:rPr>
          <w:lang w:val="en"/>
        </w:rPr>
        <w:t>optional":true</w:t>
      </w:r>
      <w:proofErr w:type="spellEnd"/>
      <w:r>
        <w:rPr>
          <w:lang w:val="en"/>
        </w:rPr>
        <w:t>},</w:t>
      </w:r>
    </w:p>
    <w:p w:rsidR="00880CA8" w:rsidRDefault="00880CA8">
      <w:pPr>
        <w:pStyle w:val="HTMLPreformatted"/>
        <w:divId w:val="1685400366"/>
        <w:rPr>
          <w:lang w:val="en"/>
        </w:rPr>
      </w:pPr>
      <w:r>
        <w:rPr>
          <w:lang w:val="en"/>
        </w:rPr>
        <w:t xml:space="preserve">        "</w:t>
      </w:r>
      <w:proofErr w:type="spellStart"/>
      <w:proofErr w:type="gramStart"/>
      <w:r>
        <w:rPr>
          <w:lang w:val="en"/>
        </w:rPr>
        <w:t>email</w:t>
      </w:r>
      <w:proofErr w:type="gramEnd"/>
      <w:r>
        <w:rPr>
          <w:lang w:val="en"/>
        </w:rPr>
        <w:t>":null,"verified":null</w:t>
      </w:r>
      <w:proofErr w:type="spellEnd"/>
      <w:r>
        <w:rPr>
          <w:lang w:val="en"/>
        </w:rPr>
        <w:t>,</w:t>
      </w:r>
    </w:p>
    <w:p w:rsidR="00880CA8" w:rsidRDefault="00880CA8">
      <w:pPr>
        <w:pStyle w:val="HTMLPreformatted"/>
        <w:divId w:val="1685400366"/>
        <w:rPr>
          <w:lang w:val="en"/>
        </w:rPr>
      </w:pPr>
      <w:r>
        <w:rPr>
          <w:lang w:val="en"/>
        </w:rPr>
        <w:t xml:space="preserve">        "picture":{"</w:t>
      </w:r>
      <w:proofErr w:type="spellStart"/>
      <w:r>
        <w:rPr>
          <w:lang w:val="en"/>
        </w:rPr>
        <w:t>optional"</w:t>
      </w:r>
      <w:proofErr w:type="gramStart"/>
      <w:r>
        <w:rPr>
          <w:lang w:val="en"/>
        </w:rPr>
        <w:t>:true</w:t>
      </w:r>
      <w:proofErr w:type="spellEnd"/>
      <w:proofErr w:type="gramEnd"/>
      <w:r>
        <w:rPr>
          <w:lang w:val="en"/>
        </w:rPr>
        <w:t>}},"</w:t>
      </w:r>
      <w:proofErr w:type="spellStart"/>
      <w:r>
        <w:rPr>
          <w:lang w:val="en"/>
        </w:rPr>
        <w:t>format":"signed</w:t>
      </w:r>
      <w:proofErr w:type="spellEnd"/>
      <w:r>
        <w:rPr>
          <w:lang w:val="en"/>
        </w:rPr>
        <w:t>"},</w:t>
      </w:r>
    </w:p>
    <w:p w:rsidR="00880CA8" w:rsidRDefault="00880CA8">
      <w:pPr>
        <w:pStyle w:val="HTMLPreformatted"/>
        <w:divId w:val="1685400366"/>
        <w:rPr>
          <w:lang w:val="en"/>
        </w:rPr>
      </w:pPr>
      <w:r>
        <w:rPr>
          <w:lang w:val="en"/>
        </w:rPr>
        <w:t xml:space="preserve">    "</w:t>
      </w:r>
      <w:proofErr w:type="spellStart"/>
      <w:r>
        <w:rPr>
          <w:lang w:val="en"/>
        </w:rPr>
        <w:t>id_token</w:t>
      </w:r>
      <w:proofErr w:type="spellEnd"/>
      <w:r>
        <w:rPr>
          <w:lang w:val="en"/>
        </w:rPr>
        <w:t>":{"max_age":86400,"iso29115":"2"}}"</w:t>
      </w:r>
    </w:p>
    <w:p w:rsidR="00880CA8" w:rsidRDefault="00880CA8">
      <w:pPr>
        <w:pStyle w:val="HTMLPreformatted"/>
        <w:divId w:val="1685400366"/>
        <w:rPr>
          <w:lang w:val="en"/>
        </w:rPr>
      </w:pPr>
    </w:p>
    <w:p w:rsidR="00880CA8" w:rsidRDefault="00880CA8">
      <w:pPr>
        <w:pStyle w:val="HTMLPreformatted"/>
        <w:divId w:val="1685400366"/>
        <w:rPr>
          <w:lang w:val="en"/>
        </w:rPr>
      </w:pPr>
      <w:r>
        <w:rPr>
          <w:lang w:val="en"/>
        </w:rPr>
        <w:t>JWT = eyJ0eXAiOiJKV1QiLCJhbGciOiJIUzI1NiJ9.eyJyZXNwb25zZV90eXBlIjoiY29kZ</w:t>
      </w:r>
    </w:p>
    <w:p w:rsidR="00880CA8" w:rsidRDefault="00880CA8">
      <w:pPr>
        <w:pStyle w:val="HTMLPreformatted"/>
        <w:divId w:val="1685400366"/>
        <w:rPr>
          <w:lang w:val="en"/>
        </w:rPr>
      </w:pPr>
      <w:r>
        <w:rPr>
          <w:lang w:val="en"/>
        </w:rPr>
        <w:t xml:space="preserve">    SBpZF90b2tlbiIsImNsaWVudF9pZCI6InM2QmhkUmtxdDMiLCJyZWRpcmVjdF91cmkiO</w:t>
      </w:r>
    </w:p>
    <w:p w:rsidR="00880CA8" w:rsidRDefault="00880CA8">
      <w:pPr>
        <w:pStyle w:val="HTMLPreformatted"/>
        <w:divId w:val="1685400366"/>
        <w:rPr>
          <w:lang w:val="en"/>
        </w:rPr>
      </w:pPr>
      <w:r>
        <w:rPr>
          <w:lang w:val="en"/>
        </w:rPr>
        <w:t xml:space="preserve">    iJodHRwczpcL1wvY2xpZW50LmV4YW1wbGUuY29tXC9jYiIsInNjb3BlIjoib3BlbmlkI</w:t>
      </w:r>
    </w:p>
    <w:p w:rsidR="00880CA8" w:rsidRDefault="00880CA8">
      <w:pPr>
        <w:pStyle w:val="HTMLPreformatted"/>
        <w:divId w:val="1685400366"/>
        <w:rPr>
          <w:lang w:val="en"/>
        </w:rPr>
      </w:pPr>
      <w:r>
        <w:rPr>
          <w:lang w:val="en"/>
        </w:rPr>
        <w:t xml:space="preserve">    HByb2ZpbGUiLCJzdGF0ZSI6ImFmMGlmanNsZGtqIiwidXNlcmluZm8iOnsiY2xhaW1zI</w:t>
      </w:r>
    </w:p>
    <w:p w:rsidR="00880CA8" w:rsidRDefault="00880CA8">
      <w:pPr>
        <w:pStyle w:val="HTMLPreformatted"/>
        <w:divId w:val="1685400366"/>
        <w:rPr>
          <w:lang w:val="en"/>
        </w:rPr>
      </w:pPr>
      <w:r>
        <w:rPr>
          <w:lang w:val="en"/>
        </w:rPr>
        <w:t xml:space="preserve">    jp7Im5hbWUiOm51bGwsIm5pY2tuYW1lIjp7Im9wdGlvbmFsIjp0cnVlfSwiZW1haWwiO</w:t>
      </w:r>
    </w:p>
    <w:p w:rsidR="00880CA8" w:rsidRDefault="00880CA8">
      <w:pPr>
        <w:pStyle w:val="HTMLPreformatted"/>
        <w:divId w:val="1685400366"/>
        <w:rPr>
          <w:lang w:val="en"/>
        </w:rPr>
      </w:pPr>
      <w:r>
        <w:rPr>
          <w:lang w:val="en"/>
        </w:rPr>
        <w:t xml:space="preserve">    m51bGwsInZlcmlmaWVkIjpudWxsLCJwaWN0dXJlIjp7Im9wdGlvbmFsIjp0cnVlfX0sI</w:t>
      </w:r>
    </w:p>
    <w:p w:rsidR="00880CA8" w:rsidRDefault="00880CA8">
      <w:pPr>
        <w:pStyle w:val="HTMLPreformatted"/>
        <w:divId w:val="1685400366"/>
        <w:rPr>
          <w:lang w:val="en"/>
        </w:rPr>
      </w:pPr>
      <w:r>
        <w:rPr>
          <w:lang w:val="en"/>
        </w:rPr>
        <w:t xml:space="preserve">    mZvcm1hdCI6InNpZ25lZCJ9LCJpZF90b2tlbiI6eyJtYXhfYWdlIjo4NjQwMCwiaXNvM</w:t>
      </w:r>
    </w:p>
    <w:p w:rsidR="00880CA8" w:rsidRDefault="00880CA8">
      <w:pPr>
        <w:pStyle w:val="HTMLPreformatted"/>
        <w:divId w:val="1685400366"/>
        <w:rPr>
          <w:lang w:val="en"/>
        </w:rPr>
      </w:pPr>
      <w:r>
        <w:rPr>
          <w:lang w:val="en"/>
        </w:rPr>
        <w:t xml:space="preserve">    </w:t>
      </w:r>
      <w:proofErr w:type="gramStart"/>
      <w:r>
        <w:rPr>
          <w:lang w:val="en"/>
        </w:rPr>
        <w:t>jkxMTUiOiIyIn19.2OiqRgrbrHkA1FZ5p_7bc_RSdTbH-wo_Agk-ZRpD3wY</w:t>
      </w:r>
      <w:proofErr w:type="gramEnd"/>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is a non-normative example of an Authorization Request with the OpenID Request Method. Note that the line wraps within the values are for display purpose only: </w:t>
      </w:r>
    </w:p>
    <w:p w:rsidR="00880CA8" w:rsidRDefault="00880CA8">
      <w:pPr>
        <w:pStyle w:val="HTMLPreformatted"/>
        <w:divId w:val="529147645"/>
        <w:rPr>
          <w:lang w:val="en"/>
        </w:rPr>
      </w:pPr>
      <w:r>
        <w:rPr>
          <w:lang w:val="en"/>
        </w:rPr>
        <w:t>https://server.example.com/authorize?</w:t>
      </w:r>
    </w:p>
    <w:p w:rsidR="00880CA8" w:rsidRDefault="00880CA8">
      <w:pPr>
        <w:pStyle w:val="HTMLPreformatted"/>
        <w:divId w:val="529147645"/>
        <w:rPr>
          <w:lang w:val="en"/>
        </w:rPr>
      </w:pPr>
      <w:proofErr w:type="spellStart"/>
      <w:r>
        <w:rPr>
          <w:lang w:val="en"/>
        </w:rPr>
        <w:t>response_type</w:t>
      </w:r>
      <w:proofErr w:type="spellEnd"/>
      <w:r>
        <w:rPr>
          <w:lang w:val="en"/>
        </w:rPr>
        <w:t>=code%02id_token</w:t>
      </w:r>
    </w:p>
    <w:p w:rsidR="00880CA8" w:rsidRDefault="00880CA8">
      <w:pPr>
        <w:pStyle w:val="HTMLPreformatted"/>
        <w:divId w:val="529147645"/>
        <w:rPr>
          <w:lang w:val="en"/>
        </w:rPr>
      </w:pPr>
      <w:r>
        <w:rPr>
          <w:lang w:val="en"/>
        </w:rPr>
        <w:t>&amp;</w:t>
      </w:r>
      <w:proofErr w:type="spellStart"/>
      <w:r>
        <w:rPr>
          <w:lang w:val="en"/>
        </w:rPr>
        <w:t>client_id</w:t>
      </w:r>
      <w:proofErr w:type="spellEnd"/>
      <w:r>
        <w:rPr>
          <w:lang w:val="en"/>
        </w:rPr>
        <w:t>=s6BhdRkqt3</w:t>
      </w:r>
    </w:p>
    <w:p w:rsidR="00880CA8" w:rsidRDefault="00880CA8">
      <w:pPr>
        <w:pStyle w:val="HTMLPreformatted"/>
        <w:divId w:val="529147645"/>
        <w:rPr>
          <w:lang w:val="en"/>
        </w:rPr>
      </w:pPr>
      <w:r>
        <w:rPr>
          <w:lang w:val="en"/>
        </w:rPr>
        <w:t>&amp;</w:t>
      </w:r>
      <w:proofErr w:type="spellStart"/>
      <w:r>
        <w:rPr>
          <w:lang w:val="en"/>
        </w:rPr>
        <w:t>redirect_uri</w:t>
      </w:r>
      <w:proofErr w:type="spellEnd"/>
      <w:r>
        <w:rPr>
          <w:lang w:val="en"/>
        </w:rPr>
        <w:t>=https%3A%2F%2Fclient%2Eexample%2Ecom%2Fcb</w:t>
      </w:r>
    </w:p>
    <w:p w:rsidR="00880CA8" w:rsidRDefault="00880CA8">
      <w:pPr>
        <w:pStyle w:val="HTMLPreformatted"/>
        <w:divId w:val="529147645"/>
        <w:rPr>
          <w:lang w:val="en"/>
        </w:rPr>
      </w:pPr>
      <w:r>
        <w:rPr>
          <w:lang w:val="en"/>
        </w:rPr>
        <w:t>&amp;scope=</w:t>
      </w:r>
      <w:proofErr w:type="spellStart"/>
      <w:r>
        <w:rPr>
          <w:lang w:val="en"/>
        </w:rPr>
        <w:t>openid</w:t>
      </w:r>
      <w:proofErr w:type="spellEnd"/>
    </w:p>
    <w:p w:rsidR="00880CA8" w:rsidRDefault="00880CA8">
      <w:pPr>
        <w:pStyle w:val="HTMLPreformatted"/>
        <w:divId w:val="529147645"/>
        <w:rPr>
          <w:lang w:val="en"/>
        </w:rPr>
      </w:pPr>
      <w:r>
        <w:rPr>
          <w:lang w:val="en"/>
        </w:rPr>
        <w:t>&amp;state=af0ifjsldkj</w:t>
      </w:r>
    </w:p>
    <w:p w:rsidR="00880CA8" w:rsidRDefault="00880CA8">
      <w:pPr>
        <w:pStyle w:val="HTMLPreformatted"/>
        <w:divId w:val="529147645"/>
        <w:rPr>
          <w:lang w:val="en"/>
        </w:rPr>
      </w:pPr>
      <w:r>
        <w:rPr>
          <w:lang w:val="en"/>
        </w:rPr>
        <w:t>&amp;nonce=n-0S6_WzA2Mj</w:t>
      </w:r>
    </w:p>
    <w:p w:rsidR="00880CA8" w:rsidRDefault="00880CA8">
      <w:pPr>
        <w:pStyle w:val="HTMLPreformatted"/>
        <w:divId w:val="529147645"/>
        <w:rPr>
          <w:lang w:val="en"/>
        </w:rPr>
      </w:pPr>
      <w:r>
        <w:rPr>
          <w:lang w:val="en"/>
        </w:rPr>
        <w:t>&amp;request=eyJ0eXAiOiJKV1QiLCJhbGciOiJIUzI1NiJ9.eyJyZXNwb25zZV90eXBlIjoiY2</w:t>
      </w:r>
    </w:p>
    <w:p w:rsidR="00880CA8" w:rsidRDefault="00880CA8">
      <w:pPr>
        <w:pStyle w:val="HTMLPreformatted"/>
        <w:divId w:val="529147645"/>
        <w:rPr>
          <w:lang w:val="en"/>
        </w:rPr>
      </w:pPr>
      <w:r>
        <w:rPr>
          <w:lang w:val="en"/>
        </w:rPr>
        <w:t>9kZSBpZF90b2tlbiIsImNsaWVudF9pZCI6InM2QmhkUmtxdDMiLCJyZWRpcmVjdF91cmkiOi</w:t>
      </w:r>
    </w:p>
    <w:p w:rsidR="00880CA8" w:rsidRDefault="00880CA8">
      <w:pPr>
        <w:pStyle w:val="HTMLPreformatted"/>
        <w:divId w:val="529147645"/>
        <w:rPr>
          <w:lang w:val="en"/>
        </w:rPr>
      </w:pPr>
      <w:r>
        <w:rPr>
          <w:lang w:val="en"/>
        </w:rPr>
        <w:t>JodHRwczpcL1wvY2xpZW50LmV4YW1wbGUuY29tXC9jYiIsInNjb3BlIjoib3BlbmlkIHByb2</w:t>
      </w:r>
    </w:p>
    <w:p w:rsidR="00880CA8" w:rsidRDefault="00880CA8">
      <w:pPr>
        <w:pStyle w:val="HTMLPreformatted"/>
        <w:divId w:val="529147645"/>
        <w:rPr>
          <w:lang w:val="en"/>
        </w:rPr>
      </w:pPr>
      <w:r>
        <w:rPr>
          <w:lang w:val="en"/>
        </w:rPr>
        <w:t>ZpbGUiLCJzdGF0ZSI6ImFmMGlmanNsZGtqIiwidXNlcmluZm8iOnsiY2xhaW1zIjp7Im5hbW</w:t>
      </w:r>
    </w:p>
    <w:p w:rsidR="00880CA8" w:rsidRDefault="00880CA8">
      <w:pPr>
        <w:pStyle w:val="HTMLPreformatted"/>
        <w:divId w:val="529147645"/>
        <w:rPr>
          <w:lang w:val="en"/>
        </w:rPr>
      </w:pPr>
      <w:r>
        <w:rPr>
          <w:lang w:val="en"/>
        </w:rPr>
        <w:t>UiOm51bGwsIm5pY2tuYW1lIjp7Im9wdGlvbmFsIjp0cnVlfSwiZW1haWwiOm51bGwsInZlcm</w:t>
      </w:r>
    </w:p>
    <w:p w:rsidR="00880CA8" w:rsidRDefault="00880CA8">
      <w:pPr>
        <w:pStyle w:val="HTMLPreformatted"/>
        <w:divId w:val="529147645"/>
        <w:rPr>
          <w:lang w:val="en"/>
        </w:rPr>
      </w:pPr>
      <w:r>
        <w:rPr>
          <w:lang w:val="en"/>
        </w:rPr>
        <w:t>lmaWVkIjpudWxsLCJwaWN0dXJlIjp7Im9wdGlvbmFsIjp0cnVlfX0sImZvcm1hdCI6InNpZ2</w:t>
      </w:r>
    </w:p>
    <w:p w:rsidR="00880CA8" w:rsidRDefault="00880CA8">
      <w:pPr>
        <w:pStyle w:val="HTMLPreformatted"/>
        <w:divId w:val="529147645"/>
        <w:rPr>
          <w:lang w:val="en"/>
        </w:rPr>
      </w:pPr>
      <w:r>
        <w:rPr>
          <w:lang w:val="en"/>
        </w:rPr>
        <w:t>5lZCJ9LCJpZF90b2tlbiI6eyJtYXhfYWdlIjo4NjQwMCwiaXNvMjkxMTUiOiIyIn19.2OiqR</w:t>
      </w:r>
    </w:p>
    <w:p w:rsidR="00880CA8" w:rsidRDefault="00880CA8">
      <w:pPr>
        <w:pStyle w:val="HTMLPreformatted"/>
        <w:divId w:val="529147645"/>
        <w:rPr>
          <w:lang w:val="en"/>
        </w:rPr>
      </w:pPr>
      <w:proofErr w:type="gramStart"/>
      <w:r>
        <w:rPr>
          <w:lang w:val="en"/>
        </w:rPr>
        <w:t>grbrHkA1FZ5p_7bc_RSdTbH-wo_Agk-ZRpD3wY</w:t>
      </w:r>
      <w:proofErr w:type="gramEnd"/>
    </w:p>
    <w:p w:rsidR="00880CA8" w:rsidRDefault="00880CA8">
      <w:pPr>
        <w:spacing w:before="0" w:beforeAutospacing="0" w:after="0" w:afterAutospacing="0"/>
        <w:divId w:val="648675978"/>
        <w:rPr>
          <w:rFonts w:ascii="Verdana" w:eastAsia="Times New Roman" w:hAnsi="Verdana"/>
          <w:color w:val="000000"/>
          <w:lang w:val="en"/>
        </w:rPr>
      </w:pPr>
      <w:bookmarkStart w:id="46" w:name="request_req"/>
      <w:bookmarkEnd w:id="46"/>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47" w:name="rfc.section.4.3.1.2.1"/>
      <w:bookmarkEnd w:id="47"/>
      <w:r>
        <w:rPr>
          <w:rFonts w:eastAsia="Times New Roman"/>
          <w:lang w:val="en"/>
        </w:rPr>
        <w:t>4.3.1.2.1.</w:t>
      </w:r>
      <w:proofErr w:type="gramStart"/>
      <w:r>
        <w:rPr>
          <w:rFonts w:eastAsia="Times New Roman"/>
          <w:lang w:val="en"/>
        </w:rPr>
        <w:t>  Client</w:t>
      </w:r>
      <w:proofErr w:type="gramEnd"/>
      <w:r>
        <w:rPr>
          <w:rFonts w:eastAsia="Times New Roman"/>
          <w:lang w:val="en"/>
        </w:rPr>
        <w:t xml:space="preserve"> Sends a Request to the Authorization Server</w:t>
      </w:r>
    </w:p>
    <w:p w:rsidR="00880CA8" w:rsidRDefault="00880CA8">
      <w:pPr>
        <w:pStyle w:val="NormalWeb"/>
        <w:divId w:val="648675978"/>
        <w:rPr>
          <w:rFonts w:ascii="Verdana" w:hAnsi="Verdana"/>
          <w:color w:val="000000"/>
          <w:lang w:val="en"/>
        </w:rPr>
      </w:pPr>
      <w:r>
        <w:rPr>
          <w:rFonts w:ascii="Verdana" w:hAnsi="Verdana"/>
          <w:color w:val="000000"/>
          <w:lang w:val="en"/>
        </w:rPr>
        <w:t xml:space="preserve">Having constructed the Authorization Request, the client sends it to the HTTPS Authorization Endpoint. This MAY happen via HTTPS redirect, hyperlinking, or any other means of directing the User-Agent to the Authorization Endpoint.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using HTTP redirect. Note: Line wraps are for display purpose only. </w:t>
      </w:r>
    </w:p>
    <w:p w:rsidR="00880CA8" w:rsidRDefault="00880CA8">
      <w:pPr>
        <w:pStyle w:val="HTMLPreformatted"/>
        <w:divId w:val="1882936139"/>
        <w:rPr>
          <w:lang w:val="en"/>
        </w:rPr>
      </w:pPr>
      <w:r>
        <w:rPr>
          <w:lang w:val="en"/>
        </w:rPr>
        <w:t>HTTP/1.1 302 Found</w:t>
      </w:r>
    </w:p>
    <w:p w:rsidR="00880CA8" w:rsidRDefault="00880CA8">
      <w:pPr>
        <w:pStyle w:val="HTMLPreformatted"/>
        <w:divId w:val="1882936139"/>
        <w:rPr>
          <w:lang w:val="en"/>
        </w:rPr>
      </w:pPr>
      <w:r>
        <w:rPr>
          <w:lang w:val="en"/>
        </w:rPr>
        <w:t>Location: https://server.example.com/authorize?</w:t>
      </w:r>
    </w:p>
    <w:p w:rsidR="00880CA8" w:rsidRDefault="00880CA8">
      <w:pPr>
        <w:pStyle w:val="HTMLPreformatted"/>
        <w:divId w:val="1882936139"/>
        <w:rPr>
          <w:lang w:val="en"/>
        </w:rPr>
      </w:pPr>
      <w:proofErr w:type="spellStart"/>
      <w:r>
        <w:rPr>
          <w:lang w:val="en"/>
        </w:rPr>
        <w:t>response_type</w:t>
      </w:r>
      <w:proofErr w:type="spellEnd"/>
      <w:r>
        <w:rPr>
          <w:lang w:val="en"/>
        </w:rPr>
        <w:t>=code%20id_token</w:t>
      </w:r>
    </w:p>
    <w:p w:rsidR="00880CA8" w:rsidRDefault="00880CA8">
      <w:pPr>
        <w:pStyle w:val="HTMLPreformatted"/>
        <w:divId w:val="1882936139"/>
        <w:rPr>
          <w:lang w:val="en"/>
        </w:rPr>
      </w:pPr>
      <w:r>
        <w:rPr>
          <w:lang w:val="en"/>
        </w:rPr>
        <w:t>&amp;</w:t>
      </w:r>
      <w:proofErr w:type="spellStart"/>
      <w:r>
        <w:rPr>
          <w:lang w:val="en"/>
        </w:rPr>
        <w:t>client_id</w:t>
      </w:r>
      <w:proofErr w:type="spellEnd"/>
      <w:r>
        <w:rPr>
          <w:lang w:val="en"/>
        </w:rPr>
        <w:t>=s6BhdRkqt3</w:t>
      </w:r>
    </w:p>
    <w:p w:rsidR="00880CA8" w:rsidRDefault="00880CA8">
      <w:pPr>
        <w:pStyle w:val="HTMLPreformatted"/>
        <w:divId w:val="1882936139"/>
        <w:rPr>
          <w:lang w:val="en"/>
        </w:rPr>
      </w:pPr>
      <w:r>
        <w:rPr>
          <w:lang w:val="en"/>
        </w:rPr>
        <w:t>&amp;</w:t>
      </w:r>
      <w:proofErr w:type="spellStart"/>
      <w:r>
        <w:rPr>
          <w:lang w:val="en"/>
        </w:rPr>
        <w:t>redirect_uri</w:t>
      </w:r>
      <w:proofErr w:type="spellEnd"/>
      <w:r>
        <w:rPr>
          <w:lang w:val="en"/>
        </w:rPr>
        <w:t>=https%3A%2F%2Fclient%2Eexample%2Ecom%2Fcb</w:t>
      </w:r>
    </w:p>
    <w:p w:rsidR="00880CA8" w:rsidRDefault="00880CA8">
      <w:pPr>
        <w:pStyle w:val="HTMLPreformatted"/>
        <w:divId w:val="1882936139"/>
        <w:rPr>
          <w:lang w:val="en"/>
        </w:rPr>
      </w:pPr>
      <w:r>
        <w:rPr>
          <w:lang w:val="en"/>
        </w:rPr>
        <w:t>&amp;scope=</w:t>
      </w:r>
      <w:proofErr w:type="spellStart"/>
      <w:r>
        <w:rPr>
          <w:lang w:val="en"/>
        </w:rPr>
        <w:t>openid</w:t>
      </w:r>
      <w:proofErr w:type="spellEnd"/>
    </w:p>
    <w:p w:rsidR="00880CA8" w:rsidRDefault="00880CA8">
      <w:pPr>
        <w:pStyle w:val="HTMLPreformatted"/>
        <w:divId w:val="1882936139"/>
        <w:rPr>
          <w:lang w:val="en"/>
        </w:rPr>
      </w:pPr>
      <w:r>
        <w:rPr>
          <w:lang w:val="en"/>
        </w:rPr>
        <w:t>&amp;state=af0ifjsldkj</w:t>
      </w:r>
    </w:p>
    <w:p w:rsidR="00880CA8" w:rsidRDefault="00880CA8">
      <w:pPr>
        <w:pStyle w:val="HTMLPreformatted"/>
        <w:divId w:val="1882936139"/>
        <w:rPr>
          <w:lang w:val="en"/>
        </w:rPr>
      </w:pPr>
      <w:r>
        <w:rPr>
          <w:lang w:val="en"/>
        </w:rPr>
        <w:t>&amp;nonce=n-0S6_WzA2Mj</w:t>
      </w:r>
    </w:p>
    <w:p w:rsidR="00880CA8" w:rsidRDefault="00880CA8">
      <w:pPr>
        <w:pStyle w:val="HTMLPreformatted"/>
        <w:divId w:val="1882936139"/>
        <w:rPr>
          <w:lang w:val="en"/>
        </w:rPr>
      </w:pPr>
      <w:r>
        <w:rPr>
          <w:lang w:val="en"/>
        </w:rPr>
        <w:t>&amp;request=eyJ0eXAiOiJKV1QiLCJhbGciOiJIUzI1NiJ9.eyJyZXNwb25zZV90eXBlIjoiY2</w:t>
      </w:r>
    </w:p>
    <w:p w:rsidR="00880CA8" w:rsidRDefault="00880CA8">
      <w:pPr>
        <w:pStyle w:val="HTMLPreformatted"/>
        <w:divId w:val="1882936139"/>
        <w:rPr>
          <w:lang w:val="en"/>
        </w:rPr>
      </w:pPr>
      <w:r>
        <w:rPr>
          <w:lang w:val="en"/>
        </w:rPr>
        <w:t>9kZSBpZF90b2tlbiIsImNsaWVudF9pZCI6InM2QmhkUmtxdDMiLCJyZWRpcmVjdF91cmkiOi</w:t>
      </w:r>
    </w:p>
    <w:p w:rsidR="00880CA8" w:rsidRDefault="00880CA8">
      <w:pPr>
        <w:pStyle w:val="HTMLPreformatted"/>
        <w:divId w:val="1882936139"/>
        <w:rPr>
          <w:lang w:val="en"/>
        </w:rPr>
      </w:pPr>
      <w:r>
        <w:rPr>
          <w:lang w:val="en"/>
        </w:rPr>
        <w:t>JodHRwczpcL1wvY2xpZW50LmV4YW1wbGUuY29tXC9jYiIsInNjb3BlIjoib3BlbmlkIHByb2</w:t>
      </w:r>
    </w:p>
    <w:p w:rsidR="00880CA8" w:rsidRDefault="00880CA8">
      <w:pPr>
        <w:pStyle w:val="HTMLPreformatted"/>
        <w:divId w:val="1882936139"/>
        <w:rPr>
          <w:lang w:val="en"/>
        </w:rPr>
      </w:pPr>
      <w:r>
        <w:rPr>
          <w:lang w:val="en"/>
        </w:rPr>
        <w:t>ZpbGUiLCJzdGF0ZSI6ImFmMGlmanNsZGtqIiwidXNlcmluZm8iOnsiY2xhaW1zIjp7Im5hbW</w:t>
      </w:r>
    </w:p>
    <w:p w:rsidR="00880CA8" w:rsidRDefault="00880CA8">
      <w:pPr>
        <w:pStyle w:val="HTMLPreformatted"/>
        <w:divId w:val="1882936139"/>
        <w:rPr>
          <w:lang w:val="en"/>
        </w:rPr>
      </w:pPr>
      <w:r>
        <w:rPr>
          <w:lang w:val="en"/>
        </w:rPr>
        <w:t>UiOm51bGwsIm5pY2tuYW1lIjp7Im9wdGlvbmFsIjp0cnVlfSwiZW1haWwiOm51bGwsInZlcm</w:t>
      </w:r>
    </w:p>
    <w:p w:rsidR="00880CA8" w:rsidRDefault="00880CA8">
      <w:pPr>
        <w:pStyle w:val="HTMLPreformatted"/>
        <w:divId w:val="1882936139"/>
        <w:rPr>
          <w:lang w:val="en"/>
        </w:rPr>
      </w:pPr>
      <w:r>
        <w:rPr>
          <w:lang w:val="en"/>
        </w:rPr>
        <w:t>lmaWVkIjpudWxsLCJwaWN0dXJlIjp7Im9wdGlvbmFsIjp0cnVlfX0sImZvcm1hdCI6InNpZ2</w:t>
      </w:r>
    </w:p>
    <w:p w:rsidR="00880CA8" w:rsidRDefault="00880CA8">
      <w:pPr>
        <w:pStyle w:val="HTMLPreformatted"/>
        <w:divId w:val="1882936139"/>
        <w:rPr>
          <w:lang w:val="en"/>
        </w:rPr>
      </w:pPr>
      <w:r>
        <w:rPr>
          <w:lang w:val="en"/>
        </w:rPr>
        <w:t>5lZCJ9LCJpZF90b2tlbiI6eyJtYXhfYWdlIjo4NjQwMCwiaXNvMjkxMTUiOiIyIn19.2OiqR</w:t>
      </w:r>
    </w:p>
    <w:p w:rsidR="00880CA8" w:rsidRDefault="00880CA8">
      <w:pPr>
        <w:pStyle w:val="HTMLPreformatted"/>
        <w:divId w:val="1882936139"/>
        <w:rPr>
          <w:lang w:val="en"/>
        </w:rPr>
      </w:pPr>
      <w:proofErr w:type="gramStart"/>
      <w:r>
        <w:rPr>
          <w:lang w:val="en"/>
        </w:rPr>
        <w:t>grbrHkA1FZ5p_7bc_RSdTbH-wo_Agk-ZRpD3wY</w:t>
      </w:r>
      <w:proofErr w:type="gramEnd"/>
    </w:p>
    <w:p w:rsidR="00880CA8" w:rsidRDefault="00880CA8">
      <w:pPr>
        <w:spacing w:before="0" w:beforeAutospacing="0" w:after="0" w:afterAutospacing="0"/>
        <w:divId w:val="648675978"/>
        <w:rPr>
          <w:rFonts w:ascii="Verdana" w:eastAsia="Times New Roman" w:hAnsi="Verdana"/>
          <w:color w:val="000000"/>
          <w:lang w:val="en"/>
        </w:rPr>
      </w:pPr>
      <w:bookmarkStart w:id="48" w:name="anchor4"/>
      <w:bookmarkEnd w:id="48"/>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49" w:name="rfc.section.4.3.1.3"/>
      <w:bookmarkEnd w:id="49"/>
      <w:r>
        <w:rPr>
          <w:rFonts w:eastAsia="Times New Roman"/>
          <w:lang w:val="en"/>
        </w:rPr>
        <w:t>4.3.1.3.</w:t>
      </w:r>
      <w:proofErr w:type="gramStart"/>
      <w:r>
        <w:rPr>
          <w:rFonts w:eastAsia="Times New Roman"/>
          <w:lang w:val="en"/>
        </w:rPr>
        <w:t>  Request</w:t>
      </w:r>
      <w:proofErr w:type="gramEnd"/>
      <w:r>
        <w:rPr>
          <w:rFonts w:eastAsia="Times New Roman"/>
          <w:lang w:val="en"/>
        </w:rPr>
        <w:t xml:space="preserve"> File Method</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Request File Method differs from the other methods in that it uses a request file which contains a JSON encoded </w:t>
      </w:r>
      <w:hyperlink r:id="rId12" w:anchor="OpenIDReq" w:history="1">
        <w:r>
          <w:rPr>
            <w:rStyle w:val="Hyperlink"/>
            <w:rFonts w:ascii="Verdana" w:hAnsi="Verdana"/>
            <w:lang w:val="en"/>
          </w:rPr>
          <w:t>OpenID Request Object</w:t>
        </w:r>
      </w:hyperlink>
      <w:r>
        <w:rPr>
          <w:rFonts w:ascii="Verdana" w:hAnsi="Verdana"/>
          <w:color w:val="000000"/>
          <w:lang w:val="en"/>
        </w:rPr>
        <w:t xml:space="preserve">. It then sends the request file URL as part of the Authorization Request.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Client prepares an Authorization Request using the desired HTTP "GET" or "POST" method. The Client SHOULD use the HTTP "GET" method, but MAY use the </w:t>
      </w:r>
      <w:commentRangeStart w:id="50"/>
      <w:r>
        <w:rPr>
          <w:rFonts w:ascii="Verdana" w:hAnsi="Verdana"/>
          <w:color w:val="000000"/>
          <w:lang w:val="en"/>
        </w:rPr>
        <w:t xml:space="preserve">HTTP "POST" method. </w:t>
      </w:r>
      <w:commentRangeEnd w:id="50"/>
      <w:r w:rsidR="00A87ADB">
        <w:rPr>
          <w:rStyle w:val="CommentReference"/>
        </w:rPr>
        <w:commentReference w:id="50"/>
      </w:r>
      <w:r>
        <w:rPr>
          <w:rFonts w:ascii="Verdana" w:hAnsi="Verdana"/>
          <w:color w:val="000000"/>
          <w:lang w:val="en"/>
        </w:rPr>
        <w:t xml:space="preserve">The scheme used in the Authorization URL MUST </w:t>
      </w:r>
      <w:proofErr w:type="gramStart"/>
      <w:r>
        <w:rPr>
          <w:rFonts w:ascii="Verdana" w:hAnsi="Verdana"/>
          <w:color w:val="000000"/>
          <w:lang w:val="en"/>
        </w:rPr>
        <w:t>be</w:t>
      </w:r>
      <w:proofErr w:type="gramEnd"/>
      <w:r>
        <w:rPr>
          <w:rFonts w:ascii="Verdana" w:hAnsi="Verdana"/>
          <w:color w:val="000000"/>
          <w:lang w:val="en"/>
        </w:rPr>
        <w:t xml:space="preserve"> HTTPS.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Request MUST NOT </w:t>
      </w:r>
      <w:proofErr w:type="gramStart"/>
      <w:r>
        <w:rPr>
          <w:rFonts w:ascii="Verdana" w:hAnsi="Verdana"/>
          <w:color w:val="000000"/>
          <w:lang w:val="en"/>
        </w:rPr>
        <w:t>include</w:t>
      </w:r>
      <w:proofErr w:type="gramEnd"/>
      <w:r>
        <w:rPr>
          <w:rFonts w:ascii="Verdana" w:hAnsi="Verdana"/>
          <w:color w:val="000000"/>
          <w:lang w:val="en"/>
        </w:rPr>
        <w:t xml:space="preserve"> the </w:t>
      </w:r>
      <w:r>
        <w:rPr>
          <w:rStyle w:val="HTMLTypewriter"/>
          <w:lang w:val="en"/>
        </w:rPr>
        <w:t>request</w:t>
      </w:r>
      <w:r>
        <w:rPr>
          <w:rFonts w:ascii="Verdana" w:hAnsi="Verdana"/>
          <w:color w:val="000000"/>
          <w:lang w:val="en"/>
        </w:rPr>
        <w:t xml:space="preserve"> parameter. The Authorization Request MUST </w:t>
      </w:r>
      <w:proofErr w:type="gramStart"/>
      <w:r>
        <w:rPr>
          <w:rFonts w:ascii="Verdana" w:hAnsi="Verdana"/>
          <w:color w:val="000000"/>
          <w:lang w:val="en"/>
        </w:rPr>
        <w:t>include</w:t>
      </w:r>
      <w:proofErr w:type="gramEnd"/>
      <w:r>
        <w:rPr>
          <w:rFonts w:ascii="Verdana" w:hAnsi="Verdana"/>
          <w:color w:val="000000"/>
          <w:lang w:val="en"/>
        </w:rPr>
        <w:t xml:space="preserve"> the </w:t>
      </w:r>
      <w:commentRangeStart w:id="51"/>
      <w:proofErr w:type="spellStart"/>
      <w:r>
        <w:rPr>
          <w:rStyle w:val="HTMLTypewriter"/>
          <w:lang w:val="en"/>
        </w:rPr>
        <w:t>request_uri</w:t>
      </w:r>
      <w:proofErr w:type="spellEnd"/>
      <w:r>
        <w:rPr>
          <w:rFonts w:ascii="Verdana" w:hAnsi="Verdana"/>
          <w:color w:val="000000"/>
          <w:lang w:val="en"/>
        </w:rPr>
        <w:t xml:space="preserve"> </w:t>
      </w:r>
      <w:commentRangeEnd w:id="51"/>
      <w:r w:rsidR="00A87ADB">
        <w:rPr>
          <w:rStyle w:val="CommentReference"/>
        </w:rPr>
        <w:commentReference w:id="51"/>
      </w:r>
      <w:r>
        <w:rPr>
          <w:rFonts w:ascii="Verdana" w:hAnsi="Verdana"/>
          <w:color w:val="000000"/>
          <w:lang w:val="en"/>
        </w:rPr>
        <w:t xml:space="preserve">parameter which is a globally reachable URL. The </w:t>
      </w:r>
      <w:proofErr w:type="gramStart"/>
      <w:r>
        <w:rPr>
          <w:rFonts w:ascii="Verdana" w:hAnsi="Verdana"/>
          <w:color w:val="000000"/>
          <w:lang w:val="en"/>
        </w:rPr>
        <w:t>contents of the URL is</w:t>
      </w:r>
      <w:proofErr w:type="gramEnd"/>
      <w:r>
        <w:rPr>
          <w:rFonts w:ascii="Verdana" w:hAnsi="Verdana"/>
          <w:color w:val="000000"/>
          <w:lang w:val="en"/>
        </w:rPr>
        <w:t xml:space="preserve"> a JWT which is a </w:t>
      </w:r>
      <w:hyperlink r:id="rId13" w:anchor="OpenIDReq" w:history="1">
        <w:r>
          <w:rPr>
            <w:rStyle w:val="Hyperlink"/>
            <w:rFonts w:ascii="Verdana" w:hAnsi="Verdana"/>
            <w:lang w:val="en"/>
          </w:rPr>
          <w:t>OpenID Request Object</w:t>
        </w:r>
      </w:hyperlink>
      <w:r>
        <w:rPr>
          <w:rFonts w:ascii="Verdana"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All Authorization Request parameters that are part of the Authorization Request excluding the </w:t>
      </w:r>
      <w:r>
        <w:rPr>
          <w:rStyle w:val="HTMLTypewriter"/>
          <w:lang w:val="en"/>
        </w:rPr>
        <w:t>request</w:t>
      </w:r>
      <w:r>
        <w:rPr>
          <w:rFonts w:ascii="Verdana" w:hAnsi="Verdana"/>
          <w:color w:val="000000"/>
          <w:lang w:val="en"/>
        </w:rPr>
        <w:t xml:space="preserve"> parameter MUST also be </w:t>
      </w:r>
      <w:hyperlink r:id="rId14" w:anchor="js" w:history="1">
        <w:r>
          <w:rPr>
            <w:rStyle w:val="Hyperlink"/>
            <w:rFonts w:ascii="Verdana" w:hAnsi="Verdana"/>
            <w:lang w:val="en"/>
          </w:rPr>
          <w:t>JSON Serialized</w:t>
        </w:r>
      </w:hyperlink>
      <w:r>
        <w:rPr>
          <w:rFonts w:ascii="Verdana" w:hAnsi="Verdana"/>
          <w:color w:val="000000"/>
          <w:lang w:val="en"/>
        </w:rPr>
        <w:t xml:space="preserve"> into the </w:t>
      </w:r>
      <w:hyperlink r:id="rId15" w:anchor="OpenIDReq" w:history="1">
        <w:r>
          <w:rPr>
            <w:rStyle w:val="Hyperlink"/>
            <w:rFonts w:ascii="Verdana" w:hAnsi="Verdana"/>
            <w:lang w:val="en"/>
          </w:rPr>
          <w:t>OpenID Request Object</w:t>
        </w:r>
      </w:hyperlink>
      <w:r>
        <w:rPr>
          <w:rFonts w:ascii="Verdana" w:hAnsi="Verdana"/>
          <w:color w:val="000000"/>
          <w:lang w:val="en"/>
        </w:rPr>
        <w:t xml:space="preserve"> with the same values. This allows the client to send signed and/or encrypted requests to the Authorization Server and maintain conformance to OAuth 2.0. The </w:t>
      </w:r>
      <w:hyperlink r:id="rId16" w:anchor="OpenIDReq" w:history="1">
        <w:r>
          <w:rPr>
            <w:rStyle w:val="Hyperlink"/>
            <w:rFonts w:ascii="Verdana" w:hAnsi="Verdana"/>
            <w:lang w:val="en"/>
          </w:rPr>
          <w:t>OpenID Request Object</w:t>
        </w:r>
      </w:hyperlink>
      <w:r>
        <w:rPr>
          <w:rFonts w:ascii="Verdana" w:hAnsi="Verdana"/>
          <w:color w:val="000000"/>
          <w:lang w:val="en"/>
        </w:rPr>
        <w:t xml:space="preserve"> MAY be signed and encrypted via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Bradley, J., and N. Sakimura, “JSON Web Encryption,” July 2011.)</w:t>
        </w:r>
      </w:hyperlink>
      <w:r>
        <w:rPr>
          <w:rFonts w:ascii="Verdana" w:hAnsi="Verdana"/>
          <w:color w:val="000000"/>
          <w:lang w:val="en"/>
        </w:rPr>
        <w:t xml:space="preserve"> [JWE] respectively, thereby providing authentication, integrity, non-repudiation and/or confidentiality.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of a Request File. Note that the line wraps within the values are for display purpose only: </w:t>
      </w:r>
    </w:p>
    <w:p w:rsidR="00880CA8" w:rsidRDefault="00880CA8">
      <w:pPr>
        <w:pStyle w:val="HTMLPreformatted"/>
        <w:divId w:val="1078864734"/>
        <w:rPr>
          <w:lang w:val="en"/>
        </w:rPr>
      </w:pPr>
      <w:r>
        <w:rPr>
          <w:lang w:val="en"/>
        </w:rPr>
        <w:t>{</w:t>
      </w:r>
    </w:p>
    <w:p w:rsidR="00880CA8" w:rsidRDefault="00880CA8">
      <w:pPr>
        <w:pStyle w:val="HTMLPreformatted"/>
        <w:divId w:val="1078864734"/>
        <w:rPr>
          <w:lang w:val="en"/>
        </w:rPr>
      </w:pPr>
      <w:r>
        <w:rPr>
          <w:lang w:val="en"/>
        </w:rPr>
        <w:t>eyJ0eXAiOiJKV1QiLCJhbGciOiJIUzI1NiJ9.eyJyZXNwb25zZV90eXBlIjoiY29kZSBpZF9</w:t>
      </w:r>
    </w:p>
    <w:p w:rsidR="00880CA8" w:rsidRDefault="00880CA8">
      <w:pPr>
        <w:pStyle w:val="HTMLPreformatted"/>
        <w:divId w:val="1078864734"/>
        <w:rPr>
          <w:lang w:val="en"/>
        </w:rPr>
      </w:pPr>
      <w:r>
        <w:rPr>
          <w:lang w:val="en"/>
        </w:rPr>
        <w:t>0b2tlbiIsImNsaWVudF9pZCI6InM2QmhkUmtxdDMiLCJyZWRpcmVjdF91cmkiOiJodHRwczp</w:t>
      </w:r>
    </w:p>
    <w:p w:rsidR="00880CA8" w:rsidRDefault="00880CA8">
      <w:pPr>
        <w:pStyle w:val="HTMLPreformatted"/>
        <w:divId w:val="1078864734"/>
        <w:rPr>
          <w:lang w:val="en"/>
        </w:rPr>
      </w:pPr>
      <w:r>
        <w:rPr>
          <w:lang w:val="en"/>
        </w:rPr>
        <w:t>cL1wvY2xpZW50LmV4YW1wbGUuY29tXC9jYiIsInNjb3BlIjoib3BlbmlkIHByb2ZpbGUiLCJ</w:t>
      </w:r>
    </w:p>
    <w:p w:rsidR="00880CA8" w:rsidRDefault="00880CA8">
      <w:pPr>
        <w:pStyle w:val="HTMLPreformatted"/>
        <w:divId w:val="1078864734"/>
        <w:rPr>
          <w:lang w:val="en"/>
        </w:rPr>
      </w:pPr>
      <w:r>
        <w:rPr>
          <w:lang w:val="en"/>
        </w:rPr>
        <w:t>zdGF0ZSI6ImFmMGlmanNsZGtqIiwidXNlcmluZm8iOnsiY2xhaW1zIjp7Im5hbWUiOm51bGw</w:t>
      </w:r>
    </w:p>
    <w:p w:rsidR="00880CA8" w:rsidRDefault="00880CA8">
      <w:pPr>
        <w:pStyle w:val="HTMLPreformatted"/>
        <w:divId w:val="1078864734"/>
        <w:rPr>
          <w:lang w:val="en"/>
        </w:rPr>
      </w:pPr>
      <w:r>
        <w:rPr>
          <w:lang w:val="en"/>
        </w:rPr>
        <w:t>sIm5pY2tuYW1lIjp7Im9wdGlvbmFsIjp0cnVlfSwiZW1haWwiOm51bGwsInZlcmlmaWVkIjp</w:t>
      </w:r>
    </w:p>
    <w:p w:rsidR="00880CA8" w:rsidRDefault="00880CA8">
      <w:pPr>
        <w:pStyle w:val="HTMLPreformatted"/>
        <w:divId w:val="1078864734"/>
        <w:rPr>
          <w:lang w:val="en"/>
        </w:rPr>
      </w:pPr>
      <w:r>
        <w:rPr>
          <w:lang w:val="en"/>
        </w:rPr>
        <w:t>udWxsLCJwaWN0dXJlIjp7Im9wdGlvbmFsIjp0cnVlfX0sImZvcm1hdCI6InNpZ25lZCJ9LCJ</w:t>
      </w:r>
    </w:p>
    <w:p w:rsidR="00880CA8" w:rsidRDefault="00880CA8">
      <w:pPr>
        <w:pStyle w:val="HTMLPreformatted"/>
        <w:divId w:val="1078864734"/>
        <w:rPr>
          <w:lang w:val="en"/>
        </w:rPr>
      </w:pPr>
      <w:r>
        <w:rPr>
          <w:lang w:val="en"/>
        </w:rPr>
        <w:t>pZF90b2tlbiI6eyJtYXhfYWdlIjo4NjQwMCwiaXNvMjkxMTUiOiIyIn19.2OiqRgrbrHkA1F</w:t>
      </w:r>
    </w:p>
    <w:p w:rsidR="00880CA8" w:rsidRDefault="00880CA8">
      <w:pPr>
        <w:pStyle w:val="HTMLPreformatted"/>
        <w:divId w:val="1078864734"/>
        <w:rPr>
          <w:lang w:val="en"/>
        </w:rPr>
      </w:pPr>
      <w:r>
        <w:rPr>
          <w:lang w:val="en"/>
        </w:rPr>
        <w:t>Z5p_7bc_RSdTbH-wo_Agk-ZRpD3wY</w:t>
      </w:r>
    </w:p>
    <w:p w:rsidR="00880CA8" w:rsidRDefault="00880CA8">
      <w:pPr>
        <w:pStyle w:val="HTMLPreformatted"/>
        <w:divId w:val="1078864734"/>
        <w:rPr>
          <w:lang w:val="en"/>
        </w:rPr>
      </w:pPr>
      <w:r>
        <w:rPr>
          <w:lang w:val="en"/>
        </w:rPr>
        <w:t>}</w:t>
      </w:r>
    </w:p>
    <w:p w:rsidR="00880CA8" w:rsidRDefault="00880CA8">
      <w:pPr>
        <w:spacing w:before="0" w:beforeAutospacing="0" w:after="0" w:afterAutospacing="0"/>
        <w:divId w:val="648675978"/>
        <w:rPr>
          <w:rFonts w:ascii="Verdana" w:eastAsia="Times New Roman" w:hAnsi="Verdana"/>
          <w:color w:val="000000"/>
          <w:lang w:val="en"/>
        </w:rPr>
      </w:pPr>
      <w:bookmarkStart w:id="52" w:name="rurl_create"/>
      <w:bookmarkEnd w:id="52"/>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53" w:name="rfc.section.4.3.1.3.1"/>
      <w:bookmarkEnd w:id="53"/>
      <w:r>
        <w:rPr>
          <w:rFonts w:eastAsia="Times New Roman"/>
          <w:lang w:val="en"/>
        </w:rPr>
        <w:t>4.3.1.3.1.</w:t>
      </w:r>
      <w:proofErr w:type="gramStart"/>
      <w:r>
        <w:rPr>
          <w:rFonts w:eastAsia="Times New Roman"/>
          <w:lang w:val="en"/>
        </w:rPr>
        <w:t>  Client</w:t>
      </w:r>
      <w:proofErr w:type="gramEnd"/>
      <w:r>
        <w:rPr>
          <w:rFonts w:eastAsia="Times New Roman"/>
          <w:lang w:val="en"/>
        </w:rPr>
        <w:t xml:space="preserve"> Obtains the URL of the Request File</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Client then records the Request File either locally or remotely and obtains the Request URI, </w:t>
      </w:r>
      <w:r>
        <w:rPr>
          <w:rStyle w:val="HTMLTypewriter"/>
          <w:lang w:val="en"/>
        </w:rPr>
        <w:t>"</w:t>
      </w:r>
      <w:proofErr w:type="spellStart"/>
      <w:r>
        <w:rPr>
          <w:rStyle w:val="HTMLTypewriter"/>
          <w:lang w:val="en"/>
        </w:rPr>
        <w:t>request_uri</w:t>
      </w:r>
      <w:proofErr w:type="spellEnd"/>
      <w:r>
        <w:rPr>
          <w:rStyle w:val="HTMLTypewriter"/>
          <w:lang w:val="en"/>
        </w:rPr>
        <w:t>"</w:t>
      </w:r>
      <w:r>
        <w:rPr>
          <w:rFonts w:ascii="Verdana"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Optionally, the Authorization Server may provide the Request File registration service at the Request Registration Endpoint, which allows the </w:t>
      </w:r>
      <w:commentRangeStart w:id="54"/>
      <w:r>
        <w:rPr>
          <w:rFonts w:ascii="Verdana" w:hAnsi="Verdana"/>
          <w:color w:val="000000"/>
          <w:lang w:val="en"/>
        </w:rPr>
        <w:t xml:space="preserve">Client to register the Request File </w:t>
      </w:r>
      <w:commentRangeEnd w:id="54"/>
      <w:r w:rsidR="00A87ADB">
        <w:rPr>
          <w:rStyle w:val="CommentReference"/>
        </w:rPr>
        <w:commentReference w:id="54"/>
      </w:r>
      <w:r>
        <w:rPr>
          <w:rFonts w:ascii="Verdana" w:hAnsi="Verdana"/>
          <w:color w:val="000000"/>
          <w:lang w:val="en"/>
        </w:rPr>
        <w:t xml:space="preserve">and obtain the URL for it in exchange. This is especially useful for the cases when the RP is behind the firewall or lives on a client device that cannot be accessed from the Authorization Server. </w:t>
      </w:r>
    </w:p>
    <w:p w:rsidR="00880CA8" w:rsidRDefault="00880CA8">
      <w:pPr>
        <w:spacing w:before="0" w:beforeAutospacing="0" w:after="0" w:afterAutospacing="0"/>
        <w:divId w:val="648675978"/>
        <w:rPr>
          <w:rFonts w:ascii="Verdana" w:eastAsia="Times New Roman" w:hAnsi="Verdana"/>
          <w:color w:val="000000"/>
          <w:lang w:val="en"/>
        </w:rPr>
      </w:pPr>
      <w:bookmarkStart w:id="55" w:name="art_req"/>
      <w:bookmarkEnd w:id="55"/>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56" w:name="rfc.section.4.3.1.3.2"/>
      <w:bookmarkEnd w:id="56"/>
      <w:r>
        <w:rPr>
          <w:rFonts w:eastAsia="Times New Roman"/>
          <w:lang w:val="en"/>
        </w:rPr>
        <w:t>4.3.1.3.2.</w:t>
      </w:r>
      <w:proofErr w:type="gramStart"/>
      <w:r>
        <w:rPr>
          <w:rFonts w:eastAsia="Times New Roman"/>
          <w:lang w:val="en"/>
        </w:rPr>
        <w:t>  Client</w:t>
      </w:r>
      <w:proofErr w:type="gramEnd"/>
      <w:r>
        <w:rPr>
          <w:rFonts w:eastAsia="Times New Roman"/>
          <w:lang w:val="en"/>
        </w:rPr>
        <w:t xml:space="preserve"> Sends a Request to Authorization Server via HTTPS Redirect</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Client sends the Authorization Request to the Authorization Endpoint.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entire URL MUST NOT exceed 512 bytes.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Note: Line wraps are for display purpose only: </w:t>
      </w:r>
    </w:p>
    <w:p w:rsidR="00880CA8" w:rsidRDefault="00880CA8">
      <w:pPr>
        <w:pStyle w:val="HTMLPreformatted"/>
        <w:divId w:val="172427577"/>
        <w:rPr>
          <w:lang w:val="en"/>
        </w:rPr>
      </w:pPr>
      <w:r>
        <w:rPr>
          <w:lang w:val="en"/>
        </w:rPr>
        <w:t>HTTP/1.1 302 Found</w:t>
      </w:r>
    </w:p>
    <w:p w:rsidR="00880CA8" w:rsidRDefault="00880CA8">
      <w:pPr>
        <w:pStyle w:val="HTMLPreformatted"/>
        <w:divId w:val="172427577"/>
        <w:rPr>
          <w:lang w:val="en"/>
        </w:rPr>
      </w:pPr>
      <w:r>
        <w:rPr>
          <w:lang w:val="en"/>
        </w:rPr>
        <w:t>Location: https://server.example.com/authorize</w:t>
      </w:r>
    </w:p>
    <w:p w:rsidR="00880CA8" w:rsidRDefault="00880CA8">
      <w:pPr>
        <w:pStyle w:val="HTMLPreformatted"/>
        <w:divId w:val="172427577"/>
        <w:rPr>
          <w:lang w:val="en"/>
        </w:rPr>
      </w:pPr>
      <w:r>
        <w:rPr>
          <w:lang w:val="en"/>
        </w:rPr>
        <w:t>?</w:t>
      </w:r>
      <w:proofErr w:type="spellStart"/>
      <w:r>
        <w:rPr>
          <w:lang w:val="en"/>
        </w:rPr>
        <w:t>response_type</w:t>
      </w:r>
      <w:proofErr w:type="spellEnd"/>
      <w:r>
        <w:rPr>
          <w:lang w:val="en"/>
        </w:rPr>
        <w:t>=code%20id_token</w:t>
      </w:r>
    </w:p>
    <w:p w:rsidR="00880CA8" w:rsidRDefault="00880CA8">
      <w:pPr>
        <w:pStyle w:val="HTMLPreformatted"/>
        <w:divId w:val="172427577"/>
        <w:rPr>
          <w:lang w:val="en"/>
        </w:rPr>
      </w:pPr>
      <w:r>
        <w:rPr>
          <w:lang w:val="en"/>
        </w:rPr>
        <w:t>&amp;</w:t>
      </w:r>
      <w:proofErr w:type="spellStart"/>
      <w:r>
        <w:rPr>
          <w:lang w:val="en"/>
        </w:rPr>
        <w:t>cliend_id</w:t>
      </w:r>
      <w:proofErr w:type="spellEnd"/>
      <w:r>
        <w:rPr>
          <w:lang w:val="en"/>
        </w:rPr>
        <w:t>=s6BhdRkqt3</w:t>
      </w:r>
    </w:p>
    <w:p w:rsidR="00880CA8" w:rsidRDefault="00880CA8">
      <w:pPr>
        <w:pStyle w:val="HTMLPreformatted"/>
        <w:divId w:val="172427577"/>
        <w:rPr>
          <w:lang w:val="en"/>
        </w:rPr>
      </w:pPr>
      <w:r>
        <w:rPr>
          <w:lang w:val="en"/>
        </w:rPr>
        <w:t>&amp;</w:t>
      </w:r>
      <w:proofErr w:type="spellStart"/>
      <w:r>
        <w:rPr>
          <w:lang w:val="en"/>
        </w:rPr>
        <w:t>request_uri</w:t>
      </w:r>
      <w:proofErr w:type="spellEnd"/>
      <w:r>
        <w:rPr>
          <w:lang w:val="en"/>
        </w:rPr>
        <w:t>=https%3A%2F%2Fclient%2Eexample%2Ecom%2Frf%2Ejs</w:t>
      </w:r>
    </w:p>
    <w:p w:rsidR="00880CA8" w:rsidRDefault="00880CA8">
      <w:pPr>
        <w:pStyle w:val="HTMLPreformatted"/>
        <w:divId w:val="172427577"/>
        <w:rPr>
          <w:lang w:val="en"/>
        </w:rPr>
      </w:pPr>
      <w:r>
        <w:rPr>
          <w:lang w:val="en"/>
        </w:rPr>
        <w:t>&amp;state=af0ifjsldkj&amp;nonce=n-0S6_WzA2Mj&amp;scope=</w:t>
      </w:r>
      <w:proofErr w:type="spellStart"/>
      <w:r>
        <w:rPr>
          <w:lang w:val="en"/>
        </w:rPr>
        <w:t>openid</w:t>
      </w:r>
      <w:proofErr w:type="spellEnd"/>
    </w:p>
    <w:p w:rsidR="00880CA8" w:rsidRDefault="00880CA8">
      <w:pPr>
        <w:spacing w:before="0" w:beforeAutospacing="0" w:after="0" w:afterAutospacing="0"/>
        <w:divId w:val="648675978"/>
        <w:rPr>
          <w:rFonts w:ascii="Verdana" w:eastAsia="Times New Roman" w:hAnsi="Verdana"/>
          <w:color w:val="000000"/>
          <w:lang w:val="en"/>
        </w:rPr>
      </w:pPr>
      <w:bookmarkStart w:id="57" w:name="anchor5"/>
      <w:bookmarkEnd w:id="57"/>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58" w:name="rfc.section.4.3.1.3.3"/>
      <w:bookmarkEnd w:id="58"/>
      <w:r>
        <w:rPr>
          <w:rFonts w:eastAsia="Times New Roman"/>
          <w:lang w:val="en"/>
        </w:rPr>
        <w:t>4.3.1.3.3.</w:t>
      </w:r>
      <w:proofErr w:type="gramStart"/>
      <w:r>
        <w:rPr>
          <w:rFonts w:eastAsia="Times New Roman"/>
          <w:lang w:val="en"/>
        </w:rPr>
        <w:t>  Authorization</w:t>
      </w:r>
      <w:proofErr w:type="gramEnd"/>
      <w:r>
        <w:rPr>
          <w:rFonts w:eastAsia="Times New Roman"/>
          <w:lang w:val="en"/>
        </w:rPr>
        <w:t xml:space="preserve"> Server Fetches the Request File</w:t>
      </w:r>
    </w:p>
    <w:p w:rsidR="00880CA8" w:rsidRDefault="00880CA8">
      <w:pPr>
        <w:pStyle w:val="NormalWeb"/>
        <w:divId w:val="648675978"/>
        <w:rPr>
          <w:rFonts w:ascii="Verdana" w:hAnsi="Verdana"/>
          <w:color w:val="000000"/>
          <w:lang w:val="en"/>
        </w:rPr>
      </w:pPr>
      <w:r>
        <w:rPr>
          <w:rFonts w:ascii="Verdana" w:hAnsi="Verdana"/>
          <w:color w:val="000000"/>
          <w:lang w:val="en"/>
        </w:rPr>
        <w:t xml:space="preserve">Upon receipt of the Request, the Authorization Server MUST send a GET request to the </w:t>
      </w:r>
      <w:proofErr w:type="spellStart"/>
      <w:r>
        <w:rPr>
          <w:rStyle w:val="HTMLTypewriter"/>
          <w:lang w:val="en"/>
        </w:rPr>
        <w:t>request_uri</w:t>
      </w:r>
      <w:proofErr w:type="spellEnd"/>
      <w:r>
        <w:rPr>
          <w:rFonts w:ascii="Verdana" w:hAnsi="Verdana"/>
          <w:color w:val="000000"/>
          <w:lang w:val="en"/>
        </w:rPr>
        <w:t xml:space="preserve"> to retrieve the content unless it is already cached and parse it to recreate the authorization request parameters. </w:t>
      </w:r>
    </w:p>
    <w:p w:rsidR="00880CA8" w:rsidRDefault="00880CA8">
      <w:pPr>
        <w:pStyle w:val="NormalWeb"/>
        <w:divId w:val="648675978"/>
        <w:rPr>
          <w:rFonts w:ascii="Verdana" w:hAnsi="Verdana"/>
          <w:color w:val="000000"/>
          <w:lang w:val="en"/>
        </w:rPr>
      </w:pPr>
      <w:commentRangeStart w:id="59"/>
      <w:r>
        <w:rPr>
          <w:rFonts w:ascii="Verdana" w:hAnsi="Verdana"/>
          <w:color w:val="000000"/>
          <w:lang w:val="en"/>
        </w:rPr>
        <w:t>Note that the RP SHOULD use a unique URI for each request</w:t>
      </w:r>
      <w:commentRangeEnd w:id="59"/>
      <w:r w:rsidR="00A87ADB">
        <w:rPr>
          <w:rStyle w:val="CommentReference"/>
        </w:rPr>
        <w:commentReference w:id="59"/>
      </w:r>
      <w:r>
        <w:rPr>
          <w:rFonts w:ascii="Verdana" w:hAnsi="Verdana"/>
          <w:color w:val="000000"/>
          <w:lang w:val="en"/>
        </w:rPr>
        <w:t xml:space="preserve">, or otherwise prevent the Authorization server from caching the </w:t>
      </w:r>
      <w:proofErr w:type="spellStart"/>
      <w:r>
        <w:rPr>
          <w:rStyle w:val="HTMLTypewriter"/>
          <w:lang w:val="en"/>
        </w:rPr>
        <w:t>request_uri</w:t>
      </w:r>
      <w:proofErr w:type="spellEnd"/>
      <w:r>
        <w:rPr>
          <w:rFonts w:ascii="Verdana"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of this fetch process. Note: Line wraps are for display purpose only: </w:t>
      </w:r>
    </w:p>
    <w:p w:rsidR="00880CA8" w:rsidRDefault="00880CA8">
      <w:pPr>
        <w:pStyle w:val="HTMLPreformatted"/>
        <w:divId w:val="1515605554"/>
        <w:rPr>
          <w:lang w:val="en"/>
        </w:rPr>
      </w:pPr>
      <w:r>
        <w:rPr>
          <w:lang w:val="en"/>
        </w:rPr>
        <w:t>GET /rf.js HTTP/1.1</w:t>
      </w:r>
    </w:p>
    <w:p w:rsidR="00880CA8" w:rsidRDefault="00880CA8">
      <w:pPr>
        <w:pStyle w:val="HTMLPreformatted"/>
        <w:divId w:val="1515605554"/>
        <w:rPr>
          <w:lang w:val="en"/>
        </w:rPr>
      </w:pPr>
      <w:r>
        <w:rPr>
          <w:lang w:val="en"/>
        </w:rPr>
        <w:t>Host: client.example.com</w:t>
      </w:r>
    </w:p>
    <w:p w:rsidR="00880CA8" w:rsidRDefault="00880CA8">
      <w:pPr>
        <w:spacing w:before="0" w:beforeAutospacing="0" w:after="0" w:afterAutospacing="0"/>
        <w:divId w:val="648675978"/>
        <w:rPr>
          <w:rFonts w:ascii="Verdana" w:eastAsia="Times New Roman" w:hAnsi="Verdana"/>
          <w:color w:val="000000"/>
          <w:lang w:val="en"/>
        </w:rPr>
      </w:pPr>
      <w:bookmarkStart w:id="61" w:name="anchor6"/>
      <w:bookmarkEnd w:id="61"/>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62" w:name="rfc.section.4.3.2"/>
      <w:bookmarkEnd w:id="62"/>
      <w:r>
        <w:rPr>
          <w:rFonts w:eastAsia="Times New Roman"/>
          <w:lang w:val="en"/>
        </w:rPr>
        <w:t>4.3.2.</w:t>
      </w:r>
      <w:proofErr w:type="gramStart"/>
      <w:r>
        <w:rPr>
          <w:rFonts w:eastAsia="Times New Roman"/>
          <w:lang w:val="en"/>
        </w:rPr>
        <w:t>  Authorization</w:t>
      </w:r>
      <w:proofErr w:type="gramEnd"/>
      <w:r>
        <w:rPr>
          <w:rFonts w:eastAsia="Times New Roman"/>
          <w:lang w:val="en"/>
        </w:rPr>
        <w:t xml:space="preserve"> Server Authenticates the End-User</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Server validates the request to ensure all required parameters are present and valid. If the request is valid, the authorization server MUST authenticate the End-User. The way in which the authorization server authenticates the End-User (e.g. username and password login, session cookies) is beyond the scope of this specification. An authentication user interface MAY be displayed by the Authorization Server depending on the authentication method used.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Server MUST attempt to authenticate the user in the following cases: </w:t>
      </w:r>
    </w:p>
    <w:p w:rsidR="00880CA8" w:rsidRDefault="00880CA8">
      <w:pPr>
        <w:numPr>
          <w:ilvl w:val="0"/>
          <w:numId w:val="4"/>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The End-User is not already authenticated by the Authorization Server. </w:t>
      </w:r>
    </w:p>
    <w:p w:rsidR="00880CA8" w:rsidRDefault="00880CA8">
      <w:pPr>
        <w:numPr>
          <w:ilvl w:val="0"/>
          <w:numId w:val="4"/>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"login". The Authorization Server MUST </w:t>
      </w:r>
      <w:proofErr w:type="spellStart"/>
      <w:proofErr w:type="gramStart"/>
      <w:r>
        <w:rPr>
          <w:rFonts w:ascii="Verdana" w:eastAsia="Times New Roman" w:hAnsi="Verdana"/>
          <w:color w:val="000000"/>
          <w:lang w:val="en"/>
        </w:rPr>
        <w:t>reauthenticate</w:t>
      </w:r>
      <w:proofErr w:type="spellEnd"/>
      <w:proofErr w:type="gramEnd"/>
      <w:r>
        <w:rPr>
          <w:rFonts w:ascii="Verdana" w:eastAsia="Times New Roman" w:hAnsi="Verdana"/>
          <w:color w:val="000000"/>
          <w:lang w:val="en"/>
        </w:rPr>
        <w:t xml:space="preserve"> the user even if the user is already authenticated.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Server MUST NOT attempt authentication in the following cases: </w:t>
      </w:r>
    </w:p>
    <w:p w:rsidR="00880CA8" w:rsidRDefault="00880CA8">
      <w:pPr>
        <w:numPr>
          <w:ilvl w:val="0"/>
          <w:numId w:val="5"/>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The Authorization Request contains the </w:t>
      </w:r>
      <w:r>
        <w:rPr>
          <w:rStyle w:val="HTMLTypewriter"/>
          <w:lang w:val="en"/>
        </w:rPr>
        <w:t>"display"</w:t>
      </w:r>
      <w:r>
        <w:rPr>
          <w:rFonts w:ascii="Verdana" w:eastAsia="Times New Roman" w:hAnsi="Verdana"/>
          <w:color w:val="000000"/>
          <w:lang w:val="en"/>
        </w:rPr>
        <w:t xml:space="preserve"> parameter with the value "none". The Authorization Server MUST return an error if the user is unauthenticated. </w:t>
      </w:r>
    </w:p>
    <w:p w:rsidR="00880CA8" w:rsidRDefault="00880CA8">
      <w:pPr>
        <w:spacing w:before="0" w:beforeAutospacing="0" w:after="0" w:afterAutospacing="0"/>
        <w:divId w:val="648675978"/>
        <w:rPr>
          <w:rFonts w:ascii="Verdana" w:eastAsia="Times New Roman" w:hAnsi="Verdana"/>
          <w:color w:val="000000"/>
          <w:lang w:val="en"/>
        </w:rPr>
      </w:pPr>
      <w:bookmarkStart w:id="63" w:name="anchor7"/>
      <w:bookmarkEnd w:id="63"/>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64" w:name="rfc.section.4.3.3"/>
      <w:bookmarkEnd w:id="64"/>
      <w:r>
        <w:rPr>
          <w:rFonts w:eastAsia="Times New Roman"/>
          <w:lang w:val="en"/>
        </w:rPr>
        <w:t>4.3.3.</w:t>
      </w:r>
      <w:proofErr w:type="gramStart"/>
      <w:r>
        <w:rPr>
          <w:rFonts w:eastAsia="Times New Roman"/>
          <w:lang w:val="en"/>
        </w:rPr>
        <w:t>  Authorization</w:t>
      </w:r>
      <w:proofErr w:type="gramEnd"/>
      <w:r>
        <w:rPr>
          <w:rFonts w:eastAsia="Times New Roman"/>
          <w:lang w:val="en"/>
        </w:rPr>
        <w:t xml:space="preserve"> Server Obtains the End-User Consent/Authorization</w:t>
      </w:r>
    </w:p>
    <w:p w:rsidR="00880CA8" w:rsidRDefault="00880CA8">
      <w:pPr>
        <w:pStyle w:val="NormalWeb"/>
        <w:divId w:val="648675978"/>
        <w:rPr>
          <w:rFonts w:ascii="Verdana" w:hAnsi="Verdana"/>
          <w:color w:val="000000"/>
          <w:lang w:val="en"/>
        </w:rPr>
      </w:pPr>
      <w:r>
        <w:rPr>
          <w:rFonts w:ascii="Verdana" w:hAnsi="Verdana"/>
          <w:color w:val="000000"/>
          <w:lang w:val="en"/>
        </w:rPr>
        <w:t xml:space="preserve">Once the user is authenticated, the Authorization Server MUST </w:t>
      </w:r>
      <w:proofErr w:type="gramStart"/>
      <w:r>
        <w:rPr>
          <w:rFonts w:ascii="Verdana" w:hAnsi="Verdana"/>
          <w:color w:val="000000"/>
          <w:lang w:val="en"/>
        </w:rPr>
        <w:t>obtain</w:t>
      </w:r>
      <w:proofErr w:type="gramEnd"/>
      <w:r>
        <w:rPr>
          <w:rFonts w:ascii="Verdana" w:hAnsi="Verdana"/>
          <w:color w:val="000000"/>
          <w:lang w:val="en"/>
        </w:rPr>
        <w:t xml:space="preserve"> an authorization decision. This MAY be done by presenting the user with a dialogue that allows the user to recognize what he is consenting to and obtain his consent or by establishing approval via other means (for example, via previous administrative approval).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Server MUST attempt to request authorization from the user in the following cases: </w:t>
      </w:r>
    </w:p>
    <w:p w:rsidR="00880CA8" w:rsidRDefault="00880CA8">
      <w:pPr>
        <w:numPr>
          <w:ilvl w:val="0"/>
          <w:numId w:val="6"/>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The End-User has not pre-authorized the client for the authorization request. </w:t>
      </w:r>
    </w:p>
    <w:p w:rsidR="00880CA8" w:rsidRDefault="00880CA8">
      <w:pPr>
        <w:numPr>
          <w:ilvl w:val="0"/>
          <w:numId w:val="6"/>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"consent". The Authorization Server MUST request user authorization even if the user has previously authorized the client.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Server MUST NOT request user authorization in the following cases: </w:t>
      </w:r>
    </w:p>
    <w:p w:rsidR="00880CA8" w:rsidRDefault="00880CA8">
      <w:pPr>
        <w:numPr>
          <w:ilvl w:val="0"/>
          <w:numId w:val="7"/>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The Authorization Request contains the </w:t>
      </w:r>
      <w:r>
        <w:rPr>
          <w:rStyle w:val="HTMLTypewriter"/>
          <w:lang w:val="en"/>
        </w:rPr>
        <w:t>"display"</w:t>
      </w:r>
      <w:r>
        <w:rPr>
          <w:rFonts w:ascii="Verdana" w:eastAsia="Times New Roman" w:hAnsi="Verdana"/>
          <w:color w:val="000000"/>
          <w:lang w:val="en"/>
        </w:rPr>
        <w:t xml:space="preserve"> parameter with the value "none". The Authorization Server MUST return an error if the user has not pre-authorized the client. </w:t>
      </w:r>
    </w:p>
    <w:p w:rsidR="00880CA8" w:rsidRDefault="00880CA8">
      <w:pPr>
        <w:spacing w:before="0" w:beforeAutospacing="0" w:after="0" w:afterAutospacing="0"/>
        <w:divId w:val="648675978"/>
        <w:rPr>
          <w:rFonts w:ascii="Verdana" w:eastAsia="Times New Roman" w:hAnsi="Verdana"/>
          <w:color w:val="000000"/>
          <w:lang w:val="en"/>
        </w:rPr>
      </w:pPr>
      <w:bookmarkStart w:id="65" w:name="art_res"/>
      <w:bookmarkEnd w:id="65"/>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66" w:name="rfc.section.4.3.4"/>
      <w:bookmarkEnd w:id="66"/>
      <w:r>
        <w:rPr>
          <w:rFonts w:eastAsia="Times New Roman"/>
          <w:lang w:val="en"/>
        </w:rPr>
        <w:t>4.3.4.</w:t>
      </w:r>
      <w:proofErr w:type="gramStart"/>
      <w:r>
        <w:rPr>
          <w:rFonts w:eastAsia="Times New Roman"/>
          <w:lang w:val="en"/>
        </w:rPr>
        <w:t>  Authorization</w:t>
      </w:r>
      <w:proofErr w:type="gramEnd"/>
      <w:r>
        <w:rPr>
          <w:rFonts w:eastAsia="Times New Roman"/>
          <w:lang w:val="en"/>
        </w:rPr>
        <w:t xml:space="preserve"> Server Sends the End-User Back to the Client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Once the authorization is determined, the Authorization Server returns a positive or negative response. </w:t>
      </w:r>
    </w:p>
    <w:p w:rsidR="00880CA8" w:rsidRDefault="00880CA8">
      <w:pPr>
        <w:spacing w:before="0" w:beforeAutospacing="0" w:after="0" w:afterAutospacing="0"/>
        <w:divId w:val="648675978"/>
        <w:rPr>
          <w:rFonts w:ascii="Verdana" w:eastAsia="Times New Roman" w:hAnsi="Verdana"/>
          <w:color w:val="000000"/>
          <w:lang w:val="en"/>
        </w:rPr>
      </w:pPr>
      <w:bookmarkStart w:id="67" w:name="art_res_ok"/>
      <w:bookmarkEnd w:id="67"/>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68" w:name="rfc.section.4.3.4.1"/>
      <w:bookmarkEnd w:id="68"/>
      <w:r>
        <w:rPr>
          <w:rFonts w:eastAsia="Times New Roman"/>
          <w:lang w:val="en"/>
        </w:rPr>
        <w:t>4.3.4.1.</w:t>
      </w:r>
      <w:proofErr w:type="gramStart"/>
      <w:r>
        <w:rPr>
          <w:rFonts w:eastAsia="Times New Roman"/>
          <w:lang w:val="en"/>
        </w:rPr>
        <w:t xml:space="preserve">  </w:t>
      </w:r>
      <w:commentRangeStart w:id="69"/>
      <w:r>
        <w:rPr>
          <w:rFonts w:eastAsia="Times New Roman"/>
          <w:lang w:val="en"/>
        </w:rPr>
        <w:t>End</w:t>
      </w:r>
      <w:proofErr w:type="gramEnd"/>
      <w:r>
        <w:rPr>
          <w:rFonts w:eastAsia="Times New Roman"/>
          <w:lang w:val="en"/>
        </w:rPr>
        <w:t>-User Grants Authorization</w:t>
      </w:r>
      <w:commentRangeEnd w:id="69"/>
      <w:r w:rsidR="00A87ADB">
        <w:rPr>
          <w:rStyle w:val="CommentReference"/>
          <w:rFonts w:ascii="Times New Roman" w:hAnsi="Times New Roman" w:cs="Times New Roman"/>
          <w:b w:val="0"/>
          <w:bCs w:val="0"/>
          <w:color w:val="auto"/>
        </w:rPr>
        <w:commentReference w:id="69"/>
      </w:r>
    </w:p>
    <w:p w:rsidR="00880CA8" w:rsidRDefault="00880CA8">
      <w:pPr>
        <w:pStyle w:val="NormalWeb"/>
        <w:divId w:val="648675978"/>
        <w:rPr>
          <w:rFonts w:ascii="Verdana" w:hAnsi="Verdana"/>
          <w:color w:val="000000"/>
          <w:lang w:val="en"/>
        </w:rPr>
      </w:pPr>
      <w:r>
        <w:rPr>
          <w:rFonts w:ascii="Verdana" w:hAnsi="Verdana"/>
          <w:color w:val="000000"/>
          <w:lang w:val="en"/>
        </w:rPr>
        <w:t>If the resource owner grants the access request, the Authorization Server issues an Authorization Response and delivers it to the client by adding the response parameters to redirection URI specified in the Authorization Request using the "application/x-www-form-</w:t>
      </w:r>
      <w:proofErr w:type="spellStart"/>
      <w:r>
        <w:rPr>
          <w:rFonts w:ascii="Verdana" w:hAnsi="Verdana"/>
          <w:color w:val="000000"/>
          <w:lang w:val="en"/>
        </w:rPr>
        <w:t>urlencoded</w:t>
      </w:r>
      <w:proofErr w:type="spellEnd"/>
      <w:r>
        <w:rPr>
          <w:rFonts w:ascii="Verdana" w:hAnsi="Verdana"/>
          <w:color w:val="000000"/>
          <w:lang w:val="en"/>
        </w:rPr>
        <w:t xml:space="preserve">" format.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If the </w:t>
      </w:r>
      <w:proofErr w:type="spellStart"/>
      <w:r>
        <w:rPr>
          <w:rStyle w:val="HTMLTypewriter"/>
          <w:lang w:val="en"/>
        </w:rPr>
        <w:t>response_type</w:t>
      </w:r>
      <w:proofErr w:type="spellEnd"/>
      <w:r>
        <w:rPr>
          <w:rFonts w:ascii="Verdana" w:hAnsi="Verdana"/>
          <w:color w:val="000000"/>
          <w:lang w:val="en"/>
        </w:rPr>
        <w:t xml:space="preserve"> parameter in the Authorization Request includes the string value "code", the following response parameters are included: </w:t>
      </w:r>
    </w:p>
    <w:p w:rsidR="00880CA8" w:rsidRDefault="00880CA8">
      <w:pPr>
        <w:spacing w:before="0" w:beforeAutospacing="0" w:after="0" w:afterAutospacing="0"/>
        <w:divId w:val="1944727422"/>
        <w:rPr>
          <w:rFonts w:ascii="Verdana" w:eastAsia="Times New Roman" w:hAnsi="Verdana"/>
          <w:color w:val="000000"/>
          <w:lang w:val="en"/>
        </w:rPr>
      </w:pPr>
      <w:proofErr w:type="gramStart"/>
      <w:r>
        <w:rPr>
          <w:rFonts w:ascii="Verdana" w:eastAsia="Times New Roman" w:hAnsi="Verdana"/>
          <w:color w:val="000000"/>
          <w:lang w:val="en"/>
        </w:rPr>
        <w:t>code</w:t>
      </w:r>
      <w:proofErr w:type="gramEnd"/>
    </w:p>
    <w:p w:rsidR="00880CA8" w:rsidRDefault="00880CA8">
      <w:pPr>
        <w:spacing w:before="0" w:beforeAutospacing="0" w:after="0" w:afterAutospacing="0"/>
        <w:ind w:left="720"/>
        <w:divId w:val="194472742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Authorization Code.</w:t>
      </w:r>
      <w:proofErr w:type="gramEnd"/>
      <w:r>
        <w:rPr>
          <w:rFonts w:ascii="Verdana" w:eastAsia="Times New Roman"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Upon receipt of the </w:t>
      </w:r>
      <w:r>
        <w:rPr>
          <w:rStyle w:val="HTMLTypewriter"/>
          <w:lang w:val="en"/>
        </w:rPr>
        <w:t>"code"</w:t>
      </w:r>
      <w:r>
        <w:rPr>
          <w:rFonts w:ascii="Verdana" w:hAnsi="Verdana"/>
          <w:color w:val="000000"/>
          <w:lang w:val="en"/>
        </w:rPr>
        <w:t xml:space="preserve">, the Client requests an Assertion that includes the </w:t>
      </w:r>
      <w:r>
        <w:rPr>
          <w:rStyle w:val="HTMLTypewriter"/>
          <w:lang w:val="en"/>
        </w:rPr>
        <w:t>"</w:t>
      </w:r>
      <w:proofErr w:type="spellStart"/>
      <w:r>
        <w:rPr>
          <w:rStyle w:val="HTMLTypewriter"/>
          <w:lang w:val="en"/>
        </w:rPr>
        <w:t>access_token</w:t>
      </w:r>
      <w:proofErr w:type="spellEnd"/>
      <w:r>
        <w:rPr>
          <w:rStyle w:val="HTMLTypewriter"/>
          <w:lang w:val="en"/>
        </w:rPr>
        <w:t>"</w:t>
      </w:r>
      <w:r>
        <w:rPr>
          <w:rFonts w:ascii="Verdana" w:hAnsi="Verdana"/>
          <w:color w:val="000000"/>
          <w:lang w:val="en"/>
        </w:rPr>
        <w:t xml:space="preserve"> and other variables. The requests and responses are described in the </w:t>
      </w:r>
      <w:hyperlink w:anchor="token_ep" w:history="1">
        <w:r>
          <w:rPr>
            <w:rStyle w:val="Hyperlink"/>
            <w:rFonts w:ascii="Verdana" w:hAnsi="Verdana"/>
            <w:u w:val="none"/>
            <w:lang w:val="en"/>
          </w:rPr>
          <w:t>Token endpoint</w:t>
        </w:r>
        <w:r>
          <w:rPr>
            <w:rStyle w:val="Hyperlink"/>
            <w:rFonts w:ascii="Verdana" w:hAnsi="Verdana"/>
            <w:vanish/>
            <w:u w:val="none"/>
            <w:lang w:val="en"/>
          </w:rPr>
          <w:t xml:space="preserve"> (Token Endpoint)</w:t>
        </w:r>
      </w:hyperlink>
      <w:r>
        <w:rPr>
          <w:rFonts w:ascii="Verdana" w:hAnsi="Verdana"/>
          <w:color w:val="000000"/>
          <w:lang w:val="en"/>
        </w:rPr>
        <w:t xml:space="preserve"> section. </w:t>
      </w:r>
    </w:p>
    <w:p w:rsidR="00880CA8" w:rsidRDefault="00880CA8">
      <w:pPr>
        <w:pStyle w:val="NormalWeb"/>
        <w:divId w:val="648675978"/>
        <w:rPr>
          <w:rFonts w:ascii="Verdana" w:hAnsi="Verdana"/>
          <w:color w:val="000000"/>
          <w:lang w:val="en"/>
        </w:rPr>
      </w:pPr>
      <w:r>
        <w:rPr>
          <w:rFonts w:ascii="Verdana" w:hAnsi="Verdana"/>
          <w:color w:val="000000"/>
          <w:lang w:val="en"/>
        </w:rPr>
        <w:t xml:space="preserve">If the </w:t>
      </w:r>
      <w:proofErr w:type="spellStart"/>
      <w:r>
        <w:rPr>
          <w:rStyle w:val="HTMLTypewriter"/>
          <w:lang w:val="en"/>
        </w:rPr>
        <w:t>response_type</w:t>
      </w:r>
      <w:proofErr w:type="spellEnd"/>
      <w:r>
        <w:rPr>
          <w:rFonts w:ascii="Verdana" w:hAnsi="Verdana"/>
          <w:color w:val="000000"/>
          <w:lang w:val="en"/>
        </w:rPr>
        <w:t xml:space="preserve"> parameter in the Authorization Request includes the string value "token", the following response parameters are included: </w:t>
      </w:r>
    </w:p>
    <w:p w:rsidR="00880CA8" w:rsidRDefault="00880CA8">
      <w:pPr>
        <w:spacing w:before="0" w:beforeAutospacing="0" w:after="0" w:afterAutospacing="0"/>
        <w:divId w:val="23139594"/>
        <w:rPr>
          <w:rFonts w:ascii="Verdana" w:eastAsia="Times New Roman" w:hAnsi="Verdana"/>
          <w:color w:val="000000"/>
          <w:lang w:val="en"/>
        </w:rPr>
      </w:pPr>
      <w:proofErr w:type="spellStart"/>
      <w:r>
        <w:rPr>
          <w:rFonts w:ascii="Verdana" w:eastAsia="Times New Roman" w:hAnsi="Verdana"/>
          <w:color w:val="000000"/>
          <w:lang w:val="en"/>
        </w:rPr>
        <w:t>access_token</w:t>
      </w:r>
      <w:proofErr w:type="spellEnd"/>
    </w:p>
    <w:p w:rsidR="00880CA8" w:rsidRDefault="00880CA8">
      <w:pPr>
        <w:spacing w:before="0" w:beforeAutospacing="0" w:after="0" w:afterAutospacing="0"/>
        <w:ind w:left="720"/>
        <w:divId w:val="2313959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Access Token </w:t>
      </w:r>
    </w:p>
    <w:p w:rsidR="00880CA8" w:rsidRDefault="00880CA8">
      <w:pPr>
        <w:spacing w:before="0" w:beforeAutospacing="0" w:after="0" w:afterAutospacing="0"/>
        <w:divId w:val="23139594"/>
        <w:rPr>
          <w:rFonts w:ascii="Verdana" w:eastAsia="Times New Roman" w:hAnsi="Verdana"/>
          <w:color w:val="000000"/>
          <w:lang w:val="en"/>
        </w:rPr>
      </w:pPr>
      <w:proofErr w:type="spellStart"/>
      <w:r>
        <w:rPr>
          <w:rFonts w:ascii="Verdana" w:eastAsia="Times New Roman" w:hAnsi="Verdana"/>
          <w:color w:val="000000"/>
          <w:lang w:val="en"/>
        </w:rPr>
        <w:t>token_type</w:t>
      </w:r>
      <w:proofErr w:type="spellEnd"/>
    </w:p>
    <w:p w:rsidR="00880CA8" w:rsidRDefault="00880CA8">
      <w:pPr>
        <w:spacing w:before="0" w:beforeAutospacing="0" w:after="0" w:afterAutospacing="0"/>
        <w:ind w:left="720"/>
        <w:divId w:val="2313959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This specification only supports the </w:t>
      </w:r>
      <w:hyperlink w:anchor="OAuth.2.0.Bearer" w:history="1">
        <w:r>
          <w:rPr>
            <w:rStyle w:val="Hyperlink"/>
            <w:rFonts w:ascii="Verdana" w:eastAsia="Times New Roman" w:hAnsi="Verdana"/>
            <w:u w:val="none"/>
            <w:lang w:val="en"/>
          </w:rPr>
          <w:t>Bearer Token</w:t>
        </w:r>
        <w:r>
          <w:rPr>
            <w:rStyle w:val="Hyperlink"/>
            <w:rFonts w:ascii="Verdana" w:eastAsia="Times New Roman" w:hAnsi="Verdana"/>
            <w:vanish/>
            <w:u w:val="none"/>
            <w:lang w:val="en"/>
          </w:rPr>
          <w:t xml:space="preserve"> (Jones, M., Hardt, D., and D. Recordon, “OAuth 2.0 Protocol: Bearer Tokens,” September 2011.)</w:t>
        </w:r>
      </w:hyperlink>
      <w:r>
        <w:rPr>
          <w:rFonts w:ascii="Verdana" w:eastAsia="Times New Roman" w:hAnsi="Verdana"/>
          <w:color w:val="000000"/>
          <w:lang w:val="en"/>
        </w:rPr>
        <w:t xml:space="preserve"> [OAuth.2.0.Bearer] scheme. As such, this value MUST be set to "</w:t>
      </w:r>
      <w:r>
        <w:rPr>
          <w:rStyle w:val="HTMLTypewriter"/>
          <w:lang w:val="en"/>
        </w:rPr>
        <w:t>Bearer</w:t>
      </w:r>
      <w:r>
        <w:rPr>
          <w:rFonts w:ascii="Verdana" w:eastAsia="Times New Roman" w:hAnsi="Verdana"/>
          <w:color w:val="000000"/>
          <w:lang w:val="en"/>
        </w:rPr>
        <w:t xml:space="preserve">". </w:t>
      </w:r>
    </w:p>
    <w:p w:rsidR="00880CA8" w:rsidRDefault="00880CA8">
      <w:pPr>
        <w:spacing w:before="0" w:beforeAutospacing="0" w:after="0" w:afterAutospacing="0"/>
        <w:divId w:val="23139594"/>
        <w:rPr>
          <w:rFonts w:ascii="Verdana" w:eastAsia="Times New Roman" w:hAnsi="Verdana"/>
          <w:color w:val="000000"/>
          <w:lang w:val="en"/>
        </w:rPr>
      </w:pPr>
      <w:proofErr w:type="spellStart"/>
      <w:r>
        <w:rPr>
          <w:rFonts w:ascii="Verdana" w:eastAsia="Times New Roman" w:hAnsi="Verdana"/>
          <w:color w:val="000000"/>
          <w:lang w:val="en"/>
        </w:rPr>
        <w:t>expires_in</w:t>
      </w:r>
      <w:proofErr w:type="spellEnd"/>
    </w:p>
    <w:p w:rsidR="00880CA8" w:rsidRDefault="00880CA8">
      <w:pPr>
        <w:spacing w:before="0" w:beforeAutospacing="0" w:after="0" w:afterAutospacing="0"/>
        <w:ind w:left="720"/>
        <w:divId w:val="23139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lifetime in seconds of the Access Token.</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23139594"/>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rsidR="00880CA8" w:rsidRDefault="00880CA8">
      <w:pPr>
        <w:spacing w:before="0" w:beforeAutospacing="0" w:after="0" w:afterAutospacing="0"/>
        <w:ind w:left="720"/>
        <w:divId w:val="23139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scopes of the issued Access Token.</w:t>
      </w:r>
      <w:proofErr w:type="gramEnd"/>
      <w:r>
        <w:rPr>
          <w:rFonts w:ascii="Verdana" w:eastAsia="Times New Roman"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If the </w:t>
      </w:r>
      <w:proofErr w:type="spellStart"/>
      <w:r>
        <w:rPr>
          <w:rStyle w:val="HTMLTypewriter"/>
          <w:lang w:val="en"/>
        </w:rPr>
        <w:t>response_type</w:t>
      </w:r>
      <w:proofErr w:type="spellEnd"/>
      <w:r>
        <w:rPr>
          <w:rFonts w:ascii="Verdana" w:hAnsi="Verdana"/>
          <w:color w:val="000000"/>
          <w:lang w:val="en"/>
        </w:rPr>
        <w:t xml:space="preserve"> parameter in the Authorization Request includes the string value "</w:t>
      </w:r>
      <w:proofErr w:type="spellStart"/>
      <w:r>
        <w:rPr>
          <w:rFonts w:ascii="Verdana" w:hAnsi="Verdana"/>
          <w:color w:val="000000"/>
          <w:lang w:val="en"/>
        </w:rPr>
        <w:t>id_token</w:t>
      </w:r>
      <w:proofErr w:type="spellEnd"/>
      <w:r>
        <w:rPr>
          <w:rFonts w:ascii="Verdana" w:hAnsi="Verdana"/>
          <w:color w:val="000000"/>
          <w:lang w:val="en"/>
        </w:rPr>
        <w:t xml:space="preserve">", the following response parameters are returned: </w:t>
      </w:r>
    </w:p>
    <w:p w:rsidR="00880CA8" w:rsidRDefault="00880CA8">
      <w:pPr>
        <w:spacing w:before="0" w:beforeAutospacing="0" w:after="0" w:afterAutospacing="0"/>
        <w:divId w:val="650596427"/>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880CA8" w:rsidRDefault="00880CA8">
      <w:pPr>
        <w:spacing w:before="0" w:beforeAutospacing="0" w:after="0" w:afterAutospacing="0"/>
        <w:ind w:left="720"/>
        <w:divId w:val="65059642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ID Token of the for the authentication session.</w:t>
      </w:r>
      <w:proofErr w:type="gramEnd"/>
      <w:r>
        <w:rPr>
          <w:rFonts w:ascii="Verdana" w:eastAsia="Times New Roman"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response parameters MAY also be include: </w:t>
      </w:r>
    </w:p>
    <w:p w:rsidR="00880CA8" w:rsidRDefault="00880CA8">
      <w:pPr>
        <w:spacing w:before="0" w:beforeAutospacing="0" w:after="0" w:afterAutospacing="0"/>
        <w:divId w:val="1744722793"/>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rsidR="00880CA8" w:rsidRDefault="00880CA8">
      <w:pPr>
        <w:spacing w:before="0" w:beforeAutospacing="0" w:after="0" w:afterAutospacing="0"/>
        <w:ind w:left="720"/>
        <w:divId w:val="1744722793"/>
        <w:rPr>
          <w:rFonts w:ascii="Verdana" w:eastAsia="Times New Roman" w:hAnsi="Verdana"/>
          <w:color w:val="000000"/>
          <w:lang w:val="en"/>
        </w:rPr>
      </w:pPr>
      <w:proofErr w:type="gramStart"/>
      <w:r>
        <w:rPr>
          <w:rFonts w:ascii="Verdana" w:eastAsia="Times New Roman" w:hAnsi="Verdana"/>
          <w:color w:val="000000"/>
          <w:lang w:val="en"/>
        </w:rPr>
        <w:t xml:space="preserve">REQUIRED if the </w:t>
      </w:r>
      <w:r>
        <w:rPr>
          <w:rStyle w:val="HTMLTypewriter"/>
          <w:lang w:val="en"/>
        </w:rPr>
        <w:t>state</w:t>
      </w:r>
      <w:r>
        <w:rPr>
          <w:rFonts w:ascii="Verdana" w:eastAsia="Times New Roman" w:hAnsi="Verdana"/>
          <w:color w:val="000000"/>
          <w:lang w:val="en"/>
        </w:rPr>
        <w:t xml:space="preserve"> parameter is present in the Authorization Request.</w:t>
      </w:r>
      <w:proofErr w:type="gramEnd"/>
      <w:r>
        <w:rPr>
          <w:rFonts w:ascii="Verdana" w:eastAsia="Times New Roman" w:hAnsi="Verdana"/>
          <w:color w:val="000000"/>
          <w:lang w:val="en"/>
        </w:rPr>
        <w:t xml:space="preserve"> Set it to the exact value of the </w:t>
      </w:r>
      <w:r>
        <w:rPr>
          <w:rStyle w:val="HTMLTypewriter"/>
          <w:lang w:val="en"/>
        </w:rPr>
        <w:t>state</w:t>
      </w:r>
      <w:r>
        <w:rPr>
          <w:rFonts w:ascii="Verdana" w:eastAsia="Times New Roman" w:hAnsi="Verdana"/>
          <w:color w:val="000000"/>
          <w:lang w:val="en"/>
        </w:rPr>
        <w:t xml:space="preserve"> parameter received from the client.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No other parameter SHOULD be returned. </w:t>
      </w:r>
    </w:p>
    <w:p w:rsidR="00880CA8" w:rsidRDefault="00880CA8">
      <w:pPr>
        <w:pStyle w:val="NormalWeb"/>
        <w:divId w:val="648675978"/>
        <w:rPr>
          <w:rFonts w:ascii="Verdana" w:hAnsi="Verdana"/>
          <w:color w:val="000000"/>
          <w:lang w:val="en"/>
        </w:rPr>
      </w:pPr>
      <w:r>
        <w:rPr>
          <w:rFonts w:ascii="Verdana" w:hAnsi="Verdana"/>
          <w:color w:val="000000"/>
          <w:lang w:val="en"/>
        </w:rPr>
        <w:t xml:space="preserve">If the </w:t>
      </w:r>
      <w:proofErr w:type="spellStart"/>
      <w:r>
        <w:rPr>
          <w:rStyle w:val="HTMLTypewriter"/>
          <w:lang w:val="en"/>
        </w:rPr>
        <w:t>response_type</w:t>
      </w:r>
      <w:proofErr w:type="spellEnd"/>
      <w:r>
        <w:rPr>
          <w:rFonts w:ascii="Verdana" w:hAnsi="Verdana"/>
          <w:color w:val="000000"/>
          <w:lang w:val="en"/>
        </w:rPr>
        <w:t xml:space="preserve"> parameter in the Authorization Request includes the string value "token" or "</w:t>
      </w:r>
      <w:proofErr w:type="spellStart"/>
      <w:r>
        <w:rPr>
          <w:rFonts w:ascii="Verdana" w:hAnsi="Verdana"/>
          <w:color w:val="000000"/>
          <w:lang w:val="en"/>
        </w:rPr>
        <w:t>id_token</w:t>
      </w:r>
      <w:proofErr w:type="spellEnd"/>
      <w:r>
        <w:rPr>
          <w:rFonts w:ascii="Verdana" w:hAnsi="Verdana"/>
          <w:color w:val="000000"/>
          <w:lang w:val="en"/>
        </w:rPr>
        <w:t xml:space="preserve">", all response parameters MUST be added to the fragment component of the redirection URI. Otherwise, the response parameters are added to the query component of the redirection URI.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are some non-normative examples. Line wraps are for display purpose only: </w:t>
      </w:r>
    </w:p>
    <w:p w:rsidR="00880CA8" w:rsidRDefault="00880CA8">
      <w:pPr>
        <w:pStyle w:val="HTMLPreformatted"/>
        <w:divId w:val="14237679"/>
        <w:rPr>
          <w:lang w:val="en"/>
        </w:rPr>
      </w:pPr>
      <w:r>
        <w:rPr>
          <w:lang w:val="en"/>
        </w:rPr>
        <w:t>HTTP/1.1 302 Found</w:t>
      </w:r>
    </w:p>
    <w:p w:rsidR="00880CA8" w:rsidRDefault="00880CA8">
      <w:pPr>
        <w:pStyle w:val="HTMLPreformatted"/>
        <w:divId w:val="14237679"/>
        <w:rPr>
          <w:lang w:val="en"/>
        </w:rPr>
      </w:pPr>
      <w:r>
        <w:rPr>
          <w:lang w:val="en"/>
        </w:rPr>
        <w:t>Location: https://client.example.com/cb?</w:t>
      </w:r>
    </w:p>
    <w:p w:rsidR="00880CA8" w:rsidRDefault="00880CA8">
      <w:pPr>
        <w:pStyle w:val="HTMLPreformatted"/>
        <w:divId w:val="14237679"/>
        <w:rPr>
          <w:lang w:val="en"/>
        </w:rPr>
      </w:pPr>
      <w:proofErr w:type="gramStart"/>
      <w:r>
        <w:rPr>
          <w:lang w:val="en"/>
        </w:rPr>
        <w:t>code=</w:t>
      </w:r>
      <w:proofErr w:type="gramEnd"/>
      <w:r>
        <w:rPr>
          <w:lang w:val="en"/>
        </w:rPr>
        <w:t>Qcb0Orv1zh30vL1MPRsbm-diHiMwcLyZvn1arpZv-Jxf_11jnpEX3Tgfvk</w:t>
      </w:r>
    </w:p>
    <w:p w:rsidR="00880CA8" w:rsidRDefault="00880CA8">
      <w:pPr>
        <w:pStyle w:val="HTMLPreformatted"/>
        <w:divId w:val="14237679"/>
        <w:rPr>
          <w:lang w:val="en"/>
        </w:rPr>
      </w:pPr>
      <w:r>
        <w:rPr>
          <w:lang w:val="en"/>
        </w:rPr>
        <w:t>&amp;state=af0ifjsldkj</w:t>
      </w:r>
    </w:p>
    <w:p w:rsidR="00880CA8" w:rsidRDefault="00880CA8">
      <w:pPr>
        <w:pStyle w:val="HTMLPreformatted"/>
        <w:divId w:val="14237679"/>
        <w:rPr>
          <w:lang w:val="en"/>
        </w:rPr>
      </w:pPr>
    </w:p>
    <w:p w:rsidR="00880CA8" w:rsidRDefault="00880CA8">
      <w:pPr>
        <w:pStyle w:val="HTMLPreformatted"/>
        <w:divId w:val="14237679"/>
        <w:rPr>
          <w:lang w:val="en"/>
        </w:rPr>
      </w:pPr>
      <w:r>
        <w:rPr>
          <w:lang w:val="en"/>
        </w:rPr>
        <w:t>HTTP/1.1 302 Found</w:t>
      </w:r>
    </w:p>
    <w:p w:rsidR="00880CA8" w:rsidRDefault="00880CA8">
      <w:pPr>
        <w:pStyle w:val="HTMLPreformatted"/>
        <w:divId w:val="14237679"/>
        <w:rPr>
          <w:lang w:val="en"/>
        </w:rPr>
      </w:pPr>
      <w:r>
        <w:rPr>
          <w:lang w:val="en"/>
        </w:rPr>
        <w:t>Location: https://client.example.com/cb#</w:t>
      </w:r>
    </w:p>
    <w:p w:rsidR="00880CA8" w:rsidRDefault="00880CA8">
      <w:pPr>
        <w:pStyle w:val="HTMLPreformatted"/>
        <w:divId w:val="14237679"/>
        <w:rPr>
          <w:lang w:val="en"/>
        </w:rPr>
      </w:pPr>
      <w:proofErr w:type="gramStart"/>
      <w:r>
        <w:rPr>
          <w:lang w:val="en"/>
        </w:rPr>
        <w:t>token=</w:t>
      </w:r>
      <w:proofErr w:type="gramEnd"/>
      <w:r>
        <w:rPr>
          <w:lang w:val="en"/>
        </w:rPr>
        <w:t>jHkWEdUXMU1BwAsC4vtUsZwnNvTIxEl0z9K3vx5KF0Y</w:t>
      </w:r>
    </w:p>
    <w:p w:rsidR="00880CA8" w:rsidRDefault="00880CA8">
      <w:pPr>
        <w:pStyle w:val="HTMLPreformatted"/>
        <w:divId w:val="14237679"/>
        <w:rPr>
          <w:lang w:val="en"/>
        </w:rPr>
      </w:pPr>
      <w:r>
        <w:rPr>
          <w:lang w:val="en"/>
        </w:rPr>
        <w:t>&amp;</w:t>
      </w:r>
      <w:proofErr w:type="spellStart"/>
      <w:r>
        <w:rPr>
          <w:lang w:val="en"/>
        </w:rPr>
        <w:t>token_type</w:t>
      </w:r>
      <w:proofErr w:type="spellEnd"/>
      <w:r>
        <w:rPr>
          <w:lang w:val="en"/>
        </w:rPr>
        <w:t>=Bearer</w:t>
      </w:r>
    </w:p>
    <w:p w:rsidR="00880CA8" w:rsidRDefault="00880CA8">
      <w:pPr>
        <w:pStyle w:val="HTMLPreformatted"/>
        <w:divId w:val="14237679"/>
        <w:rPr>
          <w:lang w:val="en"/>
        </w:rPr>
      </w:pPr>
      <w:r>
        <w:rPr>
          <w:lang w:val="en"/>
        </w:rPr>
        <w:t>&amp;state=af0ifjsldkj</w:t>
      </w:r>
    </w:p>
    <w:p w:rsidR="00880CA8" w:rsidRDefault="00880CA8">
      <w:pPr>
        <w:pStyle w:val="HTMLPreformatted"/>
        <w:divId w:val="14237679"/>
        <w:rPr>
          <w:lang w:val="en"/>
        </w:rPr>
      </w:pPr>
    </w:p>
    <w:p w:rsidR="00880CA8" w:rsidRDefault="00880CA8">
      <w:pPr>
        <w:pStyle w:val="HTMLPreformatted"/>
        <w:divId w:val="14237679"/>
        <w:rPr>
          <w:lang w:val="en"/>
        </w:rPr>
      </w:pPr>
      <w:r>
        <w:rPr>
          <w:lang w:val="en"/>
        </w:rPr>
        <w:t>HTTP/1.1 302 Found</w:t>
      </w:r>
    </w:p>
    <w:p w:rsidR="00880CA8" w:rsidRDefault="00880CA8">
      <w:pPr>
        <w:pStyle w:val="HTMLPreformatted"/>
        <w:divId w:val="14237679"/>
        <w:rPr>
          <w:lang w:val="en"/>
        </w:rPr>
      </w:pPr>
      <w:r>
        <w:rPr>
          <w:lang w:val="en"/>
        </w:rPr>
        <w:t>Location: https://client.example.com/cb#</w:t>
      </w:r>
    </w:p>
    <w:p w:rsidR="00880CA8" w:rsidRDefault="00880CA8">
      <w:pPr>
        <w:pStyle w:val="HTMLPreformatted"/>
        <w:divId w:val="14237679"/>
        <w:rPr>
          <w:lang w:val="en"/>
        </w:rPr>
      </w:pPr>
      <w:proofErr w:type="gramStart"/>
      <w:r>
        <w:rPr>
          <w:lang w:val="en"/>
        </w:rPr>
        <w:t>code=</w:t>
      </w:r>
      <w:proofErr w:type="gramEnd"/>
      <w:r>
        <w:rPr>
          <w:lang w:val="en"/>
        </w:rPr>
        <w:t>Qcb0Orv1zh30vL1MPRsbm-diHiMwcLyZvn1arpZv-Jxf_11jnpEX3Tgfvk</w:t>
      </w:r>
    </w:p>
    <w:p w:rsidR="00880CA8" w:rsidRDefault="00880CA8">
      <w:pPr>
        <w:pStyle w:val="HTMLPreformatted"/>
        <w:divId w:val="14237679"/>
        <w:rPr>
          <w:lang w:val="en"/>
        </w:rPr>
      </w:pPr>
      <w:r>
        <w:rPr>
          <w:lang w:val="en"/>
        </w:rPr>
        <w:t>&amp;token=jHkWEdUXMU1BwAsC4vtUsZwnNvTIxEl0z9K3vx5KF0Y</w:t>
      </w:r>
    </w:p>
    <w:p w:rsidR="00880CA8" w:rsidRDefault="00880CA8">
      <w:pPr>
        <w:pStyle w:val="HTMLPreformatted"/>
        <w:divId w:val="14237679"/>
        <w:rPr>
          <w:lang w:val="en"/>
        </w:rPr>
      </w:pPr>
      <w:r>
        <w:rPr>
          <w:lang w:val="en"/>
        </w:rPr>
        <w:t>&amp;</w:t>
      </w:r>
      <w:proofErr w:type="spellStart"/>
      <w:r>
        <w:rPr>
          <w:lang w:val="en"/>
        </w:rPr>
        <w:t>token_type</w:t>
      </w:r>
      <w:proofErr w:type="spellEnd"/>
      <w:r>
        <w:rPr>
          <w:lang w:val="en"/>
        </w:rPr>
        <w:t>=Bearer</w:t>
      </w:r>
    </w:p>
    <w:p w:rsidR="00880CA8" w:rsidRDefault="00880CA8">
      <w:pPr>
        <w:pStyle w:val="HTMLPreformatted"/>
        <w:divId w:val="14237679"/>
        <w:rPr>
          <w:lang w:val="en"/>
        </w:rPr>
      </w:pPr>
      <w:r>
        <w:rPr>
          <w:lang w:val="en"/>
        </w:rPr>
        <w:t>&amp;state=af0ifjsldkj</w:t>
      </w:r>
    </w:p>
    <w:p w:rsidR="00880CA8" w:rsidRDefault="00880CA8">
      <w:pPr>
        <w:pStyle w:val="HTMLPreformatted"/>
        <w:divId w:val="14237679"/>
        <w:rPr>
          <w:lang w:val="en"/>
        </w:rPr>
      </w:pPr>
    </w:p>
    <w:p w:rsidR="00880CA8" w:rsidRDefault="00880CA8">
      <w:pPr>
        <w:pStyle w:val="HTMLPreformatted"/>
        <w:divId w:val="14237679"/>
        <w:rPr>
          <w:lang w:val="en"/>
        </w:rPr>
      </w:pPr>
      <w:r>
        <w:rPr>
          <w:lang w:val="en"/>
        </w:rPr>
        <w:t>HTTP/1.1 302 Found</w:t>
      </w:r>
    </w:p>
    <w:p w:rsidR="00880CA8" w:rsidRDefault="00880CA8">
      <w:pPr>
        <w:pStyle w:val="HTMLPreformatted"/>
        <w:divId w:val="14237679"/>
        <w:rPr>
          <w:lang w:val="en"/>
        </w:rPr>
      </w:pPr>
      <w:r>
        <w:rPr>
          <w:lang w:val="en"/>
        </w:rPr>
        <w:t>Location: https://client.example.com/cb#</w:t>
      </w:r>
    </w:p>
    <w:p w:rsidR="00880CA8" w:rsidRDefault="00880CA8">
      <w:pPr>
        <w:pStyle w:val="HTMLPreformatted"/>
        <w:divId w:val="14237679"/>
        <w:rPr>
          <w:lang w:val="en"/>
        </w:rPr>
      </w:pPr>
      <w:proofErr w:type="gramStart"/>
      <w:r>
        <w:rPr>
          <w:lang w:val="en"/>
        </w:rPr>
        <w:t>code=</w:t>
      </w:r>
      <w:proofErr w:type="gramEnd"/>
      <w:r>
        <w:rPr>
          <w:lang w:val="en"/>
        </w:rPr>
        <w:t>Qcb0Orv1zh30vL1MPRsbm-diHiMwcLyZvn1arpZv-Jxf_11jnpEX3Tgfvk</w:t>
      </w:r>
    </w:p>
    <w:p w:rsidR="00880CA8" w:rsidRDefault="00880CA8">
      <w:pPr>
        <w:pStyle w:val="HTMLPreformatted"/>
        <w:divId w:val="14237679"/>
        <w:rPr>
          <w:lang w:val="en"/>
        </w:rPr>
      </w:pPr>
      <w:r>
        <w:rPr>
          <w:lang w:val="en"/>
        </w:rPr>
        <w:t>&amp;token=jHkWEdUXMU1BwAsC4vtUsZwnNvTIxEl0z9K3vx5KF0Y</w:t>
      </w:r>
    </w:p>
    <w:p w:rsidR="00880CA8" w:rsidRDefault="00880CA8">
      <w:pPr>
        <w:pStyle w:val="HTMLPreformatted"/>
        <w:divId w:val="14237679"/>
        <w:rPr>
          <w:lang w:val="en"/>
        </w:rPr>
      </w:pPr>
      <w:r>
        <w:rPr>
          <w:lang w:val="en"/>
        </w:rPr>
        <w:t>&amp;</w:t>
      </w:r>
      <w:proofErr w:type="spellStart"/>
      <w:r>
        <w:rPr>
          <w:lang w:val="en"/>
        </w:rPr>
        <w:t>token_type</w:t>
      </w:r>
      <w:proofErr w:type="spellEnd"/>
      <w:r>
        <w:rPr>
          <w:lang w:val="en"/>
        </w:rPr>
        <w:t>=Bearer</w:t>
      </w:r>
    </w:p>
    <w:p w:rsidR="00880CA8" w:rsidRDefault="00880CA8">
      <w:pPr>
        <w:pStyle w:val="HTMLPreformatted"/>
        <w:divId w:val="14237679"/>
        <w:rPr>
          <w:lang w:val="en"/>
        </w:rPr>
      </w:pPr>
      <w:r>
        <w:rPr>
          <w:lang w:val="en"/>
        </w:rPr>
        <w:t>&amp;id_token=eyJ0eXAiOiJKV1QiLCJhbGciOiJIUzI1NiJ9.eyJpc3MiOiJodHRwOlwvXC9zZ</w:t>
      </w:r>
    </w:p>
    <w:p w:rsidR="00880CA8" w:rsidRDefault="00880CA8">
      <w:pPr>
        <w:pStyle w:val="HTMLPreformatted"/>
        <w:divId w:val="14237679"/>
        <w:rPr>
          <w:lang w:val="en"/>
        </w:rPr>
      </w:pPr>
      <w:r>
        <w:rPr>
          <w:lang w:val="en"/>
        </w:rPr>
        <w:t>XJ2ZXIuZXhhbXBsZS5jb20iLCJ1c2VyX2lkIjoiMjQ4Mjg5NzYxMDAxIiwiYXVkIjoiaHR0c</w:t>
      </w:r>
    </w:p>
    <w:p w:rsidR="00880CA8" w:rsidRDefault="00880CA8">
      <w:pPr>
        <w:pStyle w:val="HTMLPreformatted"/>
        <w:divId w:val="14237679"/>
        <w:rPr>
          <w:lang w:val="en"/>
        </w:rPr>
      </w:pPr>
      <w:r>
        <w:rPr>
          <w:lang w:val="en"/>
        </w:rPr>
        <w:t>DpcL1wvY2xpZW50LmV4YW1wbGUuY29tIiwiZXhwIjoxMzExMjgxOTcwfQ.eDesUD0vzDH3T1</w:t>
      </w:r>
    </w:p>
    <w:p w:rsidR="00880CA8" w:rsidRDefault="00880CA8">
      <w:pPr>
        <w:pStyle w:val="HTMLPreformatted"/>
        <w:divId w:val="14237679"/>
        <w:rPr>
          <w:lang w:val="en"/>
        </w:rPr>
      </w:pPr>
      <w:r>
        <w:rPr>
          <w:lang w:val="en"/>
        </w:rPr>
        <w:t>G3liaTNOrfaeWYjuRCEPNXVtaazNQ</w:t>
      </w:r>
    </w:p>
    <w:p w:rsidR="00880CA8" w:rsidRDefault="00880CA8">
      <w:pPr>
        <w:pStyle w:val="HTMLPreformatted"/>
        <w:divId w:val="14237679"/>
        <w:rPr>
          <w:lang w:val="en"/>
        </w:rPr>
      </w:pPr>
      <w:r>
        <w:rPr>
          <w:lang w:val="en"/>
        </w:rPr>
        <w:t>&amp;state=af0ifjsldkj</w:t>
      </w:r>
    </w:p>
    <w:p w:rsidR="00880CA8" w:rsidRDefault="00880CA8">
      <w:pPr>
        <w:spacing w:before="0" w:beforeAutospacing="0" w:after="0" w:afterAutospacing="0"/>
        <w:divId w:val="648675978"/>
        <w:rPr>
          <w:rFonts w:ascii="Verdana" w:eastAsia="Times New Roman" w:hAnsi="Verdana"/>
          <w:color w:val="000000"/>
          <w:lang w:val="en"/>
        </w:rPr>
      </w:pPr>
      <w:bookmarkStart w:id="70" w:name="authz_error"/>
      <w:bookmarkEnd w:id="70"/>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71" w:name="rfc.section.4.3.4.2"/>
      <w:bookmarkEnd w:id="71"/>
      <w:r>
        <w:rPr>
          <w:rFonts w:eastAsia="Times New Roman"/>
          <w:lang w:val="en"/>
        </w:rPr>
        <w:t>4.3.4.2.</w:t>
      </w:r>
      <w:proofErr w:type="gramStart"/>
      <w:r>
        <w:rPr>
          <w:rFonts w:eastAsia="Times New Roman"/>
          <w:lang w:val="en"/>
        </w:rPr>
        <w:t>  End</w:t>
      </w:r>
      <w:proofErr w:type="gramEnd"/>
      <w:r>
        <w:rPr>
          <w:rFonts w:eastAsia="Times New Roman"/>
          <w:lang w:val="en"/>
        </w:rPr>
        <w:t>-User Denies Authorization or Invalid Request</w:t>
      </w:r>
    </w:p>
    <w:p w:rsidR="00880CA8" w:rsidRDefault="00880CA8">
      <w:pPr>
        <w:pStyle w:val="NormalWeb"/>
        <w:divId w:val="648675978"/>
        <w:rPr>
          <w:rFonts w:ascii="Verdana" w:hAnsi="Verdana"/>
          <w:color w:val="000000"/>
          <w:lang w:val="en"/>
        </w:rPr>
      </w:pPr>
      <w:r>
        <w:rPr>
          <w:rFonts w:ascii="Verdana" w:hAnsi="Verdana"/>
          <w:color w:val="000000"/>
          <w:lang w:val="en"/>
        </w:rPr>
        <w:t xml:space="preserve">If the user denies the authorization or the user authentication fails, the authorization server MUST return the negative authorization response as defined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The authorization server returns the client to the redirection URI specified in the authorization request with the appropriate error parameters. No other parameters SHOULD be returned.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error response parameters are the following: </w:t>
      </w:r>
    </w:p>
    <w:p w:rsidR="00880CA8" w:rsidRDefault="00880CA8">
      <w:pPr>
        <w:spacing w:before="0" w:beforeAutospacing="0" w:after="0" w:afterAutospacing="0"/>
        <w:divId w:val="1975023638"/>
        <w:rPr>
          <w:rFonts w:ascii="Verdana" w:eastAsia="Times New Roman" w:hAnsi="Verdana"/>
          <w:color w:val="000000"/>
          <w:lang w:val="en"/>
        </w:rPr>
      </w:pPr>
      <w:proofErr w:type="gramStart"/>
      <w:r>
        <w:rPr>
          <w:rFonts w:ascii="Verdana" w:eastAsia="Times New Roman" w:hAnsi="Verdana"/>
          <w:color w:val="000000"/>
          <w:lang w:val="en"/>
        </w:rPr>
        <w:t>error</w:t>
      </w:r>
      <w:proofErr w:type="gramEnd"/>
    </w:p>
    <w:p w:rsidR="00880CA8" w:rsidRDefault="00880CA8">
      <w:pPr>
        <w:spacing w:before="0" w:beforeAutospacing="0" w:after="0" w:afterAutospacing="0"/>
        <w:ind w:left="720"/>
        <w:divId w:val="1975023638"/>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error code.</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1975023638"/>
        <w:rPr>
          <w:rFonts w:ascii="Verdana" w:eastAsia="Times New Roman" w:hAnsi="Verdana"/>
          <w:color w:val="000000"/>
          <w:lang w:val="en"/>
        </w:rPr>
      </w:pPr>
      <w:proofErr w:type="spellStart"/>
      <w:r>
        <w:rPr>
          <w:rFonts w:ascii="Verdana" w:eastAsia="Times New Roman" w:hAnsi="Verdana"/>
          <w:color w:val="000000"/>
          <w:lang w:val="en"/>
        </w:rPr>
        <w:t>error_description</w:t>
      </w:r>
      <w:proofErr w:type="spellEnd"/>
    </w:p>
    <w:p w:rsidR="00880CA8" w:rsidRDefault="00880CA8">
      <w:pPr>
        <w:spacing w:before="0" w:beforeAutospacing="0" w:after="0" w:afterAutospacing="0"/>
        <w:ind w:left="720"/>
        <w:divId w:val="197502363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 human-readable UTF-8 encoded text description of the error. </w:t>
      </w:r>
    </w:p>
    <w:p w:rsidR="00880CA8" w:rsidRDefault="00880CA8">
      <w:pPr>
        <w:spacing w:before="0" w:beforeAutospacing="0" w:after="0" w:afterAutospacing="0"/>
        <w:divId w:val="1975023638"/>
        <w:rPr>
          <w:rFonts w:ascii="Verdana" w:eastAsia="Times New Roman" w:hAnsi="Verdana"/>
          <w:color w:val="000000"/>
          <w:lang w:val="en"/>
        </w:rPr>
      </w:pPr>
      <w:proofErr w:type="spellStart"/>
      <w:r>
        <w:rPr>
          <w:rFonts w:ascii="Verdana" w:eastAsia="Times New Roman" w:hAnsi="Verdana"/>
          <w:color w:val="000000"/>
          <w:lang w:val="en"/>
        </w:rPr>
        <w:t>error_uri</w:t>
      </w:r>
      <w:proofErr w:type="spellEnd"/>
    </w:p>
    <w:p w:rsidR="00880CA8" w:rsidRDefault="00880CA8">
      <w:pPr>
        <w:spacing w:before="0" w:beforeAutospacing="0" w:after="0" w:afterAutospacing="0"/>
        <w:ind w:left="720"/>
        <w:divId w:val="197502363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 URI to a web page that includes additional information about the error.</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1975023638"/>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rsidR="00880CA8" w:rsidRDefault="00880CA8">
      <w:pPr>
        <w:spacing w:before="0" w:beforeAutospacing="0" w:after="0" w:afterAutospacing="0"/>
        <w:ind w:left="720"/>
        <w:divId w:val="1975023638"/>
        <w:rPr>
          <w:rFonts w:ascii="Verdana" w:eastAsia="Times New Roman" w:hAnsi="Verdana"/>
          <w:color w:val="000000"/>
          <w:lang w:val="en"/>
        </w:rPr>
      </w:pPr>
      <w:proofErr w:type="gramStart"/>
      <w:r>
        <w:rPr>
          <w:rFonts w:ascii="Verdana" w:eastAsia="Times New Roman" w:hAnsi="Verdana"/>
          <w:color w:val="000000"/>
          <w:lang w:val="en"/>
        </w:rPr>
        <w:t xml:space="preserve">REQUIRED if the Authorization Request included the </w:t>
      </w:r>
      <w:r>
        <w:rPr>
          <w:rStyle w:val="HTMLTypewriter"/>
          <w:lang w:val="en"/>
        </w:rPr>
        <w:t>state</w:t>
      </w:r>
      <w:r>
        <w:rPr>
          <w:rFonts w:ascii="Verdana" w:eastAsia="Times New Roman" w:hAnsi="Verdana"/>
          <w:color w:val="000000"/>
          <w:lang w:val="en"/>
        </w:rPr>
        <w:t xml:space="preserve"> parameter.</w:t>
      </w:r>
      <w:proofErr w:type="gramEnd"/>
      <w:r>
        <w:rPr>
          <w:rFonts w:ascii="Verdana" w:eastAsia="Times New Roman" w:hAnsi="Verdana"/>
          <w:color w:val="000000"/>
          <w:lang w:val="en"/>
        </w:rPr>
        <w:t xml:space="preserve"> Set to the exact value received from the client.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If the </w:t>
      </w:r>
      <w:proofErr w:type="spellStart"/>
      <w:r>
        <w:rPr>
          <w:rStyle w:val="HTMLTypewriter"/>
          <w:lang w:val="en"/>
        </w:rPr>
        <w:t>response_type</w:t>
      </w:r>
      <w:proofErr w:type="spellEnd"/>
      <w:r>
        <w:rPr>
          <w:rFonts w:ascii="Verdana" w:hAnsi="Verdana"/>
          <w:color w:val="000000"/>
          <w:lang w:val="en"/>
        </w:rPr>
        <w:t xml:space="preserve"> parameter in the Authorization Request includes the string value "token" or "</w:t>
      </w:r>
      <w:proofErr w:type="spellStart"/>
      <w:r>
        <w:rPr>
          <w:rFonts w:ascii="Verdana" w:hAnsi="Verdana"/>
          <w:color w:val="000000"/>
          <w:lang w:val="en"/>
        </w:rPr>
        <w:t>id_token</w:t>
      </w:r>
      <w:proofErr w:type="spellEnd"/>
      <w:r>
        <w:rPr>
          <w:rFonts w:ascii="Verdana" w:hAnsi="Verdana"/>
          <w:color w:val="000000"/>
          <w:lang w:val="en"/>
        </w:rPr>
        <w:t xml:space="preserve">", all error response parameters SHOULD be added to the fragment component of the redirection URI. Otherwise, the response parameters are added to the query component of the redirection URI.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is a non-normative example. Line wraps after the second line is for the display purpose only: </w:t>
      </w:r>
    </w:p>
    <w:p w:rsidR="00880CA8" w:rsidRDefault="00880CA8">
      <w:pPr>
        <w:pStyle w:val="HTMLPreformatted"/>
        <w:divId w:val="484051979"/>
        <w:rPr>
          <w:lang w:val="en"/>
        </w:rPr>
      </w:pPr>
      <w:r>
        <w:rPr>
          <w:lang w:val="en"/>
        </w:rPr>
        <w:t>HTTP/1.1 302 Found</w:t>
      </w:r>
    </w:p>
    <w:p w:rsidR="00880CA8" w:rsidRDefault="00880CA8">
      <w:pPr>
        <w:pStyle w:val="HTMLPreformatted"/>
        <w:divId w:val="484051979"/>
        <w:rPr>
          <w:lang w:val="en"/>
        </w:rPr>
      </w:pPr>
      <w:r>
        <w:rPr>
          <w:lang w:val="en"/>
        </w:rPr>
        <w:t>Location: https://client.example.com/cb?</w:t>
      </w:r>
    </w:p>
    <w:p w:rsidR="00880CA8" w:rsidRDefault="00880CA8">
      <w:pPr>
        <w:pStyle w:val="HTMLPreformatted"/>
        <w:divId w:val="484051979"/>
        <w:rPr>
          <w:lang w:val="en"/>
        </w:rPr>
      </w:pPr>
      <w:proofErr w:type="gramStart"/>
      <w:r>
        <w:rPr>
          <w:lang w:val="en"/>
        </w:rPr>
        <w:t>error=</w:t>
      </w:r>
      <w:proofErr w:type="spellStart"/>
      <w:proofErr w:type="gramEnd"/>
      <w:r>
        <w:rPr>
          <w:lang w:val="en"/>
        </w:rPr>
        <w:t>invalid_request</w:t>
      </w:r>
      <w:proofErr w:type="spellEnd"/>
    </w:p>
    <w:p w:rsidR="00880CA8" w:rsidRDefault="00880CA8">
      <w:pPr>
        <w:pStyle w:val="HTMLPreformatted"/>
        <w:divId w:val="484051979"/>
        <w:rPr>
          <w:lang w:val="en"/>
        </w:rPr>
      </w:pPr>
      <w:r>
        <w:rPr>
          <w:lang w:val="en"/>
        </w:rPr>
        <w:t>&amp;error_description=the%20request%20is%20not%20valid%20or%20malformed</w:t>
      </w:r>
    </w:p>
    <w:p w:rsidR="00880CA8" w:rsidRDefault="00880CA8">
      <w:pPr>
        <w:pStyle w:val="HTMLPreformatted"/>
        <w:divId w:val="484051979"/>
        <w:rPr>
          <w:lang w:val="en"/>
        </w:rPr>
      </w:pPr>
      <w:r>
        <w:rPr>
          <w:lang w:val="en"/>
        </w:rPr>
        <w:t>&amp;state=af0ifjsldkj</w:t>
      </w:r>
    </w:p>
    <w:p w:rsidR="00880CA8" w:rsidRDefault="00880CA8">
      <w:pPr>
        <w:spacing w:before="0" w:beforeAutospacing="0" w:after="0" w:afterAutospacing="0"/>
        <w:divId w:val="648675978"/>
        <w:rPr>
          <w:rFonts w:ascii="Verdana" w:eastAsia="Times New Roman" w:hAnsi="Verdana"/>
          <w:color w:val="000000"/>
          <w:lang w:val="en"/>
        </w:rPr>
      </w:pPr>
      <w:bookmarkStart w:id="72" w:name="token_ep"/>
      <w:bookmarkEnd w:id="72"/>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73" w:name="rfc.section.5"/>
      <w:bookmarkEnd w:id="73"/>
      <w:r>
        <w:rPr>
          <w:rFonts w:eastAsia="Times New Roman"/>
          <w:lang w:val="en"/>
        </w:rPr>
        <w:t>5.  Token Endpoint</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Token endpoint handles requests for retrieving and refreshing access tokens. </w:t>
      </w:r>
    </w:p>
    <w:p w:rsidR="00880CA8" w:rsidRDefault="00880CA8">
      <w:pPr>
        <w:pStyle w:val="NormalWeb"/>
        <w:divId w:val="648675978"/>
        <w:rPr>
          <w:rFonts w:ascii="Verdana" w:hAnsi="Verdana"/>
          <w:color w:val="000000"/>
          <w:lang w:val="en"/>
        </w:rPr>
      </w:pPr>
      <w:r>
        <w:rPr>
          <w:rFonts w:ascii="Verdana" w:hAnsi="Verdana"/>
          <w:color w:val="000000"/>
          <w:lang w:val="en"/>
        </w:rPr>
        <w:t xml:space="preserve">Clients MUST use the </w:t>
      </w:r>
      <w:commentRangeStart w:id="74"/>
      <w:r>
        <w:rPr>
          <w:rFonts w:ascii="Verdana" w:hAnsi="Verdana"/>
          <w:color w:val="000000"/>
          <w:lang w:val="en"/>
        </w:rPr>
        <w:t xml:space="preserve">HTTP "POST" method to </w:t>
      </w:r>
      <w:commentRangeEnd w:id="74"/>
      <w:r w:rsidR="002D4440">
        <w:rPr>
          <w:rStyle w:val="CommentReference"/>
        </w:rPr>
        <w:commentReference w:id="74"/>
      </w:r>
      <w:r>
        <w:rPr>
          <w:rFonts w:ascii="Verdana" w:hAnsi="Verdana"/>
          <w:color w:val="000000"/>
          <w:lang w:val="en"/>
        </w:rPr>
        <w:t xml:space="preserve">make requests to the Token endpoint. Request parameters are added to the HTTP request entity-body using the </w:t>
      </w:r>
      <w:r>
        <w:rPr>
          <w:rStyle w:val="HTMLTypewriter"/>
          <w:lang w:val="en"/>
        </w:rPr>
        <w:t>application/x-www-form-</w:t>
      </w:r>
      <w:proofErr w:type="spellStart"/>
      <w:r>
        <w:rPr>
          <w:rStyle w:val="HTMLTypewriter"/>
          <w:lang w:val="en"/>
        </w:rPr>
        <w:t>urlencoded</w:t>
      </w:r>
      <w:proofErr w:type="spellEnd"/>
      <w:r>
        <w:rPr>
          <w:rFonts w:ascii="Verdana" w:hAnsi="Verdana"/>
          <w:color w:val="000000"/>
          <w:lang w:val="en"/>
        </w:rPr>
        <w:t xml:space="preserve"> format.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Clients MAY provide authentication parameters in the request to the Token endpoint as described in section 3.2 of </w:t>
      </w:r>
      <w:hyperlink w:anchor="OpenID.Messages" w:history="1">
        <w:r>
          <w:rPr>
            <w:rStyle w:val="Hyperlink"/>
            <w:rFonts w:ascii="Verdana" w:hAnsi="Verdana"/>
            <w:u w:val="none"/>
            <w:lang w:val="en"/>
          </w:rPr>
          <w:t>OpenID Connect Messages</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and section 3.2.1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support the use of the HTTP "POST" method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Token Endpoint.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require the use of a transport-layer security mechanism. The authorization server MUST support TLS 1.2 as described in </w:t>
      </w:r>
      <w:hyperlink w:anchor="RFC5246" w:history="1">
        <w:r>
          <w:rPr>
            <w:rStyle w:val="Hyperlink"/>
            <w:rFonts w:ascii="Verdana" w:hAnsi="Verdana"/>
            <w:u w:val="none"/>
            <w:lang w:val="en"/>
          </w:rPr>
          <w:t>RFC 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[RFC5246] and MAY support other transport-layer mechanisms with equivalent security.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All Token endpoint responses that contain tokens, secrets, or other sensitive information MUST include the following HTTP response header fields and values: </w:t>
      </w:r>
    </w:p>
    <w:p w:rsidR="00880CA8" w:rsidRDefault="00880CA8">
      <w:pPr>
        <w:spacing w:before="0" w:beforeAutospacing="0" w:after="0" w:afterAutospacing="0"/>
        <w:divId w:val="648675978"/>
        <w:rPr>
          <w:rFonts w:ascii="Verdana" w:eastAsia="Times New Roman" w:hAnsi="Verdana"/>
          <w:color w:val="000000"/>
          <w:lang w:val="en"/>
        </w:rPr>
      </w:pPr>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51" style="width:1064.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887"/>
        <w:gridCol w:w="1866"/>
      </w:tblGrid>
      <w:tr w:rsidR="00880CA8">
        <w:trPr>
          <w:divId w:val="64867597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880CA8" w:rsidRDefault="00880CA8">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880CA8" w:rsidRDefault="00880CA8">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880CA8">
        <w:trPr>
          <w:divId w:val="648675978"/>
          <w:jc w:val="center"/>
        </w:trPr>
        <w:tc>
          <w:tcPr>
            <w:tcW w:w="0" w:type="auto"/>
            <w:tcBorders>
              <w:top w:val="nil"/>
              <w:left w:val="nil"/>
              <w:bottom w:val="nil"/>
              <w:right w:val="nil"/>
            </w:tcBorders>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880CA8">
        <w:trPr>
          <w:divId w:val="648675978"/>
          <w:jc w:val="center"/>
        </w:trPr>
        <w:tc>
          <w:tcPr>
            <w:tcW w:w="0" w:type="auto"/>
            <w:tcBorders>
              <w:top w:val="nil"/>
              <w:left w:val="nil"/>
              <w:bottom w:val="nil"/>
              <w:right w:val="nil"/>
            </w:tcBorders>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rsidR="00880CA8" w:rsidRDefault="00880CA8">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2502"/>
      </w:tblGrid>
      <w:tr w:rsidR="00880CA8">
        <w:trPr>
          <w:divId w:val="648675978"/>
          <w:tblCellSpacing w:w="15" w:type="dxa"/>
          <w:jc w:val="center"/>
        </w:trPr>
        <w:tc>
          <w:tcPr>
            <w:tcW w:w="0" w:type="auto"/>
            <w:vAlign w:val="center"/>
            <w:hideMark/>
          </w:tcPr>
          <w:p w:rsidR="00880CA8" w:rsidRDefault="00880CA8">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HTTP Response Headers and Values </w:t>
            </w:r>
          </w:p>
        </w:tc>
      </w:tr>
    </w:tbl>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52" style="width:1064.4pt;height:.75pt" o:hrpct="800" o:hralign="center" o:hrstd="t" o:hrnoshade="t" o:hr="t" fillcolor="#ccc" stroked="f"/>
        </w:pict>
      </w:r>
    </w:p>
    <w:p w:rsidR="00880CA8" w:rsidRDefault="00880CA8">
      <w:pPr>
        <w:spacing w:before="0" w:beforeAutospacing="0" w:after="0" w:afterAutospacing="0"/>
        <w:divId w:val="648675978"/>
        <w:rPr>
          <w:rFonts w:ascii="Verdana" w:eastAsia="Times New Roman" w:hAnsi="Verdana"/>
          <w:color w:val="000000"/>
          <w:lang w:val="en"/>
        </w:rPr>
      </w:pPr>
      <w:bookmarkStart w:id="75" w:name="anchor8"/>
      <w:bookmarkEnd w:id="75"/>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76" w:name="rfc.section.5.1"/>
      <w:bookmarkEnd w:id="76"/>
      <w:r>
        <w:rPr>
          <w:rFonts w:eastAsia="Times New Roman"/>
          <w:lang w:val="en"/>
        </w:rPr>
        <w:t>5.1.</w:t>
      </w:r>
      <w:proofErr w:type="gramStart"/>
      <w:r>
        <w:rPr>
          <w:rFonts w:eastAsia="Times New Roman"/>
          <w:lang w:val="en"/>
        </w:rPr>
        <w:t>  Requesting</w:t>
      </w:r>
      <w:proofErr w:type="gramEnd"/>
      <w:r>
        <w:rPr>
          <w:rFonts w:eastAsia="Times New Roman"/>
          <w:lang w:val="en"/>
        </w:rPr>
        <w:t xml:space="preserve"> an Access Token</w:t>
      </w:r>
    </w:p>
    <w:p w:rsidR="00880CA8" w:rsidRDefault="00880CA8">
      <w:pPr>
        <w:pStyle w:val="NormalWeb"/>
        <w:divId w:val="648675978"/>
        <w:rPr>
          <w:rFonts w:ascii="Verdana" w:hAnsi="Verdana"/>
          <w:color w:val="000000"/>
          <w:lang w:val="en"/>
        </w:rPr>
      </w:pPr>
      <w:r>
        <w:rPr>
          <w:rFonts w:ascii="Verdana" w:hAnsi="Verdana"/>
          <w:color w:val="000000"/>
          <w:lang w:val="en"/>
        </w:rPr>
        <w:t xml:space="preserve">To retrieve an access token, a client MUST have an Authorization Code obtained via the method as described in </w:t>
      </w:r>
      <w:hyperlink w:anchor="code_flow" w:history="1">
        <w:r>
          <w:rPr>
            <w:rStyle w:val="Hyperlink"/>
            <w:rFonts w:ascii="Verdana" w:hAnsi="Verdana"/>
            <w:u w:val="none"/>
            <w:lang w:val="en"/>
          </w:rPr>
          <w:t>Authorization Code Flow</w:t>
        </w:r>
        <w:r>
          <w:rPr>
            <w:rStyle w:val="Hyperlink"/>
            <w:rFonts w:ascii="Verdana" w:hAnsi="Verdana"/>
            <w:vanish/>
            <w:u w:val="none"/>
            <w:lang w:val="en"/>
          </w:rPr>
          <w:t xml:space="preserve"> (Authorization Code Flow)</w:t>
        </w:r>
      </w:hyperlink>
      <w:r>
        <w:rPr>
          <w:rFonts w:ascii="Verdana" w:hAnsi="Verdana"/>
          <w:color w:val="000000"/>
          <w:lang w:val="en"/>
        </w:rPr>
        <w:t xml:space="preserve">. </w:t>
      </w:r>
    </w:p>
    <w:p w:rsidR="00880CA8" w:rsidRDefault="00880CA8">
      <w:pPr>
        <w:spacing w:before="0" w:beforeAutospacing="0" w:after="0" w:afterAutospacing="0"/>
        <w:divId w:val="648675978"/>
        <w:rPr>
          <w:rFonts w:ascii="Verdana" w:eastAsia="Times New Roman" w:hAnsi="Verdana"/>
          <w:color w:val="000000"/>
          <w:lang w:val="en"/>
        </w:rPr>
      </w:pPr>
      <w:bookmarkStart w:id="77" w:name="anchor9"/>
      <w:bookmarkEnd w:id="77"/>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78" w:name="rfc.section.5.1.1"/>
      <w:bookmarkEnd w:id="78"/>
      <w:r>
        <w:rPr>
          <w:rFonts w:eastAsia="Times New Roman"/>
          <w:lang w:val="en"/>
        </w:rPr>
        <w:t>5.1.1.</w:t>
      </w:r>
      <w:proofErr w:type="gramStart"/>
      <w:r>
        <w:rPr>
          <w:rFonts w:eastAsia="Times New Roman"/>
          <w:lang w:val="en"/>
        </w:rPr>
        <w:t>  Access</w:t>
      </w:r>
      <w:proofErr w:type="gramEnd"/>
      <w:r>
        <w:rPr>
          <w:rFonts w:eastAsia="Times New Roman"/>
          <w:lang w:val="en"/>
        </w:rPr>
        <w:t xml:space="preserve"> Token Request</w:t>
      </w:r>
    </w:p>
    <w:p w:rsidR="00880CA8" w:rsidRDefault="00880CA8">
      <w:pPr>
        <w:pStyle w:val="NormalWeb"/>
        <w:divId w:val="648675978"/>
        <w:rPr>
          <w:rFonts w:ascii="Verdana" w:hAnsi="Verdana"/>
          <w:color w:val="000000"/>
          <w:lang w:val="en"/>
        </w:rPr>
      </w:pPr>
      <w:r>
        <w:rPr>
          <w:rFonts w:ascii="Verdana" w:hAnsi="Verdana"/>
          <w:color w:val="000000"/>
          <w:lang w:val="en"/>
        </w:rPr>
        <w:t xml:space="preserve">To obtain an access token assertion, the client MUST send the following parameters via HTTPS POST to the Token endpoint using </w:t>
      </w:r>
      <w:r>
        <w:rPr>
          <w:rStyle w:val="HTMLTypewriter"/>
          <w:lang w:val="en"/>
        </w:rPr>
        <w:t>application/x-www-form-</w:t>
      </w:r>
      <w:proofErr w:type="spellStart"/>
      <w:r>
        <w:rPr>
          <w:rStyle w:val="HTMLTypewriter"/>
          <w:lang w:val="en"/>
        </w:rPr>
        <w:t>urlencoded</w:t>
      </w:r>
      <w:proofErr w:type="spellEnd"/>
      <w:r>
        <w:rPr>
          <w:rFonts w:ascii="Verdana" w:hAnsi="Verdana"/>
          <w:color w:val="000000"/>
          <w:lang w:val="en"/>
        </w:rPr>
        <w:t xml:space="preserve"> format in the HTTP request entity-body as specified in Section 4.1.3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880CA8" w:rsidRDefault="00880CA8">
      <w:pPr>
        <w:spacing w:before="0" w:beforeAutospacing="0" w:after="0" w:afterAutospacing="0"/>
        <w:divId w:val="2078625831"/>
        <w:rPr>
          <w:rFonts w:ascii="Verdana" w:eastAsia="Times New Roman" w:hAnsi="Verdana"/>
          <w:color w:val="000000"/>
          <w:lang w:val="en"/>
        </w:rPr>
      </w:pPr>
      <w:proofErr w:type="spellStart"/>
      <w:r>
        <w:rPr>
          <w:rFonts w:ascii="Verdana" w:eastAsia="Times New Roman" w:hAnsi="Verdana"/>
          <w:color w:val="000000"/>
          <w:lang w:val="en"/>
        </w:rPr>
        <w:t>grant_type</w:t>
      </w:r>
      <w:proofErr w:type="spellEnd"/>
    </w:p>
    <w:p w:rsidR="00880CA8" w:rsidRDefault="00880CA8">
      <w:pPr>
        <w:spacing w:before="0" w:beforeAutospacing="0" w:after="0" w:afterAutospacing="0"/>
        <w:ind w:left="720"/>
        <w:divId w:val="207862583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 string "</w:t>
      </w:r>
      <w:proofErr w:type="spellStart"/>
      <w:r>
        <w:rPr>
          <w:rStyle w:val="HTMLTypewriter"/>
          <w:lang w:val="en"/>
        </w:rPr>
        <w:t>authorization_code</w:t>
      </w:r>
      <w:proofErr w:type="spellEnd"/>
      <w:r>
        <w:rPr>
          <w:rFonts w:ascii="Verdana" w:eastAsia="Times New Roman" w:hAnsi="Verdana"/>
          <w:color w:val="000000"/>
          <w:lang w:val="en"/>
        </w:rPr>
        <w:t>".</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2078625831"/>
        <w:rPr>
          <w:rFonts w:ascii="Verdana" w:eastAsia="Times New Roman" w:hAnsi="Verdana"/>
          <w:color w:val="000000"/>
          <w:lang w:val="en"/>
        </w:rPr>
      </w:pPr>
      <w:proofErr w:type="gramStart"/>
      <w:r>
        <w:rPr>
          <w:rFonts w:ascii="Verdana" w:eastAsia="Times New Roman" w:hAnsi="Verdana"/>
          <w:color w:val="000000"/>
          <w:lang w:val="en"/>
        </w:rPr>
        <w:t>code</w:t>
      </w:r>
      <w:proofErr w:type="gramEnd"/>
    </w:p>
    <w:p w:rsidR="00880CA8" w:rsidRDefault="00880CA8">
      <w:pPr>
        <w:spacing w:before="0" w:beforeAutospacing="0" w:after="0" w:afterAutospacing="0"/>
        <w:ind w:left="720"/>
        <w:divId w:val="207862583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authorization code received from the authorization server. </w:t>
      </w:r>
    </w:p>
    <w:p w:rsidR="00880CA8" w:rsidRDefault="00880CA8">
      <w:pPr>
        <w:spacing w:before="0" w:beforeAutospacing="0" w:after="0" w:afterAutospacing="0"/>
        <w:divId w:val="2078625831"/>
        <w:rPr>
          <w:rFonts w:ascii="Verdana" w:eastAsia="Times New Roman" w:hAnsi="Verdana"/>
          <w:color w:val="000000"/>
          <w:lang w:val="en"/>
        </w:rPr>
      </w:pPr>
      <w:proofErr w:type="spellStart"/>
      <w:r>
        <w:rPr>
          <w:rFonts w:ascii="Verdana" w:eastAsia="Times New Roman" w:hAnsi="Verdana"/>
          <w:color w:val="000000"/>
          <w:lang w:val="en"/>
        </w:rPr>
        <w:t>redirect_uri</w:t>
      </w:r>
      <w:proofErr w:type="spellEnd"/>
    </w:p>
    <w:p w:rsidR="00880CA8" w:rsidRDefault="00880CA8">
      <w:pPr>
        <w:spacing w:before="0" w:beforeAutospacing="0" w:after="0" w:afterAutospacing="0"/>
        <w:ind w:left="720"/>
        <w:divId w:val="2078625831"/>
        <w:rPr>
          <w:rFonts w:ascii="Verdana" w:eastAsia="Times New Roman" w:hAnsi="Verdana"/>
          <w:color w:val="000000"/>
          <w:lang w:val="en"/>
        </w:rPr>
      </w:pPr>
      <w:r>
        <w:rPr>
          <w:rFonts w:ascii="Verdana" w:eastAsia="Times New Roman" w:hAnsi="Verdana"/>
          <w:color w:val="000000"/>
          <w:lang w:val="en"/>
        </w:rPr>
        <w:t xml:space="preserve">REQUIRED, if the </w:t>
      </w:r>
      <w:proofErr w:type="spellStart"/>
      <w:r>
        <w:rPr>
          <w:rStyle w:val="HTMLTypewriter"/>
          <w:lang w:val="en"/>
        </w:rPr>
        <w:t>redirect_uri</w:t>
      </w:r>
      <w:proofErr w:type="spellEnd"/>
      <w:r>
        <w:rPr>
          <w:rFonts w:ascii="Verdana" w:eastAsia="Times New Roman" w:hAnsi="Verdana"/>
          <w:color w:val="000000"/>
          <w:lang w:val="en"/>
        </w:rPr>
        <w:t xml:space="preserve"> parameter was included in the authorization request described in Section 4.1.1 of </w:t>
      </w:r>
      <w:hyperlink w:anchor="OAuth.2.0"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(Hammer-Lahav, E., Ed., Recordon, D., and D. Hardt, “OAuth 2.0 Authorization Protocol,” September 2011.)</w:t>
        </w:r>
      </w:hyperlink>
      <w:r>
        <w:rPr>
          <w:rFonts w:ascii="Verdana" w:eastAsia="Times New Roman" w:hAnsi="Verdana"/>
          <w:color w:val="000000"/>
          <w:lang w:val="en"/>
        </w:rPr>
        <w:t xml:space="preserve"> [OAuth.2.0], and their values MUST be identical. </w:t>
      </w:r>
    </w:p>
    <w:p w:rsidR="00880CA8" w:rsidRDefault="00880CA8">
      <w:pPr>
        <w:pStyle w:val="NormalWeb"/>
        <w:divId w:val="648675978"/>
        <w:rPr>
          <w:rFonts w:ascii="Verdana" w:hAnsi="Verdana"/>
          <w:color w:val="000000"/>
          <w:lang w:val="en"/>
        </w:rPr>
      </w:pPr>
      <w:r>
        <w:rPr>
          <w:rFonts w:ascii="Verdana" w:hAnsi="Verdana"/>
          <w:color w:val="000000"/>
          <w:lang w:val="en"/>
        </w:rPr>
        <w:t xml:space="preserve">If the client type is confidential or was issued client credentials (or assigned other authentication requirements), the client MUST authenticate with the authorization server as described in Section 3.2.1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client MAY authenticate by sending the </w:t>
      </w:r>
      <w:proofErr w:type="spellStart"/>
      <w:r>
        <w:rPr>
          <w:rStyle w:val="HTMLTypewriter"/>
          <w:lang w:val="en"/>
        </w:rPr>
        <w:t>client_id</w:t>
      </w:r>
      <w:proofErr w:type="spellEnd"/>
      <w:r>
        <w:rPr>
          <w:rFonts w:ascii="Verdana" w:hAnsi="Verdana"/>
          <w:color w:val="000000"/>
          <w:lang w:val="en"/>
        </w:rPr>
        <w:t xml:space="preserve"> and </w:t>
      </w:r>
      <w:proofErr w:type="spellStart"/>
      <w:r>
        <w:rPr>
          <w:rStyle w:val="HTMLTypewriter"/>
          <w:lang w:val="en"/>
        </w:rPr>
        <w:t>client_secret</w:t>
      </w:r>
      <w:proofErr w:type="spellEnd"/>
      <w:r>
        <w:rPr>
          <w:rFonts w:ascii="Verdana" w:hAnsi="Verdana"/>
          <w:color w:val="000000"/>
          <w:lang w:val="en"/>
        </w:rPr>
        <w:t xml:space="preserve"> using the HTTP Basic authentication scheme as defined in </w:t>
      </w:r>
      <w:hyperlink w:anchor="RFC2617" w:history="1">
        <w:r>
          <w:rPr>
            <w:rStyle w:val="Hyperlink"/>
            <w:rFonts w:ascii="Verdana" w:hAnsi="Verdana"/>
            <w:u w:val="none"/>
            <w:lang w:val="en"/>
          </w:rPr>
          <w:t>RFC2617</w:t>
        </w:r>
        <w:r>
          <w:rPr>
            <w:rStyle w:val="Hyperlink"/>
            <w:rFonts w:ascii="Verdana" w:hAnsi="Verdana"/>
            <w:vanish/>
            <w:u w:val="none"/>
            <w:lang w:val="en"/>
          </w:rPr>
          <w:t xml:space="preserve"> (Franks, J., Hallam-Baker, P., Hostetler, J., Lawrence, S., Leach, P., Luotonen, A., and L. Stewart, “HTTP Authentication: Basic and Digest Access Authentication,” June 1999.)</w:t>
        </w:r>
      </w:hyperlink>
      <w:r>
        <w:rPr>
          <w:rFonts w:ascii="Verdana" w:hAnsi="Verdana"/>
          <w:color w:val="000000"/>
          <w:lang w:val="en"/>
        </w:rPr>
        <w:t xml:space="preserve"> [RFC2617]. Alternatively, the client MAY send the following client credentials in the HTTP request-entity body: </w:t>
      </w:r>
    </w:p>
    <w:p w:rsidR="00880CA8" w:rsidRDefault="00880CA8">
      <w:pPr>
        <w:spacing w:before="0" w:beforeAutospacing="0" w:after="0" w:afterAutospacing="0"/>
        <w:divId w:val="973288909"/>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rsidR="00880CA8" w:rsidRDefault="00880CA8">
      <w:pPr>
        <w:spacing w:before="0" w:beforeAutospacing="0" w:after="0" w:afterAutospacing="0"/>
        <w:ind w:left="720"/>
        <w:divId w:val="97328890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client identifier of the client.</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973288909"/>
        <w:rPr>
          <w:rFonts w:ascii="Verdana" w:eastAsia="Times New Roman" w:hAnsi="Verdana"/>
          <w:color w:val="000000"/>
          <w:lang w:val="en"/>
        </w:rPr>
      </w:pPr>
      <w:proofErr w:type="spellStart"/>
      <w:r>
        <w:rPr>
          <w:rFonts w:ascii="Verdana" w:eastAsia="Times New Roman" w:hAnsi="Verdana"/>
          <w:color w:val="000000"/>
          <w:lang w:val="en"/>
        </w:rPr>
        <w:t>secret_type</w:t>
      </w:r>
      <w:proofErr w:type="spellEnd"/>
    </w:p>
    <w:p w:rsidR="00880CA8" w:rsidRDefault="00880CA8">
      <w:pPr>
        <w:spacing w:before="0" w:beforeAutospacing="0" w:after="0" w:afterAutospacing="0"/>
        <w:ind w:left="720"/>
        <w:divId w:val="973288909"/>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Specifies the client authentication type which determines how the </w:t>
      </w:r>
      <w:proofErr w:type="spellStart"/>
      <w:r>
        <w:rPr>
          <w:rStyle w:val="HTMLTypewriter"/>
          <w:lang w:val="en"/>
        </w:rPr>
        <w:t>client_secret</w:t>
      </w:r>
      <w:proofErr w:type="spellEnd"/>
      <w:r>
        <w:rPr>
          <w:rFonts w:ascii="Verdana" w:eastAsia="Times New Roman" w:hAnsi="Verdana"/>
          <w:color w:val="000000"/>
          <w:lang w:val="en"/>
        </w:rPr>
        <w:t xml:space="preserve"> parameter is interpreted. It can be one of "basic" or "JWT". The defaults value is "</w:t>
      </w:r>
      <w:r>
        <w:rPr>
          <w:rStyle w:val="HTMLTypewriter"/>
          <w:lang w:val="en"/>
        </w:rPr>
        <w:t>basic</w:t>
      </w:r>
      <w:r>
        <w:rPr>
          <w:rFonts w:ascii="Verdana" w:eastAsia="Times New Roman" w:hAnsi="Verdana"/>
          <w:color w:val="000000"/>
          <w:lang w:val="en"/>
        </w:rPr>
        <w:t xml:space="preserve">". If the value is "basic", the client is performing symmetric key authentication as specified in OAuth 2.0. If the value is "JWT", the client is performing asymmetric key authentication. </w:t>
      </w:r>
    </w:p>
    <w:p w:rsidR="00880CA8" w:rsidRDefault="00880CA8">
      <w:pPr>
        <w:spacing w:before="0" w:beforeAutospacing="0" w:after="0" w:afterAutospacing="0"/>
        <w:divId w:val="973288909"/>
        <w:rPr>
          <w:rFonts w:ascii="Verdana" w:eastAsia="Times New Roman" w:hAnsi="Verdana"/>
          <w:color w:val="000000"/>
          <w:lang w:val="en"/>
        </w:rPr>
      </w:pPr>
      <w:proofErr w:type="spellStart"/>
      <w:r>
        <w:rPr>
          <w:rFonts w:ascii="Verdana" w:eastAsia="Times New Roman" w:hAnsi="Verdana"/>
          <w:color w:val="000000"/>
          <w:lang w:val="en"/>
        </w:rPr>
        <w:t>client_secret</w:t>
      </w:r>
      <w:proofErr w:type="spellEnd"/>
    </w:p>
    <w:p w:rsidR="00880CA8" w:rsidRDefault="00880CA8">
      <w:pPr>
        <w:spacing w:before="0" w:beforeAutospacing="0" w:after="0" w:afterAutospacing="0"/>
        <w:ind w:left="720"/>
        <w:divId w:val="97328890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client secret.</w:t>
      </w:r>
      <w:proofErr w:type="gramEnd"/>
      <w:r>
        <w:rPr>
          <w:rFonts w:ascii="Verdana" w:eastAsia="Times New Roman" w:hAnsi="Verdana"/>
          <w:color w:val="000000"/>
          <w:lang w:val="en"/>
        </w:rPr>
        <w:t xml:space="preserve"> If the </w:t>
      </w:r>
      <w:proofErr w:type="spellStart"/>
      <w:r>
        <w:rPr>
          <w:rFonts w:ascii="Verdana" w:eastAsia="Times New Roman" w:hAnsi="Verdana"/>
          <w:color w:val="000000"/>
          <w:lang w:val="en"/>
        </w:rPr>
        <w:t>secret_type</w:t>
      </w:r>
      <w:proofErr w:type="spellEnd"/>
      <w:r>
        <w:rPr>
          <w:rFonts w:ascii="Verdana" w:eastAsia="Times New Roman" w:hAnsi="Verdana"/>
          <w:color w:val="000000"/>
          <w:lang w:val="en"/>
        </w:rPr>
        <w:t xml:space="preserve"> is "</w:t>
      </w:r>
      <w:r>
        <w:rPr>
          <w:rStyle w:val="HTMLTypewriter"/>
          <w:lang w:val="en"/>
        </w:rPr>
        <w:t>basic</w:t>
      </w:r>
      <w:r>
        <w:rPr>
          <w:rFonts w:ascii="Verdana" w:eastAsia="Times New Roman" w:hAnsi="Verdana"/>
          <w:color w:val="000000"/>
          <w:lang w:val="en"/>
        </w:rPr>
        <w:t>", the value is the pre-shared secret that was issued to the client during client registration. If the "</w:t>
      </w:r>
      <w:proofErr w:type="spellStart"/>
      <w:r>
        <w:rPr>
          <w:rStyle w:val="HTMLTypewriter"/>
          <w:lang w:val="en"/>
        </w:rPr>
        <w:t>secret_type</w:t>
      </w:r>
      <w:proofErr w:type="spellEnd"/>
      <w:r>
        <w:rPr>
          <w:rFonts w:ascii="Verdana" w:eastAsia="Times New Roman" w:hAnsi="Verdana"/>
          <w:color w:val="000000"/>
          <w:lang w:val="en"/>
        </w:rPr>
        <w:t xml:space="preserve">" is "JWT", the value is the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Balfanz, D., Bradley, J., Goland, Y., Panzer, J., Sakimura, N., and P. Tarjan, “JSON Web Signatures,” April 2011.)</w:t>
        </w:r>
      </w:hyperlink>
      <w:r>
        <w:rPr>
          <w:rFonts w:ascii="Verdana" w:eastAsia="Times New Roman" w:hAnsi="Verdana"/>
          <w:color w:val="000000"/>
          <w:lang w:val="en"/>
        </w:rPr>
        <w:t xml:space="preserve"> [JWS] signature of a JSON object containing one of the following claims: </w:t>
      </w:r>
    </w:p>
    <w:p w:rsidR="00880CA8" w:rsidRDefault="00880CA8">
      <w:pPr>
        <w:spacing w:before="0" w:beforeAutospacing="0" w:after="0" w:afterAutospacing="0"/>
        <w:ind w:left="720"/>
        <w:divId w:val="973288909"/>
        <w:rPr>
          <w:rFonts w:ascii="Verdana" w:eastAsia="Times New Roman" w:hAnsi="Verdana"/>
          <w:color w:val="000000"/>
          <w:lang w:val="en"/>
        </w:rPr>
      </w:pPr>
      <w:proofErr w:type="gramStart"/>
      <w:r>
        <w:rPr>
          <w:rFonts w:ascii="Verdana" w:eastAsia="Times New Roman" w:hAnsi="Verdana"/>
          <w:color w:val="000000"/>
          <w:lang w:val="en"/>
        </w:rPr>
        <w:t>code</w:t>
      </w:r>
      <w:proofErr w:type="gramEnd"/>
    </w:p>
    <w:p w:rsidR="00880CA8" w:rsidRDefault="00880CA8">
      <w:pPr>
        <w:spacing w:before="0" w:beforeAutospacing="0" w:after="0" w:afterAutospacing="0"/>
        <w:ind w:left="720"/>
        <w:divId w:val="97328890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authorization code that was issued by the authorization server.</w:t>
      </w:r>
      <w:proofErr w:type="gramEnd"/>
      <w:r>
        <w:rPr>
          <w:rFonts w:ascii="Verdana" w:eastAsia="Times New Roman" w:hAnsi="Verdana"/>
          <w:color w:val="000000"/>
          <w:lang w:val="en"/>
        </w:rPr>
        <w:t xml:space="preserve"> </w:t>
      </w:r>
    </w:p>
    <w:p w:rsidR="00880CA8" w:rsidRDefault="00880CA8">
      <w:pPr>
        <w:spacing w:before="0" w:beforeAutospacing="0" w:after="0" w:afterAutospacing="0"/>
        <w:ind w:left="720"/>
        <w:divId w:val="973288909"/>
        <w:rPr>
          <w:rFonts w:ascii="Verdana" w:eastAsia="Times New Roman" w:hAnsi="Verdana"/>
          <w:color w:val="000000"/>
          <w:lang w:val="en"/>
        </w:rPr>
      </w:pPr>
      <w:proofErr w:type="spellStart"/>
      <w:r>
        <w:rPr>
          <w:rFonts w:ascii="Verdana" w:eastAsia="Times New Roman" w:hAnsi="Verdana"/>
          <w:color w:val="000000"/>
          <w:lang w:val="en"/>
        </w:rPr>
        <w:t>refresh_token</w:t>
      </w:r>
      <w:proofErr w:type="spellEnd"/>
    </w:p>
    <w:p w:rsidR="00880CA8" w:rsidRDefault="00880CA8">
      <w:pPr>
        <w:spacing w:before="0" w:beforeAutospacing="0" w:after="0" w:afterAutospacing="0"/>
        <w:ind w:left="720"/>
        <w:divId w:val="97328890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refresh token that was issued.</w:t>
      </w:r>
      <w:proofErr w:type="gramEnd"/>
      <w:r>
        <w:rPr>
          <w:rFonts w:ascii="Verdana" w:eastAsia="Times New Roman"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support both forms of client authentication at the Token Endpoint.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is a non-normative example. Line wraps after line 4 are for display purpose only: </w:t>
      </w:r>
    </w:p>
    <w:p w:rsidR="00880CA8" w:rsidRDefault="00880CA8">
      <w:pPr>
        <w:pStyle w:val="HTMLPreformatted"/>
        <w:divId w:val="430706181"/>
        <w:rPr>
          <w:lang w:val="en"/>
        </w:rPr>
      </w:pPr>
      <w:r>
        <w:rPr>
          <w:lang w:val="en"/>
        </w:rPr>
        <w:t>POST /token HTTP/1.1</w:t>
      </w:r>
    </w:p>
    <w:p w:rsidR="00880CA8" w:rsidRDefault="00880CA8">
      <w:pPr>
        <w:pStyle w:val="HTMLPreformatted"/>
        <w:divId w:val="430706181"/>
        <w:rPr>
          <w:lang w:val="en"/>
        </w:rPr>
      </w:pPr>
      <w:r>
        <w:rPr>
          <w:lang w:val="en"/>
        </w:rPr>
        <w:t>Host: server.example.com</w:t>
      </w:r>
    </w:p>
    <w:p w:rsidR="00880CA8" w:rsidRDefault="00880CA8">
      <w:pPr>
        <w:pStyle w:val="HTMLPreformatted"/>
        <w:divId w:val="430706181"/>
        <w:rPr>
          <w:lang w:val="en"/>
        </w:rPr>
      </w:pPr>
      <w:r>
        <w:rPr>
          <w:lang w:val="en"/>
        </w:rPr>
        <w:t>Content-Type: application/x-www-form-</w:t>
      </w:r>
      <w:proofErr w:type="spellStart"/>
      <w:r>
        <w:rPr>
          <w:lang w:val="en"/>
        </w:rPr>
        <w:t>urlencoded</w:t>
      </w:r>
      <w:proofErr w:type="spellEnd"/>
    </w:p>
    <w:p w:rsidR="00880CA8" w:rsidRDefault="00880CA8">
      <w:pPr>
        <w:pStyle w:val="HTMLPreformatted"/>
        <w:divId w:val="430706181"/>
        <w:rPr>
          <w:lang w:val="en"/>
        </w:rPr>
      </w:pPr>
      <w:r>
        <w:rPr>
          <w:lang w:val="en"/>
        </w:rPr>
        <w:t>Authorization: Basic czZCaGRSa3F0MzpnWDFmQmF0M2JW</w:t>
      </w:r>
    </w:p>
    <w:p w:rsidR="00880CA8" w:rsidRDefault="00880CA8">
      <w:pPr>
        <w:pStyle w:val="HTMLPreformatted"/>
        <w:divId w:val="430706181"/>
        <w:rPr>
          <w:lang w:val="en"/>
        </w:rPr>
      </w:pPr>
      <w:r>
        <w:rPr>
          <w:lang w:val="en"/>
        </w:rPr>
        <w:t>Content-Type: application/</w:t>
      </w:r>
      <w:proofErr w:type="spellStart"/>
      <w:r>
        <w:rPr>
          <w:lang w:val="en"/>
        </w:rPr>
        <w:t>x-www-form-urlencoded</w:t>
      </w:r>
      <w:proofErr w:type="gramStart"/>
      <w:r>
        <w:rPr>
          <w:lang w:val="en"/>
        </w:rPr>
        <w:t>;charset</w:t>
      </w:r>
      <w:proofErr w:type="spellEnd"/>
      <w:proofErr w:type="gramEnd"/>
      <w:r>
        <w:rPr>
          <w:lang w:val="en"/>
        </w:rPr>
        <w:t>=UTF-8</w:t>
      </w:r>
    </w:p>
    <w:p w:rsidR="00880CA8" w:rsidRDefault="00880CA8">
      <w:pPr>
        <w:pStyle w:val="HTMLPreformatted"/>
        <w:divId w:val="430706181"/>
        <w:rPr>
          <w:lang w:val="en"/>
        </w:rPr>
      </w:pPr>
    </w:p>
    <w:p w:rsidR="00880CA8" w:rsidRDefault="00880CA8">
      <w:pPr>
        <w:pStyle w:val="HTMLPreformatted"/>
        <w:divId w:val="430706181"/>
        <w:rPr>
          <w:lang w:val="en"/>
        </w:rPr>
      </w:pPr>
      <w:proofErr w:type="spellStart"/>
      <w:r>
        <w:rPr>
          <w:lang w:val="en"/>
        </w:rPr>
        <w:t>grant_type</w:t>
      </w:r>
      <w:proofErr w:type="spellEnd"/>
      <w:r>
        <w:rPr>
          <w:lang w:val="en"/>
        </w:rPr>
        <w:t>=</w:t>
      </w:r>
      <w:proofErr w:type="spellStart"/>
      <w:r>
        <w:rPr>
          <w:lang w:val="en"/>
        </w:rPr>
        <w:t>authorization_code&amp;code</w:t>
      </w:r>
      <w:proofErr w:type="spellEnd"/>
      <w:r>
        <w:rPr>
          <w:lang w:val="en"/>
        </w:rPr>
        <w:t>=SplxlOBeZQQYbYS6WxSbIA</w:t>
      </w:r>
    </w:p>
    <w:p w:rsidR="00880CA8" w:rsidRDefault="00880CA8">
      <w:pPr>
        <w:pStyle w:val="HTMLPreformatted"/>
        <w:divId w:val="430706181"/>
        <w:rPr>
          <w:lang w:val="en"/>
        </w:rPr>
      </w:pPr>
      <w:r>
        <w:rPr>
          <w:lang w:val="en"/>
        </w:rPr>
        <w:t>&amp;</w:t>
      </w:r>
      <w:proofErr w:type="spellStart"/>
      <w:r>
        <w:rPr>
          <w:lang w:val="en"/>
        </w:rPr>
        <w:t>redirect_uri</w:t>
      </w:r>
      <w:proofErr w:type="spellEnd"/>
      <w:r>
        <w:rPr>
          <w:lang w:val="en"/>
        </w:rPr>
        <w:t>=https%3A%2F%2Fclient%2Eexample%2Ecom%2Fcb</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server MUST: </w:t>
      </w:r>
    </w:p>
    <w:p w:rsidR="00880CA8" w:rsidRDefault="00880CA8">
      <w:pPr>
        <w:numPr>
          <w:ilvl w:val="0"/>
          <w:numId w:val="8"/>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Require client authentication for confidential clients or for any client issued client credentials (or with other authentication requirements), </w:t>
      </w:r>
    </w:p>
    <w:p w:rsidR="00880CA8" w:rsidRDefault="00880CA8">
      <w:pPr>
        <w:numPr>
          <w:ilvl w:val="0"/>
          <w:numId w:val="8"/>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Authenticate the client if client authentication is included and ensure the authorization code was issued to the authenticated client, </w:t>
      </w:r>
    </w:p>
    <w:p w:rsidR="00880CA8" w:rsidRDefault="00880CA8">
      <w:pPr>
        <w:numPr>
          <w:ilvl w:val="0"/>
          <w:numId w:val="8"/>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Verify that the authorization code is valid, and </w:t>
      </w:r>
    </w:p>
    <w:p w:rsidR="00880CA8" w:rsidRDefault="00880CA8">
      <w:pPr>
        <w:numPr>
          <w:ilvl w:val="0"/>
          <w:numId w:val="8"/>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Ensure that the </w:t>
      </w:r>
      <w:proofErr w:type="spellStart"/>
      <w:r>
        <w:rPr>
          <w:rStyle w:val="HTMLTypewriter"/>
          <w:lang w:val="en"/>
        </w:rPr>
        <w:t>redirect_uri</w:t>
      </w:r>
      <w:proofErr w:type="spellEnd"/>
      <w:r>
        <w:rPr>
          <w:rFonts w:ascii="Verdana" w:eastAsia="Times New Roman" w:hAnsi="Verdana"/>
          <w:color w:val="000000"/>
          <w:lang w:val="en"/>
        </w:rPr>
        <w:t xml:space="preserve"> parameter is present if the </w:t>
      </w:r>
      <w:proofErr w:type="spellStart"/>
      <w:r>
        <w:rPr>
          <w:rStyle w:val="HTMLTypewriter"/>
          <w:lang w:val="en"/>
        </w:rPr>
        <w:t>redirect_uri</w:t>
      </w:r>
      <w:proofErr w:type="spellEnd"/>
      <w:r>
        <w:rPr>
          <w:rFonts w:ascii="Verdana" w:eastAsia="Times New Roman" w:hAnsi="Verdana"/>
          <w:color w:val="000000"/>
          <w:lang w:val="en"/>
        </w:rPr>
        <w:t xml:space="preserve"> parameter was included in the initial authorization request and that their values are identical. </w:t>
      </w:r>
    </w:p>
    <w:p w:rsidR="00880CA8" w:rsidRDefault="00880CA8">
      <w:pPr>
        <w:spacing w:before="0" w:beforeAutospacing="0" w:after="0" w:afterAutospacing="0"/>
        <w:divId w:val="648675978"/>
        <w:rPr>
          <w:rFonts w:ascii="Verdana" w:eastAsia="Times New Roman" w:hAnsi="Verdana"/>
          <w:color w:val="000000"/>
          <w:lang w:val="en"/>
        </w:rPr>
      </w:pPr>
      <w:bookmarkStart w:id="79" w:name="anchor10"/>
      <w:bookmarkEnd w:id="79"/>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80" w:name="rfc.section.5.1.2"/>
      <w:bookmarkEnd w:id="80"/>
      <w:r>
        <w:rPr>
          <w:rFonts w:eastAsia="Times New Roman"/>
          <w:lang w:val="en"/>
        </w:rPr>
        <w:t>5.1.2.</w:t>
      </w:r>
      <w:proofErr w:type="gramStart"/>
      <w:r>
        <w:rPr>
          <w:rFonts w:eastAsia="Times New Roman"/>
          <w:lang w:val="en"/>
        </w:rPr>
        <w:t>  Access</w:t>
      </w:r>
      <w:proofErr w:type="gramEnd"/>
      <w:r>
        <w:rPr>
          <w:rFonts w:eastAsia="Times New Roman"/>
          <w:lang w:val="en"/>
        </w:rPr>
        <w:t xml:space="preserve"> Token Response</w:t>
      </w:r>
    </w:p>
    <w:p w:rsidR="00880CA8" w:rsidRDefault="00880CA8">
      <w:pPr>
        <w:pStyle w:val="NormalWeb"/>
        <w:divId w:val="648675978"/>
        <w:rPr>
          <w:rFonts w:ascii="Verdana" w:hAnsi="Verdana"/>
          <w:color w:val="000000"/>
          <w:lang w:val="en"/>
        </w:rPr>
      </w:pPr>
      <w:r>
        <w:rPr>
          <w:rFonts w:ascii="Verdana" w:hAnsi="Verdana"/>
          <w:color w:val="000000"/>
          <w:lang w:val="en"/>
        </w:rPr>
        <w:t xml:space="preserve">Upon receipt of the Token Request, the Authorization Server MUST </w:t>
      </w:r>
      <w:proofErr w:type="gramStart"/>
      <w:r>
        <w:rPr>
          <w:rFonts w:ascii="Verdana" w:hAnsi="Verdana"/>
          <w:color w:val="000000"/>
          <w:lang w:val="en"/>
        </w:rPr>
        <w:t>return</w:t>
      </w:r>
      <w:proofErr w:type="gramEnd"/>
      <w:r>
        <w:rPr>
          <w:rFonts w:ascii="Verdana" w:hAnsi="Verdana"/>
          <w:color w:val="000000"/>
          <w:lang w:val="en"/>
        </w:rPr>
        <w:t xml:space="preserve"> either a Positive or a Negative Assertion that corresponds to the received Authorization Code. </w:t>
      </w:r>
    </w:p>
    <w:p w:rsidR="00880CA8" w:rsidRDefault="00880CA8">
      <w:pPr>
        <w:spacing w:before="0" w:beforeAutospacing="0" w:after="0" w:afterAutospacing="0"/>
        <w:divId w:val="648675978"/>
        <w:rPr>
          <w:rFonts w:ascii="Verdana" w:eastAsia="Times New Roman" w:hAnsi="Verdana"/>
          <w:color w:val="000000"/>
          <w:lang w:val="en"/>
        </w:rPr>
      </w:pPr>
      <w:bookmarkStart w:id="81" w:name="anchor11"/>
      <w:bookmarkEnd w:id="81"/>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82" w:name="rfc.section.5.1.2.1"/>
      <w:bookmarkEnd w:id="82"/>
      <w:r>
        <w:rPr>
          <w:rFonts w:eastAsia="Times New Roman"/>
          <w:lang w:val="en"/>
        </w:rPr>
        <w:t>5.1.2.1.</w:t>
      </w:r>
      <w:proofErr w:type="gramStart"/>
      <w:r>
        <w:rPr>
          <w:rFonts w:eastAsia="Times New Roman"/>
          <w:lang w:val="en"/>
        </w:rPr>
        <w:t>  Positive</w:t>
      </w:r>
      <w:proofErr w:type="gramEnd"/>
      <w:r>
        <w:rPr>
          <w:rFonts w:eastAsia="Times New Roman"/>
          <w:lang w:val="en"/>
        </w:rPr>
        <w:t xml:space="preserve"> Assertion</w:t>
      </w:r>
    </w:p>
    <w:p w:rsidR="00880CA8" w:rsidRDefault="00880CA8">
      <w:pPr>
        <w:pStyle w:val="NormalWeb"/>
        <w:divId w:val="648675978"/>
        <w:rPr>
          <w:rFonts w:ascii="Verdana" w:hAnsi="Verdana"/>
          <w:color w:val="000000"/>
          <w:lang w:val="en"/>
        </w:rPr>
      </w:pPr>
      <w:r>
        <w:rPr>
          <w:rFonts w:ascii="Verdana" w:hAnsi="Verdana"/>
          <w:color w:val="000000"/>
          <w:lang w:val="en"/>
        </w:rPr>
        <w:t>A Positive Assertion response returns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media type and the response body is the Access Token Response of the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assertion is a JSON structure which contains the following values: </w:t>
      </w:r>
    </w:p>
    <w:p w:rsidR="00880CA8" w:rsidRDefault="00880CA8">
      <w:pPr>
        <w:spacing w:before="0" w:beforeAutospacing="0" w:after="0" w:afterAutospacing="0"/>
        <w:divId w:val="885138332"/>
        <w:rPr>
          <w:rFonts w:ascii="Verdana" w:eastAsia="Times New Roman" w:hAnsi="Verdana"/>
          <w:color w:val="000000"/>
          <w:lang w:val="en"/>
        </w:rPr>
      </w:pPr>
      <w:proofErr w:type="spellStart"/>
      <w:r>
        <w:rPr>
          <w:rFonts w:ascii="Verdana" w:eastAsia="Times New Roman" w:hAnsi="Verdana"/>
          <w:color w:val="000000"/>
          <w:lang w:val="en"/>
        </w:rPr>
        <w:t>access_token</w:t>
      </w:r>
      <w:proofErr w:type="spellEnd"/>
    </w:p>
    <w:p w:rsidR="00880CA8" w:rsidRDefault="00880CA8">
      <w:pPr>
        <w:spacing w:before="0" w:beforeAutospacing="0" w:after="0" w:afterAutospacing="0"/>
        <w:ind w:left="720"/>
        <w:divId w:val="88513833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Access Token.</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885138332"/>
        <w:rPr>
          <w:rFonts w:ascii="Verdana" w:eastAsia="Times New Roman" w:hAnsi="Verdana"/>
          <w:color w:val="000000"/>
          <w:lang w:val="en"/>
        </w:rPr>
      </w:pPr>
      <w:proofErr w:type="spellStart"/>
      <w:r>
        <w:rPr>
          <w:rFonts w:ascii="Verdana" w:eastAsia="Times New Roman" w:hAnsi="Verdana"/>
          <w:color w:val="000000"/>
          <w:lang w:val="en"/>
        </w:rPr>
        <w:t>token_type</w:t>
      </w:r>
      <w:proofErr w:type="spellEnd"/>
    </w:p>
    <w:p w:rsidR="00880CA8" w:rsidRDefault="00880CA8">
      <w:pPr>
        <w:spacing w:before="0" w:beforeAutospacing="0" w:after="0" w:afterAutospacing="0"/>
        <w:ind w:left="720"/>
        <w:divId w:val="88513833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Specifies the access token type.</w:t>
      </w:r>
      <w:proofErr w:type="gramEnd"/>
      <w:r>
        <w:rPr>
          <w:rFonts w:ascii="Verdana" w:eastAsia="Times New Roman" w:hAnsi="Verdana"/>
          <w:color w:val="000000"/>
          <w:lang w:val="en"/>
        </w:rPr>
        <w:t xml:space="preserve"> This specification only supports the "Bearer" token type. </w:t>
      </w:r>
    </w:p>
    <w:p w:rsidR="00880CA8" w:rsidRDefault="00880CA8">
      <w:pPr>
        <w:spacing w:before="0" w:beforeAutospacing="0" w:after="0" w:afterAutospacing="0"/>
        <w:divId w:val="885138332"/>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880CA8" w:rsidRDefault="00880CA8">
      <w:pPr>
        <w:spacing w:before="0" w:beforeAutospacing="0" w:after="0" w:afterAutospacing="0"/>
        <w:ind w:left="720"/>
        <w:divId w:val="885138332"/>
        <w:rPr>
          <w:rFonts w:ascii="Verdana" w:eastAsia="Times New Roman" w:hAnsi="Verdana"/>
          <w:color w:val="000000"/>
          <w:lang w:val="en"/>
        </w:rPr>
      </w:pPr>
      <w:proofErr w:type="gramStart"/>
      <w:r>
        <w:rPr>
          <w:rFonts w:ascii="Verdana" w:eastAsia="Times New Roman" w:hAnsi="Verdana"/>
          <w:color w:val="000000"/>
          <w:lang w:val="en"/>
        </w:rPr>
        <w:t xml:space="preserve">REQUIRED if </w:t>
      </w:r>
      <w:r>
        <w:rPr>
          <w:rStyle w:val="HTMLTypewriter"/>
          <w:lang w:val="en"/>
        </w:rPr>
        <w:t>scope</w:t>
      </w:r>
      <w:r>
        <w:rPr>
          <w:rFonts w:ascii="Verdana" w:eastAsia="Times New Roman" w:hAnsi="Verdana"/>
          <w:color w:val="000000"/>
          <w:lang w:val="en"/>
        </w:rPr>
        <w:t xml:space="preserve"> in the Authorization Request contains the value "</w:t>
      </w:r>
      <w:proofErr w:type="spellStart"/>
      <w:r>
        <w:rPr>
          <w:rFonts w:ascii="Verdana" w:eastAsia="Times New Roman" w:hAnsi="Verdana"/>
          <w:color w:val="000000"/>
          <w:lang w:val="en"/>
        </w:rPr>
        <w:t>openid</w:t>
      </w:r>
      <w:proofErr w:type="spellEnd"/>
      <w:r>
        <w:rPr>
          <w:rFonts w:ascii="Verdana" w:eastAsia="Times New Roman" w:hAnsi="Verdana"/>
          <w:color w:val="000000"/>
          <w:lang w:val="en"/>
        </w:rPr>
        <w:t>".</w:t>
      </w:r>
      <w:proofErr w:type="gramEnd"/>
      <w:r>
        <w:rPr>
          <w:rFonts w:ascii="Verdana" w:eastAsia="Times New Roman" w:hAnsi="Verdana"/>
          <w:color w:val="000000"/>
          <w:lang w:val="en"/>
        </w:rPr>
        <w:t xml:space="preserve"> The ID Token associated with the authentication session. </w:t>
      </w:r>
    </w:p>
    <w:p w:rsidR="00880CA8" w:rsidRDefault="00880CA8">
      <w:pPr>
        <w:spacing w:before="0" w:beforeAutospacing="0" w:after="0" w:afterAutospacing="0"/>
        <w:divId w:val="885138332"/>
        <w:rPr>
          <w:rFonts w:ascii="Verdana" w:eastAsia="Times New Roman" w:hAnsi="Verdana"/>
          <w:color w:val="000000"/>
          <w:lang w:val="en"/>
        </w:rPr>
      </w:pPr>
      <w:proofErr w:type="spellStart"/>
      <w:r>
        <w:rPr>
          <w:rFonts w:ascii="Verdana" w:eastAsia="Times New Roman" w:hAnsi="Verdana"/>
          <w:color w:val="000000"/>
          <w:lang w:val="en"/>
        </w:rPr>
        <w:t>refresh_token</w:t>
      </w:r>
      <w:proofErr w:type="spellEnd"/>
    </w:p>
    <w:p w:rsidR="00880CA8" w:rsidRDefault="00880CA8">
      <w:pPr>
        <w:spacing w:before="0" w:beforeAutospacing="0" w:after="0" w:afterAutospacing="0"/>
        <w:ind w:left="720"/>
        <w:divId w:val="88513833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The Refresh Token that can be used to obtain a new Access Token. </w:t>
      </w:r>
    </w:p>
    <w:p w:rsidR="00880CA8" w:rsidRDefault="00880CA8">
      <w:pPr>
        <w:spacing w:before="0" w:beforeAutospacing="0" w:after="0" w:afterAutospacing="0"/>
        <w:divId w:val="885138332"/>
        <w:rPr>
          <w:rFonts w:ascii="Verdana" w:eastAsia="Times New Roman" w:hAnsi="Verdana"/>
          <w:color w:val="000000"/>
          <w:lang w:val="en"/>
        </w:rPr>
      </w:pPr>
      <w:proofErr w:type="spellStart"/>
      <w:r>
        <w:rPr>
          <w:rFonts w:ascii="Verdana" w:eastAsia="Times New Roman" w:hAnsi="Verdana"/>
          <w:color w:val="000000"/>
          <w:lang w:val="en"/>
        </w:rPr>
        <w:t>expires_in</w:t>
      </w:r>
      <w:proofErr w:type="spellEnd"/>
    </w:p>
    <w:p w:rsidR="00880CA8" w:rsidRDefault="00880CA8">
      <w:pPr>
        <w:spacing w:before="0" w:beforeAutospacing="0" w:after="0" w:afterAutospacing="0"/>
        <w:ind w:left="720"/>
        <w:divId w:val="88513833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lifetime of the Access Token in seconds.</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885138332"/>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rsidR="00880CA8" w:rsidRDefault="00880CA8">
      <w:pPr>
        <w:spacing w:before="0" w:beforeAutospacing="0" w:after="0" w:afterAutospacing="0"/>
        <w:ind w:left="720"/>
        <w:divId w:val="88513833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scope of the Access Token.</w:t>
      </w:r>
      <w:proofErr w:type="gramEnd"/>
      <w:r>
        <w:rPr>
          <w:rFonts w:ascii="Verdana" w:eastAsia="Times New Roman"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of the Positive Assertion: </w:t>
      </w:r>
    </w:p>
    <w:p w:rsidR="00880CA8" w:rsidRDefault="00880CA8">
      <w:pPr>
        <w:pStyle w:val="HTMLPreformatted"/>
        <w:divId w:val="511576521"/>
        <w:rPr>
          <w:lang w:val="en"/>
        </w:rPr>
      </w:pPr>
      <w:r>
        <w:rPr>
          <w:lang w:val="en"/>
        </w:rPr>
        <w:t>HTTP/1.1 200 OK</w:t>
      </w:r>
    </w:p>
    <w:p w:rsidR="00880CA8" w:rsidRDefault="00880CA8">
      <w:pPr>
        <w:pStyle w:val="HTMLPreformatted"/>
        <w:divId w:val="511576521"/>
        <w:rPr>
          <w:lang w:val="en"/>
        </w:rPr>
      </w:pPr>
      <w:r>
        <w:rPr>
          <w:lang w:val="en"/>
        </w:rPr>
        <w:t>Content-Type: application/</w:t>
      </w:r>
      <w:proofErr w:type="spellStart"/>
      <w:r>
        <w:rPr>
          <w:lang w:val="en"/>
        </w:rPr>
        <w:t>json</w:t>
      </w:r>
      <w:proofErr w:type="spellEnd"/>
    </w:p>
    <w:p w:rsidR="00880CA8" w:rsidRDefault="00880CA8">
      <w:pPr>
        <w:pStyle w:val="HTMLPreformatted"/>
        <w:divId w:val="511576521"/>
        <w:rPr>
          <w:lang w:val="en"/>
        </w:rPr>
      </w:pPr>
      <w:r>
        <w:rPr>
          <w:lang w:val="en"/>
        </w:rPr>
        <w:t>Cache-Control: no-store</w:t>
      </w:r>
    </w:p>
    <w:p w:rsidR="00880CA8" w:rsidRDefault="00880CA8">
      <w:pPr>
        <w:pStyle w:val="HTMLPreformatted"/>
        <w:divId w:val="511576521"/>
        <w:rPr>
          <w:lang w:val="en"/>
        </w:rPr>
      </w:pPr>
      <w:r>
        <w:rPr>
          <w:lang w:val="en"/>
        </w:rPr>
        <w:t>Pragma: no-cache</w:t>
      </w:r>
    </w:p>
    <w:p w:rsidR="00880CA8" w:rsidRDefault="00880CA8">
      <w:pPr>
        <w:pStyle w:val="HTMLPreformatted"/>
        <w:divId w:val="511576521"/>
        <w:rPr>
          <w:lang w:val="en"/>
        </w:rPr>
      </w:pPr>
    </w:p>
    <w:p w:rsidR="00880CA8" w:rsidRDefault="00880CA8">
      <w:pPr>
        <w:pStyle w:val="HTMLPreformatted"/>
        <w:divId w:val="511576521"/>
        <w:rPr>
          <w:lang w:val="en"/>
        </w:rPr>
      </w:pPr>
      <w:r>
        <w:rPr>
          <w:lang w:val="en"/>
        </w:rPr>
        <w:t>{</w:t>
      </w:r>
    </w:p>
    <w:p w:rsidR="00880CA8" w:rsidRDefault="00880CA8">
      <w:pPr>
        <w:pStyle w:val="HTMLPreformatted"/>
        <w:divId w:val="511576521"/>
        <w:rPr>
          <w:lang w:val="en"/>
        </w:rPr>
      </w:pPr>
      <w:r>
        <w:rPr>
          <w:lang w:val="en"/>
        </w:rPr>
        <w:t xml:space="preserve">    "</w:t>
      </w:r>
      <w:proofErr w:type="spellStart"/>
      <w:r>
        <w:rPr>
          <w:lang w:val="en"/>
        </w:rPr>
        <w:t>access_token</w:t>
      </w:r>
      <w:proofErr w:type="spellEnd"/>
      <w:r>
        <w:rPr>
          <w:lang w:val="en"/>
        </w:rPr>
        <w:t>": "SlAV32hkKG",</w:t>
      </w:r>
    </w:p>
    <w:p w:rsidR="00880CA8" w:rsidRDefault="00880CA8">
      <w:pPr>
        <w:pStyle w:val="HTMLPreformatted"/>
        <w:divId w:val="511576521"/>
        <w:rPr>
          <w:lang w:val="en"/>
        </w:rPr>
      </w:pPr>
      <w:r>
        <w:rPr>
          <w:lang w:val="en"/>
        </w:rPr>
        <w:t xml:space="preserve">    "</w:t>
      </w:r>
      <w:proofErr w:type="spellStart"/>
      <w:r>
        <w:rPr>
          <w:lang w:val="en"/>
        </w:rPr>
        <w:t>token_type</w:t>
      </w:r>
      <w:proofErr w:type="spellEnd"/>
      <w:r>
        <w:rPr>
          <w:lang w:val="en"/>
        </w:rPr>
        <w:t>": "Bearer",</w:t>
      </w:r>
    </w:p>
    <w:p w:rsidR="00880CA8" w:rsidRDefault="00880CA8">
      <w:pPr>
        <w:pStyle w:val="HTMLPreformatted"/>
        <w:divId w:val="511576521"/>
        <w:rPr>
          <w:lang w:val="en"/>
        </w:rPr>
      </w:pPr>
      <w:r>
        <w:rPr>
          <w:lang w:val="en"/>
        </w:rPr>
        <w:t xml:space="preserve">    "</w:t>
      </w:r>
      <w:proofErr w:type="spellStart"/>
      <w:r>
        <w:rPr>
          <w:lang w:val="en"/>
        </w:rPr>
        <w:t>refresh_token</w:t>
      </w:r>
      <w:proofErr w:type="spellEnd"/>
      <w:r>
        <w:rPr>
          <w:lang w:val="en"/>
        </w:rPr>
        <w:t>": "8xLOxBtZp8",</w:t>
      </w:r>
    </w:p>
    <w:p w:rsidR="00880CA8" w:rsidRDefault="00880CA8">
      <w:pPr>
        <w:pStyle w:val="HTMLPreformatted"/>
        <w:divId w:val="511576521"/>
        <w:rPr>
          <w:lang w:val="en"/>
        </w:rPr>
      </w:pPr>
      <w:r>
        <w:rPr>
          <w:lang w:val="en"/>
        </w:rPr>
        <w:t xml:space="preserve">    "</w:t>
      </w:r>
      <w:proofErr w:type="spellStart"/>
      <w:r>
        <w:rPr>
          <w:lang w:val="en"/>
        </w:rPr>
        <w:t>expires_in</w:t>
      </w:r>
      <w:proofErr w:type="spellEnd"/>
      <w:r>
        <w:rPr>
          <w:lang w:val="en"/>
        </w:rPr>
        <w:t>": 3600,</w:t>
      </w:r>
    </w:p>
    <w:p w:rsidR="00880CA8" w:rsidRDefault="00880CA8">
      <w:pPr>
        <w:pStyle w:val="HTMLPreformatted"/>
        <w:divId w:val="511576521"/>
        <w:rPr>
          <w:lang w:val="en"/>
        </w:rPr>
      </w:pPr>
      <w:r>
        <w:rPr>
          <w:lang w:val="en"/>
        </w:rPr>
        <w:t xml:space="preserve">    "</w:t>
      </w:r>
      <w:proofErr w:type="spellStart"/>
      <w:r>
        <w:rPr>
          <w:lang w:val="en"/>
        </w:rPr>
        <w:t>id_token</w:t>
      </w:r>
      <w:proofErr w:type="spellEnd"/>
      <w:r>
        <w:rPr>
          <w:lang w:val="en"/>
        </w:rPr>
        <w:t>": "eyJ0eXAiOiJKV1QiLCJhbGciOiJIUzI1NiJ9.eyJpc3MiOiJodHRwOl</w:t>
      </w:r>
    </w:p>
    <w:p w:rsidR="00880CA8" w:rsidRDefault="00880CA8">
      <w:pPr>
        <w:pStyle w:val="HTMLPreformatted"/>
        <w:divId w:val="511576521"/>
        <w:rPr>
          <w:lang w:val="en"/>
        </w:rPr>
      </w:pPr>
      <w:r>
        <w:rPr>
          <w:lang w:val="en"/>
        </w:rPr>
        <w:t>wvXC9zZXJ2ZXIuZXhhbXBsZS5jb20iLCJ1c2VyX2lkIjoiMjQ4Mjg5NzYxMDAxIiwiYXVkIj</w:t>
      </w:r>
    </w:p>
    <w:p w:rsidR="00880CA8" w:rsidRDefault="00880CA8">
      <w:pPr>
        <w:pStyle w:val="HTMLPreformatted"/>
        <w:divId w:val="511576521"/>
        <w:rPr>
          <w:lang w:val="en"/>
        </w:rPr>
      </w:pPr>
      <w:r>
        <w:rPr>
          <w:lang w:val="en"/>
        </w:rPr>
        <w:t>oiaHR0cDpcL1wvY2xpZW50LmV4YW1wbGUuY29tIiwiZXhwIjoxMzExMjgxOTcwfQ.eDesUD0</w:t>
      </w:r>
    </w:p>
    <w:p w:rsidR="00880CA8" w:rsidRDefault="00880CA8">
      <w:pPr>
        <w:pStyle w:val="HTMLPreformatted"/>
        <w:divId w:val="511576521"/>
        <w:rPr>
          <w:lang w:val="en"/>
        </w:rPr>
      </w:pPr>
      <w:r>
        <w:rPr>
          <w:lang w:val="en"/>
        </w:rPr>
        <w:t>vzDH3T1G3liaTNOrfaeWYjuRCEPNXVtaazNQ"</w:t>
      </w:r>
    </w:p>
    <w:p w:rsidR="00880CA8" w:rsidRDefault="00880CA8">
      <w:pPr>
        <w:pStyle w:val="HTMLPreformatted"/>
        <w:divId w:val="511576521"/>
        <w:rPr>
          <w:lang w:val="en"/>
        </w:rPr>
      </w:pPr>
      <w:r>
        <w:rPr>
          <w:lang w:val="en"/>
        </w:rPr>
        <w:t>}</w:t>
      </w:r>
    </w:p>
    <w:p w:rsidR="00880CA8" w:rsidRDefault="00880CA8">
      <w:pPr>
        <w:spacing w:before="0" w:beforeAutospacing="0" w:after="0" w:afterAutospacing="0"/>
        <w:divId w:val="648675978"/>
        <w:rPr>
          <w:rFonts w:ascii="Verdana" w:eastAsia="Times New Roman" w:hAnsi="Verdana"/>
          <w:color w:val="000000"/>
          <w:lang w:val="en"/>
        </w:rPr>
      </w:pPr>
      <w:bookmarkStart w:id="83" w:name="anchor12"/>
      <w:bookmarkEnd w:id="83"/>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84" w:name="rfc.section.5.1.2.2"/>
      <w:bookmarkEnd w:id="84"/>
      <w:r>
        <w:rPr>
          <w:rFonts w:eastAsia="Times New Roman"/>
          <w:lang w:val="en"/>
        </w:rPr>
        <w:t>5.1.2.2.</w:t>
      </w:r>
      <w:proofErr w:type="gramStart"/>
      <w:r>
        <w:rPr>
          <w:rFonts w:eastAsia="Times New Roman"/>
          <w:lang w:val="en"/>
        </w:rPr>
        <w:t>  Error</w:t>
      </w:r>
      <w:proofErr w:type="gramEnd"/>
      <w:r>
        <w:rPr>
          <w:rFonts w:eastAsia="Times New Roman"/>
          <w:lang w:val="en"/>
        </w:rPr>
        <w:t xml:space="preserve"> Response</w:t>
      </w:r>
    </w:p>
    <w:p w:rsidR="00880CA8" w:rsidRDefault="00880CA8">
      <w:pPr>
        <w:pStyle w:val="NormalWeb"/>
        <w:divId w:val="648675978"/>
        <w:rPr>
          <w:rFonts w:ascii="Verdana" w:hAnsi="Verdana"/>
          <w:color w:val="000000"/>
          <w:lang w:val="en"/>
        </w:rPr>
      </w:pPr>
      <w:r>
        <w:rPr>
          <w:rFonts w:ascii="Verdana" w:hAnsi="Verdana"/>
          <w:color w:val="000000"/>
          <w:lang w:val="en"/>
        </w:rPr>
        <w:t xml:space="preserve">If the Token Request is invalid or unauthorized, the Authorization Server constructs the response by returning the Token Error Response defined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in the entity body of the HTTP response using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media type with HTTP response code 400.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w:t>
      </w:r>
    </w:p>
    <w:p w:rsidR="00880CA8" w:rsidRDefault="00880CA8">
      <w:pPr>
        <w:pStyle w:val="HTMLPreformatted"/>
        <w:divId w:val="1868785138"/>
        <w:rPr>
          <w:lang w:val="en"/>
        </w:rPr>
      </w:pPr>
      <w:r>
        <w:rPr>
          <w:lang w:val="en"/>
        </w:rPr>
        <w:t>HTTP/1.1 400 Bad Request</w:t>
      </w:r>
    </w:p>
    <w:p w:rsidR="00880CA8" w:rsidRDefault="00880CA8">
      <w:pPr>
        <w:pStyle w:val="HTMLPreformatted"/>
        <w:divId w:val="1868785138"/>
        <w:rPr>
          <w:lang w:val="en"/>
        </w:rPr>
      </w:pPr>
      <w:r>
        <w:rPr>
          <w:lang w:val="en"/>
        </w:rPr>
        <w:t>Content-Type: application/</w:t>
      </w:r>
      <w:proofErr w:type="spellStart"/>
      <w:r>
        <w:rPr>
          <w:lang w:val="en"/>
        </w:rPr>
        <w:t>json</w:t>
      </w:r>
      <w:proofErr w:type="spellEnd"/>
    </w:p>
    <w:p w:rsidR="00880CA8" w:rsidRDefault="00880CA8">
      <w:pPr>
        <w:pStyle w:val="HTMLPreformatted"/>
        <w:divId w:val="1868785138"/>
        <w:rPr>
          <w:lang w:val="en"/>
        </w:rPr>
      </w:pPr>
      <w:r>
        <w:rPr>
          <w:lang w:val="en"/>
        </w:rPr>
        <w:t>Cache-Control: no-store</w:t>
      </w:r>
    </w:p>
    <w:p w:rsidR="00880CA8" w:rsidRDefault="00880CA8">
      <w:pPr>
        <w:pStyle w:val="HTMLPreformatted"/>
        <w:divId w:val="1868785138"/>
        <w:rPr>
          <w:lang w:val="en"/>
        </w:rPr>
      </w:pPr>
      <w:r>
        <w:rPr>
          <w:lang w:val="en"/>
        </w:rPr>
        <w:t>Pragma: no-cache</w:t>
      </w:r>
    </w:p>
    <w:p w:rsidR="00880CA8" w:rsidRDefault="00880CA8">
      <w:pPr>
        <w:pStyle w:val="HTMLPreformatted"/>
        <w:divId w:val="1868785138"/>
        <w:rPr>
          <w:lang w:val="en"/>
        </w:rPr>
      </w:pPr>
    </w:p>
    <w:p w:rsidR="00880CA8" w:rsidRDefault="00880CA8">
      <w:pPr>
        <w:pStyle w:val="HTMLPreformatted"/>
        <w:divId w:val="1868785138"/>
        <w:rPr>
          <w:lang w:val="en"/>
        </w:rPr>
      </w:pPr>
      <w:r>
        <w:rPr>
          <w:lang w:val="en"/>
        </w:rPr>
        <w:t>{</w:t>
      </w:r>
    </w:p>
    <w:p w:rsidR="00880CA8" w:rsidRDefault="00880CA8">
      <w:pPr>
        <w:pStyle w:val="HTMLPreformatted"/>
        <w:divId w:val="1868785138"/>
        <w:rPr>
          <w:lang w:val="en"/>
        </w:rPr>
      </w:pPr>
      <w:r>
        <w:rPr>
          <w:lang w:val="en"/>
        </w:rPr>
        <w:t xml:space="preserve">  "</w:t>
      </w:r>
      <w:proofErr w:type="gramStart"/>
      <w:r>
        <w:rPr>
          <w:lang w:val="en"/>
        </w:rPr>
        <w:t>error</w:t>
      </w:r>
      <w:proofErr w:type="gramEnd"/>
      <w:r>
        <w:rPr>
          <w:lang w:val="en"/>
        </w:rPr>
        <w:t>":"</w:t>
      </w:r>
      <w:proofErr w:type="spellStart"/>
      <w:r>
        <w:rPr>
          <w:lang w:val="en"/>
        </w:rPr>
        <w:t>invalid_request</w:t>
      </w:r>
      <w:proofErr w:type="spellEnd"/>
      <w:r>
        <w:rPr>
          <w:lang w:val="en"/>
        </w:rPr>
        <w:t>"</w:t>
      </w:r>
    </w:p>
    <w:p w:rsidR="00880CA8" w:rsidRDefault="00880CA8">
      <w:pPr>
        <w:pStyle w:val="HTMLPreformatted"/>
        <w:divId w:val="1868785138"/>
        <w:rPr>
          <w:lang w:val="en"/>
        </w:rPr>
      </w:pPr>
      <w:r>
        <w:rPr>
          <w:lang w:val="en"/>
        </w:rPr>
        <w:t>}</w:t>
      </w:r>
    </w:p>
    <w:p w:rsidR="00880CA8" w:rsidRDefault="00880CA8">
      <w:pPr>
        <w:spacing w:before="0" w:beforeAutospacing="0" w:after="0" w:afterAutospacing="0"/>
        <w:divId w:val="648675978"/>
        <w:rPr>
          <w:rFonts w:ascii="Verdana" w:eastAsia="Times New Roman" w:hAnsi="Verdana"/>
          <w:color w:val="000000"/>
          <w:lang w:val="en"/>
        </w:rPr>
      </w:pPr>
      <w:bookmarkStart w:id="85" w:name="anchor13"/>
      <w:bookmarkEnd w:id="85"/>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86" w:name="rfc.section.5.2"/>
      <w:bookmarkEnd w:id="86"/>
      <w:r>
        <w:rPr>
          <w:rFonts w:eastAsia="Times New Roman"/>
          <w:lang w:val="en"/>
        </w:rPr>
        <w:t>5.2.</w:t>
      </w:r>
      <w:proofErr w:type="gramStart"/>
      <w:r>
        <w:rPr>
          <w:rFonts w:eastAsia="Times New Roman"/>
          <w:lang w:val="en"/>
        </w:rPr>
        <w:t>  Refreshing</w:t>
      </w:r>
      <w:proofErr w:type="gramEnd"/>
      <w:r>
        <w:rPr>
          <w:rFonts w:eastAsia="Times New Roman"/>
          <w:lang w:val="en"/>
        </w:rPr>
        <w:t xml:space="preserve"> an Access Token</w:t>
      </w:r>
    </w:p>
    <w:p w:rsidR="00880CA8" w:rsidRDefault="00880CA8">
      <w:pPr>
        <w:pStyle w:val="NormalWeb"/>
        <w:divId w:val="648675978"/>
        <w:rPr>
          <w:rFonts w:ascii="Verdana" w:hAnsi="Verdana"/>
          <w:color w:val="000000"/>
          <w:lang w:val="en"/>
        </w:rPr>
      </w:pPr>
      <w:r>
        <w:rPr>
          <w:rFonts w:ascii="Verdana" w:hAnsi="Verdana"/>
          <w:color w:val="000000"/>
          <w:lang w:val="en"/>
        </w:rPr>
        <w:t>To refresh an Access token that has expired, the client sends a POST request to the Token endpoint with the following parameters in the entity-body using the application/x-www-form-</w:t>
      </w:r>
      <w:proofErr w:type="spellStart"/>
      <w:r>
        <w:rPr>
          <w:rFonts w:ascii="Verdana" w:hAnsi="Verdana"/>
          <w:color w:val="000000"/>
          <w:lang w:val="en"/>
        </w:rPr>
        <w:t>urlencoded</w:t>
      </w:r>
      <w:proofErr w:type="spellEnd"/>
      <w:r>
        <w:rPr>
          <w:rFonts w:ascii="Verdana" w:hAnsi="Verdana"/>
          <w:color w:val="000000"/>
          <w:lang w:val="en"/>
        </w:rPr>
        <w:t xml:space="preserve"> format: </w:t>
      </w:r>
    </w:p>
    <w:p w:rsidR="00880CA8" w:rsidRDefault="00880CA8">
      <w:pPr>
        <w:spacing w:before="0" w:beforeAutospacing="0" w:after="0" w:afterAutospacing="0"/>
        <w:divId w:val="1644892894"/>
        <w:rPr>
          <w:rFonts w:ascii="Verdana" w:eastAsia="Times New Roman" w:hAnsi="Verdana"/>
          <w:color w:val="000000"/>
          <w:lang w:val="en"/>
        </w:rPr>
      </w:pPr>
      <w:proofErr w:type="spellStart"/>
      <w:r>
        <w:rPr>
          <w:rFonts w:ascii="Verdana" w:eastAsia="Times New Roman" w:hAnsi="Verdana"/>
          <w:color w:val="000000"/>
          <w:lang w:val="en"/>
        </w:rPr>
        <w:t>grant_type</w:t>
      </w:r>
      <w:proofErr w:type="spellEnd"/>
    </w:p>
    <w:p w:rsidR="00880CA8" w:rsidRDefault="00880CA8">
      <w:pPr>
        <w:spacing w:before="0" w:beforeAutospacing="0" w:after="0" w:afterAutospacing="0"/>
        <w:ind w:left="720"/>
        <w:divId w:val="164489289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 string "</w:t>
      </w:r>
      <w:proofErr w:type="spellStart"/>
      <w:r>
        <w:rPr>
          <w:rFonts w:ascii="Verdana" w:eastAsia="Times New Roman" w:hAnsi="Verdana"/>
          <w:color w:val="000000"/>
          <w:lang w:val="en"/>
        </w:rPr>
        <w:t>refresh_token</w:t>
      </w:r>
      <w:proofErr w:type="spellEnd"/>
      <w:r>
        <w:rPr>
          <w:rFonts w:ascii="Verdana" w:eastAsia="Times New Roman" w:hAnsi="Verdana"/>
          <w:color w:val="000000"/>
          <w:lang w:val="en"/>
        </w:rPr>
        <w:t>".</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1644892894"/>
        <w:rPr>
          <w:rFonts w:ascii="Verdana" w:eastAsia="Times New Roman" w:hAnsi="Verdana"/>
          <w:color w:val="000000"/>
          <w:lang w:val="en"/>
        </w:rPr>
      </w:pPr>
      <w:proofErr w:type="spellStart"/>
      <w:r>
        <w:rPr>
          <w:rFonts w:ascii="Verdana" w:eastAsia="Times New Roman" w:hAnsi="Verdana"/>
          <w:color w:val="000000"/>
          <w:lang w:val="en"/>
        </w:rPr>
        <w:t>refresh_token</w:t>
      </w:r>
      <w:proofErr w:type="spellEnd"/>
    </w:p>
    <w:p w:rsidR="00880CA8" w:rsidRDefault="00880CA8">
      <w:pPr>
        <w:spacing w:before="0" w:beforeAutospacing="0" w:after="0" w:afterAutospacing="0"/>
        <w:ind w:left="720"/>
        <w:divId w:val="164489289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refresh token that was issued in a previous Token endpoint request.</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1644892894"/>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rsidR="00880CA8" w:rsidRDefault="00880CA8">
      <w:pPr>
        <w:spacing w:before="0" w:beforeAutospacing="0" w:after="0" w:afterAutospacing="0"/>
        <w:ind w:left="720"/>
        <w:divId w:val="16448928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scope of the access request.</w:t>
      </w:r>
      <w:proofErr w:type="gramEnd"/>
      <w:r>
        <w:rPr>
          <w:rFonts w:ascii="Verdana" w:eastAsia="Times New Roman" w:hAnsi="Verdana"/>
          <w:color w:val="000000"/>
          <w:lang w:val="en"/>
        </w:rPr>
        <w:t xml:space="preserve"> If not omitted is treated as equal to the scope originally granted by the resource owner. If omitted or includes </w:t>
      </w:r>
      <w:proofErr w:type="spellStart"/>
      <w:r>
        <w:rPr>
          <w:rStyle w:val="HTMLTypewriter"/>
          <w:lang w:val="en"/>
        </w:rPr>
        <w:t>openid</w:t>
      </w:r>
      <w:proofErr w:type="spellEnd"/>
      <w:r>
        <w:rPr>
          <w:rFonts w:ascii="Verdana" w:eastAsia="Times New Roman" w:hAnsi="Verdana"/>
          <w:color w:val="000000"/>
          <w:lang w:val="en"/>
        </w:rPr>
        <w:t xml:space="preserve"> as one of the strings, an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is returned in addition to the </w:t>
      </w:r>
      <w:proofErr w:type="spellStart"/>
      <w:r>
        <w:rPr>
          <w:rFonts w:ascii="Verdana" w:eastAsia="Times New Roman" w:hAnsi="Verdana"/>
          <w:color w:val="000000"/>
          <w:lang w:val="en"/>
        </w:rPr>
        <w:t>access_token</w:t>
      </w:r>
      <w:proofErr w:type="spellEnd"/>
      <w:r>
        <w:rPr>
          <w:rFonts w:ascii="Verdana" w:eastAsia="Times New Roman"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Server MUST </w:t>
      </w:r>
      <w:proofErr w:type="gramStart"/>
      <w:r>
        <w:rPr>
          <w:rFonts w:ascii="Verdana" w:hAnsi="Verdana"/>
          <w:color w:val="000000"/>
          <w:lang w:val="en"/>
        </w:rPr>
        <w:t>verify</w:t>
      </w:r>
      <w:proofErr w:type="gramEnd"/>
      <w:r>
        <w:rPr>
          <w:rFonts w:ascii="Verdana" w:hAnsi="Verdana"/>
          <w:color w:val="000000"/>
          <w:lang w:val="en"/>
        </w:rPr>
        <w:t xml:space="preserve"> the validity of the refresh token. </w:t>
      </w:r>
    </w:p>
    <w:p w:rsidR="00880CA8" w:rsidRDefault="00880CA8">
      <w:pPr>
        <w:pStyle w:val="NormalWeb"/>
        <w:divId w:val="648675978"/>
        <w:rPr>
          <w:rFonts w:ascii="Verdana" w:hAnsi="Verdana"/>
          <w:color w:val="000000"/>
          <w:lang w:val="en"/>
        </w:rPr>
      </w:pPr>
      <w:r>
        <w:rPr>
          <w:rFonts w:ascii="Verdana" w:hAnsi="Verdana"/>
          <w:color w:val="000000"/>
          <w:lang w:val="en"/>
        </w:rPr>
        <w:t xml:space="preserve">If the client type is confidential or was issued client credentials (or assigned other authentication requirements), the client MUST authenticate with the authorization server as described in Section 3.2.1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client MAY authenticate by sending the </w:t>
      </w:r>
      <w:proofErr w:type="spellStart"/>
      <w:r>
        <w:rPr>
          <w:rStyle w:val="HTMLTypewriter"/>
          <w:lang w:val="en"/>
        </w:rPr>
        <w:t>client_id</w:t>
      </w:r>
      <w:proofErr w:type="spellEnd"/>
      <w:r>
        <w:rPr>
          <w:rFonts w:ascii="Verdana" w:hAnsi="Verdana"/>
          <w:color w:val="000000"/>
          <w:lang w:val="en"/>
        </w:rPr>
        <w:t xml:space="preserve"> and </w:t>
      </w:r>
      <w:proofErr w:type="spellStart"/>
      <w:r>
        <w:rPr>
          <w:rStyle w:val="HTMLTypewriter"/>
          <w:lang w:val="en"/>
        </w:rPr>
        <w:t>client_secret</w:t>
      </w:r>
      <w:proofErr w:type="spellEnd"/>
      <w:r>
        <w:rPr>
          <w:rFonts w:ascii="Verdana" w:hAnsi="Verdana"/>
          <w:color w:val="000000"/>
          <w:lang w:val="en"/>
        </w:rPr>
        <w:t xml:space="preserve"> using the HTTP Basic authentication scheme as defined in </w:t>
      </w:r>
      <w:hyperlink w:anchor="RFC2617" w:history="1">
        <w:r>
          <w:rPr>
            <w:rStyle w:val="Hyperlink"/>
            <w:rFonts w:ascii="Verdana" w:hAnsi="Verdana"/>
            <w:u w:val="none"/>
            <w:lang w:val="en"/>
          </w:rPr>
          <w:t>RFC2617</w:t>
        </w:r>
        <w:r>
          <w:rPr>
            <w:rStyle w:val="Hyperlink"/>
            <w:rFonts w:ascii="Verdana" w:hAnsi="Verdana"/>
            <w:vanish/>
            <w:u w:val="none"/>
            <w:lang w:val="en"/>
          </w:rPr>
          <w:t xml:space="preserve"> (Franks, J., Hallam-Baker, P., Hostetler, J., Lawrence, S., Leach, P., Luotonen, A., and L. Stewart, “HTTP Authentication: Basic and Digest Access Authentication,” June 1999.)</w:t>
        </w:r>
      </w:hyperlink>
      <w:r>
        <w:rPr>
          <w:rFonts w:ascii="Verdana" w:hAnsi="Verdana"/>
          <w:color w:val="000000"/>
          <w:lang w:val="en"/>
        </w:rPr>
        <w:t xml:space="preserve"> [RFC2617]. Alternatively, the client MAY send the following client credentials in the HTTP request-entity body: </w:t>
      </w:r>
    </w:p>
    <w:p w:rsidR="00880CA8" w:rsidRDefault="00880CA8">
      <w:pPr>
        <w:spacing w:before="0" w:beforeAutospacing="0" w:after="0" w:afterAutospacing="0"/>
        <w:divId w:val="1840848177"/>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rsidR="00880CA8" w:rsidRDefault="00880CA8">
      <w:pPr>
        <w:spacing w:before="0" w:beforeAutospacing="0" w:after="0" w:afterAutospacing="0"/>
        <w:ind w:left="720"/>
        <w:divId w:val="184084817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client identifier of the client.</w:t>
      </w:r>
      <w:proofErr w:type="gramEnd"/>
      <w:r>
        <w:rPr>
          <w:rFonts w:ascii="Verdana" w:eastAsia="Times New Roman" w:hAnsi="Verdana"/>
          <w:color w:val="000000"/>
          <w:lang w:val="en"/>
        </w:rPr>
        <w:t xml:space="preserve"> </w:t>
      </w:r>
    </w:p>
    <w:p w:rsidR="00880CA8" w:rsidRDefault="00880CA8">
      <w:pPr>
        <w:spacing w:before="0" w:beforeAutospacing="0" w:after="0" w:afterAutospacing="0"/>
        <w:divId w:val="1840848177"/>
        <w:rPr>
          <w:rFonts w:ascii="Verdana" w:eastAsia="Times New Roman" w:hAnsi="Verdana"/>
          <w:color w:val="000000"/>
          <w:lang w:val="en"/>
        </w:rPr>
      </w:pPr>
      <w:proofErr w:type="spellStart"/>
      <w:r>
        <w:rPr>
          <w:rFonts w:ascii="Verdana" w:eastAsia="Times New Roman" w:hAnsi="Verdana"/>
          <w:color w:val="000000"/>
          <w:lang w:val="en"/>
        </w:rPr>
        <w:t>secret_type</w:t>
      </w:r>
      <w:proofErr w:type="spellEnd"/>
    </w:p>
    <w:p w:rsidR="00880CA8" w:rsidRDefault="00880CA8">
      <w:pPr>
        <w:spacing w:before="0" w:beforeAutospacing="0" w:after="0" w:afterAutospacing="0"/>
        <w:ind w:left="720"/>
        <w:divId w:val="184084817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Specifies the client authentication type which determines how the </w:t>
      </w:r>
      <w:proofErr w:type="spellStart"/>
      <w:r>
        <w:rPr>
          <w:rStyle w:val="HTMLTypewriter"/>
          <w:lang w:val="en"/>
        </w:rPr>
        <w:t>client_secret</w:t>
      </w:r>
      <w:proofErr w:type="spellEnd"/>
      <w:r>
        <w:rPr>
          <w:rFonts w:ascii="Verdana" w:eastAsia="Times New Roman" w:hAnsi="Verdana"/>
          <w:color w:val="000000"/>
          <w:lang w:val="en"/>
        </w:rPr>
        <w:t xml:space="preserve"> parameter is interpreted. It can be one of "basic" or "JWT". The defaults value is "</w:t>
      </w:r>
      <w:r>
        <w:rPr>
          <w:rStyle w:val="HTMLTypewriter"/>
          <w:lang w:val="en"/>
        </w:rPr>
        <w:t>basic</w:t>
      </w:r>
      <w:r>
        <w:rPr>
          <w:rFonts w:ascii="Verdana" w:eastAsia="Times New Roman" w:hAnsi="Verdana"/>
          <w:color w:val="000000"/>
          <w:lang w:val="en"/>
        </w:rPr>
        <w:t xml:space="preserve">". If the value is "basic", the client is performing symmetric key authentication as specified in OAuth 2.0. If the value is "JWT", the client is performing asymmetric key authentication. </w:t>
      </w:r>
    </w:p>
    <w:p w:rsidR="00880CA8" w:rsidRDefault="00880CA8">
      <w:pPr>
        <w:spacing w:before="0" w:beforeAutospacing="0" w:after="0" w:afterAutospacing="0"/>
        <w:divId w:val="1840848177"/>
        <w:rPr>
          <w:rFonts w:ascii="Verdana" w:eastAsia="Times New Roman" w:hAnsi="Verdana"/>
          <w:color w:val="000000"/>
          <w:lang w:val="en"/>
        </w:rPr>
      </w:pPr>
      <w:proofErr w:type="spellStart"/>
      <w:r>
        <w:rPr>
          <w:rFonts w:ascii="Verdana" w:eastAsia="Times New Roman" w:hAnsi="Verdana"/>
          <w:color w:val="000000"/>
          <w:lang w:val="en"/>
        </w:rPr>
        <w:t>client_secret</w:t>
      </w:r>
      <w:proofErr w:type="spellEnd"/>
    </w:p>
    <w:p w:rsidR="00880CA8" w:rsidRDefault="00880CA8">
      <w:pPr>
        <w:spacing w:before="0" w:beforeAutospacing="0" w:after="0" w:afterAutospacing="0"/>
        <w:ind w:left="720"/>
        <w:divId w:val="184084817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client secret.</w:t>
      </w:r>
      <w:proofErr w:type="gramEnd"/>
      <w:r>
        <w:rPr>
          <w:rFonts w:ascii="Verdana" w:eastAsia="Times New Roman" w:hAnsi="Verdana"/>
          <w:color w:val="000000"/>
          <w:lang w:val="en"/>
        </w:rPr>
        <w:t xml:space="preserve"> If the </w:t>
      </w:r>
      <w:proofErr w:type="spellStart"/>
      <w:r>
        <w:rPr>
          <w:rFonts w:ascii="Verdana" w:eastAsia="Times New Roman" w:hAnsi="Verdana"/>
          <w:color w:val="000000"/>
          <w:lang w:val="en"/>
        </w:rPr>
        <w:t>secret_type</w:t>
      </w:r>
      <w:proofErr w:type="spellEnd"/>
      <w:r>
        <w:rPr>
          <w:rFonts w:ascii="Verdana" w:eastAsia="Times New Roman" w:hAnsi="Verdana"/>
          <w:color w:val="000000"/>
          <w:lang w:val="en"/>
        </w:rPr>
        <w:t xml:space="preserve"> is "</w:t>
      </w:r>
      <w:r>
        <w:rPr>
          <w:rStyle w:val="HTMLTypewriter"/>
          <w:lang w:val="en"/>
        </w:rPr>
        <w:t>basic</w:t>
      </w:r>
      <w:r>
        <w:rPr>
          <w:rFonts w:ascii="Verdana" w:eastAsia="Times New Roman" w:hAnsi="Verdana"/>
          <w:color w:val="000000"/>
          <w:lang w:val="en"/>
        </w:rPr>
        <w:t>", the value is the pre-shared secret that was issued to the client during client registration. If the "</w:t>
      </w:r>
      <w:proofErr w:type="spellStart"/>
      <w:r>
        <w:rPr>
          <w:rStyle w:val="HTMLTypewriter"/>
          <w:lang w:val="en"/>
        </w:rPr>
        <w:t>secret_type</w:t>
      </w:r>
      <w:proofErr w:type="spellEnd"/>
      <w:r>
        <w:rPr>
          <w:rFonts w:ascii="Verdana" w:eastAsia="Times New Roman" w:hAnsi="Verdana"/>
          <w:color w:val="000000"/>
          <w:lang w:val="en"/>
        </w:rPr>
        <w:t xml:space="preserve">" is "JWT", the value is the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Balfanz, D., Bradley, J., Goland, Y., Panzer, J., Sakimura, N., and P. Tarjan, “JSON Web Signatures,” April 2011.)</w:t>
        </w:r>
      </w:hyperlink>
      <w:r>
        <w:rPr>
          <w:rFonts w:ascii="Verdana" w:eastAsia="Times New Roman" w:hAnsi="Verdana"/>
          <w:color w:val="000000"/>
          <w:lang w:val="en"/>
        </w:rPr>
        <w:t xml:space="preserve"> [JWS] signature of a JSON object containing one of the following claims: </w:t>
      </w:r>
    </w:p>
    <w:p w:rsidR="00880CA8" w:rsidRDefault="00880CA8">
      <w:pPr>
        <w:spacing w:before="0" w:beforeAutospacing="0" w:after="0" w:afterAutospacing="0"/>
        <w:ind w:left="720"/>
        <w:divId w:val="1840848177"/>
        <w:rPr>
          <w:rFonts w:ascii="Verdana" w:eastAsia="Times New Roman" w:hAnsi="Verdana"/>
          <w:color w:val="000000"/>
          <w:lang w:val="en"/>
        </w:rPr>
      </w:pPr>
      <w:proofErr w:type="gramStart"/>
      <w:r>
        <w:rPr>
          <w:rFonts w:ascii="Verdana" w:eastAsia="Times New Roman" w:hAnsi="Verdana"/>
          <w:color w:val="000000"/>
          <w:lang w:val="en"/>
        </w:rPr>
        <w:t>code</w:t>
      </w:r>
      <w:proofErr w:type="gramEnd"/>
    </w:p>
    <w:p w:rsidR="00880CA8" w:rsidRDefault="00880CA8">
      <w:pPr>
        <w:spacing w:before="0" w:beforeAutospacing="0" w:after="0" w:afterAutospacing="0"/>
        <w:ind w:left="720"/>
        <w:divId w:val="184084817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authorization code that was issued by the authorization server.</w:t>
      </w:r>
      <w:proofErr w:type="gramEnd"/>
      <w:r>
        <w:rPr>
          <w:rFonts w:ascii="Verdana" w:eastAsia="Times New Roman" w:hAnsi="Verdana"/>
          <w:color w:val="000000"/>
          <w:lang w:val="en"/>
        </w:rPr>
        <w:t xml:space="preserve"> </w:t>
      </w:r>
    </w:p>
    <w:p w:rsidR="00880CA8" w:rsidRDefault="00880CA8">
      <w:pPr>
        <w:spacing w:before="0" w:beforeAutospacing="0" w:after="0" w:afterAutospacing="0"/>
        <w:ind w:left="720"/>
        <w:divId w:val="1840848177"/>
        <w:rPr>
          <w:rFonts w:ascii="Verdana" w:eastAsia="Times New Roman" w:hAnsi="Verdana"/>
          <w:color w:val="000000"/>
          <w:lang w:val="en"/>
        </w:rPr>
      </w:pPr>
      <w:proofErr w:type="spellStart"/>
      <w:r>
        <w:rPr>
          <w:rFonts w:ascii="Verdana" w:eastAsia="Times New Roman" w:hAnsi="Verdana"/>
          <w:color w:val="000000"/>
          <w:lang w:val="en"/>
        </w:rPr>
        <w:t>refresh_token</w:t>
      </w:r>
      <w:proofErr w:type="spellEnd"/>
    </w:p>
    <w:p w:rsidR="00880CA8" w:rsidRDefault="00880CA8">
      <w:pPr>
        <w:spacing w:before="0" w:beforeAutospacing="0" w:after="0" w:afterAutospacing="0"/>
        <w:ind w:left="720"/>
        <w:divId w:val="184084817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refresh token that was issued.</w:t>
      </w:r>
      <w:proofErr w:type="gramEnd"/>
      <w:r>
        <w:rPr>
          <w:rFonts w:ascii="Verdana" w:eastAsia="Times New Roman"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support both forms of client authentication at the Token Endpoint.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Authorization Server MUST </w:t>
      </w:r>
      <w:proofErr w:type="gramStart"/>
      <w:r>
        <w:rPr>
          <w:rFonts w:ascii="Verdana" w:hAnsi="Verdana"/>
          <w:color w:val="000000"/>
          <w:lang w:val="en"/>
        </w:rPr>
        <w:t>verify</w:t>
      </w:r>
      <w:proofErr w:type="gramEnd"/>
      <w:r>
        <w:rPr>
          <w:rFonts w:ascii="Verdana" w:hAnsi="Verdana"/>
          <w:color w:val="000000"/>
          <w:lang w:val="en"/>
        </w:rPr>
        <w:t xml:space="preserve"> the validity of the refresh token. </w:t>
      </w:r>
    </w:p>
    <w:p w:rsidR="00880CA8" w:rsidRDefault="00880CA8">
      <w:pPr>
        <w:spacing w:before="0" w:beforeAutospacing="0" w:after="0" w:afterAutospacing="0"/>
        <w:divId w:val="648675978"/>
        <w:rPr>
          <w:rFonts w:ascii="Verdana" w:eastAsia="Times New Roman" w:hAnsi="Verdana"/>
          <w:color w:val="000000"/>
          <w:lang w:val="en"/>
        </w:rPr>
      </w:pPr>
      <w:bookmarkStart w:id="87" w:name="anchor14"/>
      <w:bookmarkEnd w:id="87"/>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88" w:name="rfc.section.5.2.1"/>
      <w:bookmarkEnd w:id="88"/>
      <w:r>
        <w:rPr>
          <w:rFonts w:eastAsia="Times New Roman"/>
          <w:lang w:val="en"/>
        </w:rPr>
        <w:t>5.2.1.</w:t>
      </w:r>
      <w:proofErr w:type="gramStart"/>
      <w:r>
        <w:rPr>
          <w:rFonts w:eastAsia="Times New Roman"/>
          <w:lang w:val="en"/>
        </w:rPr>
        <w:t>  Positive</w:t>
      </w:r>
      <w:proofErr w:type="gramEnd"/>
      <w:r>
        <w:rPr>
          <w:rFonts w:eastAsia="Times New Roman"/>
          <w:lang w:val="en"/>
        </w:rPr>
        <w:t xml:space="preserve"> Assertion</w:t>
      </w:r>
    </w:p>
    <w:p w:rsidR="00880CA8" w:rsidRDefault="00880CA8">
      <w:pPr>
        <w:pStyle w:val="NormalWeb"/>
        <w:divId w:val="648675978"/>
        <w:rPr>
          <w:rFonts w:ascii="Verdana" w:hAnsi="Verdana"/>
          <w:color w:val="000000"/>
          <w:lang w:val="en"/>
        </w:rPr>
      </w:pPr>
      <w:r>
        <w:rPr>
          <w:rFonts w:ascii="Verdana" w:hAnsi="Verdana"/>
          <w:color w:val="000000"/>
          <w:lang w:val="en"/>
        </w:rPr>
        <w:t>Upon successful verification of the refresh token, a positive assertion response returns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media type and the response body is the Access Token Response of </w:t>
      </w:r>
      <w:hyperlink w:anchor="OpenID.Messages" w:history="1">
        <w:r>
          <w:rPr>
            <w:rStyle w:val="Hyperlink"/>
            <w:rFonts w:ascii="Verdana" w:hAnsi="Verdana"/>
            <w:u w:val="none"/>
            <w:lang w:val="en"/>
          </w:rPr>
          <w:t>Section 3.2.2 of 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of the refresh token request and response: </w:t>
      </w:r>
    </w:p>
    <w:p w:rsidR="00880CA8" w:rsidRDefault="00880CA8">
      <w:pPr>
        <w:pStyle w:val="HTMLPreformatted"/>
        <w:divId w:val="1729185038"/>
        <w:rPr>
          <w:lang w:val="en"/>
        </w:rPr>
      </w:pPr>
      <w:r>
        <w:rPr>
          <w:lang w:val="en"/>
        </w:rPr>
        <w:t>POST /token HTTP/1.1</w:t>
      </w:r>
    </w:p>
    <w:p w:rsidR="00880CA8" w:rsidRDefault="00880CA8">
      <w:pPr>
        <w:pStyle w:val="HTMLPreformatted"/>
        <w:divId w:val="1729185038"/>
        <w:rPr>
          <w:lang w:val="en"/>
        </w:rPr>
      </w:pPr>
      <w:r>
        <w:rPr>
          <w:lang w:val="en"/>
        </w:rPr>
        <w:t>Host: server.example.com</w:t>
      </w:r>
    </w:p>
    <w:p w:rsidR="00880CA8" w:rsidRDefault="00880CA8">
      <w:pPr>
        <w:pStyle w:val="HTMLPreformatted"/>
        <w:divId w:val="1729185038"/>
        <w:rPr>
          <w:lang w:val="en"/>
        </w:rPr>
      </w:pPr>
      <w:r>
        <w:rPr>
          <w:lang w:val="en"/>
        </w:rPr>
        <w:t>Content-Type: application/x-www-form-</w:t>
      </w:r>
      <w:proofErr w:type="spellStart"/>
      <w:r>
        <w:rPr>
          <w:lang w:val="en"/>
        </w:rPr>
        <w:t>urlencoded</w:t>
      </w:r>
      <w:proofErr w:type="spellEnd"/>
    </w:p>
    <w:p w:rsidR="00880CA8" w:rsidRDefault="00880CA8">
      <w:pPr>
        <w:pStyle w:val="HTMLPreformatted"/>
        <w:divId w:val="1729185038"/>
        <w:rPr>
          <w:lang w:val="en"/>
        </w:rPr>
      </w:pPr>
    </w:p>
    <w:p w:rsidR="00880CA8" w:rsidRDefault="00880CA8">
      <w:pPr>
        <w:pStyle w:val="HTMLPreformatted"/>
        <w:divId w:val="1729185038"/>
        <w:rPr>
          <w:lang w:val="en"/>
        </w:rPr>
      </w:pPr>
      <w:proofErr w:type="spellStart"/>
      <w:r>
        <w:rPr>
          <w:lang w:val="en"/>
        </w:rPr>
        <w:t>client_id</w:t>
      </w:r>
      <w:proofErr w:type="spellEnd"/>
      <w:r>
        <w:rPr>
          <w:lang w:val="en"/>
        </w:rPr>
        <w:t>=s6BhdRkqt3</w:t>
      </w:r>
    </w:p>
    <w:p w:rsidR="00880CA8" w:rsidRDefault="00880CA8">
      <w:pPr>
        <w:pStyle w:val="HTMLPreformatted"/>
        <w:divId w:val="1729185038"/>
        <w:rPr>
          <w:lang w:val="en"/>
        </w:rPr>
      </w:pPr>
      <w:r>
        <w:rPr>
          <w:lang w:val="en"/>
        </w:rPr>
        <w:t>&amp;</w:t>
      </w:r>
      <w:proofErr w:type="spellStart"/>
      <w:r>
        <w:rPr>
          <w:lang w:val="en"/>
        </w:rPr>
        <w:t>client_secret</w:t>
      </w:r>
      <w:proofErr w:type="spellEnd"/>
      <w:r>
        <w:rPr>
          <w:lang w:val="en"/>
        </w:rPr>
        <w:t>=some_secret12345</w:t>
      </w:r>
    </w:p>
    <w:p w:rsidR="00880CA8" w:rsidRDefault="00880CA8">
      <w:pPr>
        <w:pStyle w:val="HTMLPreformatted"/>
        <w:divId w:val="1729185038"/>
        <w:rPr>
          <w:lang w:val="en"/>
        </w:rPr>
      </w:pPr>
      <w:r>
        <w:rPr>
          <w:lang w:val="en"/>
        </w:rPr>
        <w:t>&amp;</w:t>
      </w:r>
      <w:proofErr w:type="spellStart"/>
      <w:r>
        <w:rPr>
          <w:lang w:val="en"/>
        </w:rPr>
        <w:t>grant_type</w:t>
      </w:r>
      <w:proofErr w:type="spellEnd"/>
      <w:r>
        <w:rPr>
          <w:lang w:val="en"/>
        </w:rPr>
        <w:t>=</w:t>
      </w:r>
      <w:proofErr w:type="spellStart"/>
      <w:r>
        <w:rPr>
          <w:lang w:val="en"/>
        </w:rPr>
        <w:t>refresh_token</w:t>
      </w:r>
      <w:proofErr w:type="spellEnd"/>
    </w:p>
    <w:p w:rsidR="00880CA8" w:rsidRDefault="00880CA8">
      <w:pPr>
        <w:pStyle w:val="HTMLPreformatted"/>
        <w:divId w:val="1729185038"/>
        <w:rPr>
          <w:lang w:val="en"/>
        </w:rPr>
      </w:pPr>
      <w:r>
        <w:rPr>
          <w:lang w:val="en"/>
        </w:rPr>
        <w:t>&amp;</w:t>
      </w:r>
      <w:proofErr w:type="spellStart"/>
      <w:r>
        <w:rPr>
          <w:lang w:val="en"/>
        </w:rPr>
        <w:t>refresh_token</w:t>
      </w:r>
      <w:proofErr w:type="spellEnd"/>
      <w:r>
        <w:rPr>
          <w:lang w:val="en"/>
        </w:rPr>
        <w:t>=8xLOxBtZp8</w:t>
      </w:r>
    </w:p>
    <w:p w:rsidR="00880CA8" w:rsidRDefault="00880CA8">
      <w:pPr>
        <w:pStyle w:val="HTMLPreformatted"/>
        <w:divId w:val="1729185038"/>
        <w:rPr>
          <w:lang w:val="en"/>
        </w:rPr>
      </w:pPr>
      <w:r>
        <w:rPr>
          <w:lang w:val="en"/>
        </w:rPr>
        <w:t>&amp;scope=</w:t>
      </w:r>
      <w:proofErr w:type="spellStart"/>
      <w:r>
        <w:rPr>
          <w:lang w:val="en"/>
        </w:rPr>
        <w:t>openid</w:t>
      </w:r>
      <w:proofErr w:type="spellEnd"/>
      <w:r>
        <w:rPr>
          <w:lang w:val="en"/>
        </w:rPr>
        <w:t xml:space="preserve"> profile</w:t>
      </w:r>
    </w:p>
    <w:p w:rsidR="00880CA8" w:rsidRDefault="00880CA8">
      <w:pPr>
        <w:pStyle w:val="HTMLPreformatted"/>
        <w:divId w:val="1729185038"/>
        <w:rPr>
          <w:lang w:val="en"/>
        </w:rPr>
      </w:pPr>
    </w:p>
    <w:p w:rsidR="00880CA8" w:rsidRDefault="00880CA8">
      <w:pPr>
        <w:pStyle w:val="HTMLPreformatted"/>
        <w:divId w:val="1729185038"/>
        <w:rPr>
          <w:lang w:val="en"/>
        </w:rPr>
      </w:pPr>
    </w:p>
    <w:p w:rsidR="00880CA8" w:rsidRDefault="00880CA8">
      <w:pPr>
        <w:pStyle w:val="HTMLPreformatted"/>
        <w:divId w:val="1729185038"/>
        <w:rPr>
          <w:lang w:val="en"/>
        </w:rPr>
      </w:pPr>
      <w:r>
        <w:rPr>
          <w:lang w:val="en"/>
        </w:rPr>
        <w:t>HTTP/1.1 200 OK</w:t>
      </w:r>
    </w:p>
    <w:p w:rsidR="00880CA8" w:rsidRDefault="00880CA8">
      <w:pPr>
        <w:pStyle w:val="HTMLPreformatted"/>
        <w:divId w:val="1729185038"/>
        <w:rPr>
          <w:lang w:val="en"/>
        </w:rPr>
      </w:pPr>
      <w:r>
        <w:rPr>
          <w:lang w:val="en"/>
        </w:rPr>
        <w:t>Content-Type: application/</w:t>
      </w:r>
      <w:proofErr w:type="spellStart"/>
      <w:r>
        <w:rPr>
          <w:lang w:val="en"/>
        </w:rPr>
        <w:t>json</w:t>
      </w:r>
      <w:proofErr w:type="spellEnd"/>
    </w:p>
    <w:p w:rsidR="00880CA8" w:rsidRDefault="00880CA8">
      <w:pPr>
        <w:pStyle w:val="HTMLPreformatted"/>
        <w:divId w:val="1729185038"/>
        <w:rPr>
          <w:lang w:val="en"/>
        </w:rPr>
      </w:pPr>
      <w:r>
        <w:rPr>
          <w:lang w:val="en"/>
        </w:rPr>
        <w:t>Cache-Control: no-store</w:t>
      </w:r>
    </w:p>
    <w:p w:rsidR="00880CA8" w:rsidRDefault="00880CA8">
      <w:pPr>
        <w:pStyle w:val="HTMLPreformatted"/>
        <w:divId w:val="1729185038"/>
        <w:rPr>
          <w:lang w:val="en"/>
        </w:rPr>
      </w:pPr>
      <w:r>
        <w:rPr>
          <w:lang w:val="en"/>
        </w:rPr>
        <w:t>Pragma: no-cache</w:t>
      </w:r>
    </w:p>
    <w:p w:rsidR="00880CA8" w:rsidRDefault="00880CA8">
      <w:pPr>
        <w:pStyle w:val="HTMLPreformatted"/>
        <w:divId w:val="1729185038"/>
        <w:rPr>
          <w:lang w:val="en"/>
        </w:rPr>
      </w:pPr>
    </w:p>
    <w:p w:rsidR="00880CA8" w:rsidRDefault="00880CA8">
      <w:pPr>
        <w:pStyle w:val="HTMLPreformatted"/>
        <w:divId w:val="1729185038"/>
        <w:rPr>
          <w:lang w:val="en"/>
        </w:rPr>
      </w:pPr>
      <w:r>
        <w:rPr>
          <w:lang w:val="en"/>
        </w:rPr>
        <w:t>{</w:t>
      </w:r>
    </w:p>
    <w:p w:rsidR="00880CA8" w:rsidRDefault="00880CA8">
      <w:pPr>
        <w:pStyle w:val="HTMLPreformatted"/>
        <w:divId w:val="1729185038"/>
        <w:rPr>
          <w:lang w:val="en"/>
        </w:rPr>
      </w:pPr>
      <w:r>
        <w:rPr>
          <w:lang w:val="en"/>
        </w:rPr>
        <w:t xml:space="preserve">    "</w:t>
      </w:r>
      <w:proofErr w:type="spellStart"/>
      <w:r>
        <w:rPr>
          <w:lang w:val="en"/>
        </w:rPr>
        <w:t>access_token</w:t>
      </w:r>
      <w:proofErr w:type="spellEnd"/>
      <w:r>
        <w:rPr>
          <w:lang w:val="en"/>
        </w:rPr>
        <w:t>": "TlBN45jURg",</w:t>
      </w:r>
    </w:p>
    <w:p w:rsidR="00880CA8" w:rsidRDefault="00880CA8">
      <w:pPr>
        <w:pStyle w:val="HTMLPreformatted"/>
        <w:divId w:val="1729185038"/>
        <w:rPr>
          <w:lang w:val="en"/>
        </w:rPr>
      </w:pPr>
      <w:r>
        <w:rPr>
          <w:lang w:val="en"/>
        </w:rPr>
        <w:t xml:space="preserve">    "</w:t>
      </w:r>
      <w:proofErr w:type="spellStart"/>
      <w:r>
        <w:rPr>
          <w:lang w:val="en"/>
        </w:rPr>
        <w:t>token_type</w:t>
      </w:r>
      <w:proofErr w:type="spellEnd"/>
      <w:r>
        <w:rPr>
          <w:lang w:val="en"/>
        </w:rPr>
        <w:t>": "Bearer",</w:t>
      </w:r>
    </w:p>
    <w:p w:rsidR="00880CA8" w:rsidRDefault="00880CA8">
      <w:pPr>
        <w:pStyle w:val="HTMLPreformatted"/>
        <w:divId w:val="1729185038"/>
        <w:rPr>
          <w:lang w:val="en"/>
        </w:rPr>
      </w:pPr>
      <w:r>
        <w:rPr>
          <w:lang w:val="en"/>
        </w:rPr>
        <w:t xml:space="preserve">    "</w:t>
      </w:r>
      <w:proofErr w:type="spellStart"/>
      <w:r>
        <w:rPr>
          <w:lang w:val="en"/>
        </w:rPr>
        <w:t>refresh_token</w:t>
      </w:r>
      <w:proofErr w:type="spellEnd"/>
      <w:r>
        <w:rPr>
          <w:lang w:val="en"/>
        </w:rPr>
        <w:t>": "9yNOxJtZa5",</w:t>
      </w:r>
    </w:p>
    <w:p w:rsidR="00880CA8" w:rsidRDefault="00880CA8">
      <w:pPr>
        <w:pStyle w:val="HTMLPreformatted"/>
        <w:divId w:val="1729185038"/>
        <w:rPr>
          <w:lang w:val="en"/>
        </w:rPr>
      </w:pPr>
      <w:r>
        <w:rPr>
          <w:lang w:val="en"/>
        </w:rPr>
        <w:t xml:space="preserve">    "</w:t>
      </w:r>
      <w:proofErr w:type="spellStart"/>
      <w:r>
        <w:rPr>
          <w:lang w:val="en"/>
        </w:rPr>
        <w:t>expires_in</w:t>
      </w:r>
      <w:proofErr w:type="spellEnd"/>
      <w:r>
        <w:rPr>
          <w:lang w:val="en"/>
        </w:rPr>
        <w:t>": 3600,</w:t>
      </w:r>
    </w:p>
    <w:p w:rsidR="00880CA8" w:rsidRDefault="00880CA8">
      <w:pPr>
        <w:pStyle w:val="HTMLPreformatted"/>
        <w:divId w:val="1729185038"/>
        <w:rPr>
          <w:lang w:val="en"/>
        </w:rPr>
      </w:pPr>
      <w:r>
        <w:rPr>
          <w:lang w:val="en"/>
        </w:rPr>
        <w:t xml:space="preserve">    "</w:t>
      </w:r>
      <w:proofErr w:type="spellStart"/>
      <w:r>
        <w:rPr>
          <w:lang w:val="en"/>
        </w:rPr>
        <w:t>id_token</w:t>
      </w:r>
      <w:proofErr w:type="spellEnd"/>
      <w:r>
        <w:rPr>
          <w:lang w:val="en"/>
        </w:rPr>
        <w:t>": "eyJ0eXAiOiJKV1QiLCJhbGciOiJIUzI1NiJ9.eyJpc3MiOiJodHRwOl</w:t>
      </w:r>
    </w:p>
    <w:p w:rsidR="00880CA8" w:rsidRDefault="00880CA8">
      <w:pPr>
        <w:pStyle w:val="HTMLPreformatted"/>
        <w:divId w:val="1729185038"/>
        <w:rPr>
          <w:lang w:val="en"/>
        </w:rPr>
      </w:pPr>
      <w:r>
        <w:rPr>
          <w:lang w:val="en"/>
        </w:rPr>
        <w:t>wvXC9zZXJ2ZXIuZXhhbXBsZS5jb20iLCJ1c2VyX2lkIjoiMjQ4Mjg5NzYxMDAxIiwiYXVkIj</w:t>
      </w:r>
    </w:p>
    <w:p w:rsidR="00880CA8" w:rsidRDefault="00880CA8">
      <w:pPr>
        <w:pStyle w:val="HTMLPreformatted"/>
        <w:divId w:val="1729185038"/>
        <w:rPr>
          <w:lang w:val="en"/>
        </w:rPr>
      </w:pPr>
      <w:r>
        <w:rPr>
          <w:lang w:val="en"/>
        </w:rPr>
        <w:t>oiaHR0cDpcL1wvY2xpZW50LmV4YW1wbGUuY29tIiwiZXhwIjoxMzExMjgxOTcwfQ.eDesUD0</w:t>
      </w:r>
    </w:p>
    <w:p w:rsidR="00880CA8" w:rsidRDefault="00880CA8">
      <w:pPr>
        <w:pStyle w:val="HTMLPreformatted"/>
        <w:divId w:val="1729185038"/>
        <w:rPr>
          <w:lang w:val="en"/>
        </w:rPr>
      </w:pPr>
      <w:r>
        <w:rPr>
          <w:lang w:val="en"/>
        </w:rPr>
        <w:t>vzDH3T1G3liaTNOrfaeWYjuRCEPNXVtaazNQ"</w:t>
      </w:r>
    </w:p>
    <w:p w:rsidR="00880CA8" w:rsidRDefault="00880CA8">
      <w:pPr>
        <w:pStyle w:val="HTMLPreformatted"/>
        <w:divId w:val="1729185038"/>
        <w:rPr>
          <w:lang w:val="en"/>
        </w:rPr>
      </w:pPr>
      <w:r>
        <w:rPr>
          <w:lang w:val="en"/>
        </w:rPr>
        <w:t>}</w:t>
      </w:r>
    </w:p>
    <w:p w:rsidR="00880CA8" w:rsidRDefault="00880CA8">
      <w:pPr>
        <w:spacing w:before="0" w:beforeAutospacing="0" w:after="0" w:afterAutospacing="0"/>
        <w:divId w:val="648675978"/>
        <w:rPr>
          <w:rFonts w:ascii="Verdana" w:eastAsia="Times New Roman" w:hAnsi="Verdana"/>
          <w:color w:val="000000"/>
          <w:lang w:val="en"/>
        </w:rPr>
      </w:pPr>
      <w:bookmarkStart w:id="89" w:name="userinfo_ep"/>
      <w:bookmarkEnd w:id="89"/>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90" w:name="rfc.section.6"/>
      <w:bookmarkEnd w:id="90"/>
      <w:r>
        <w:rPr>
          <w:rFonts w:eastAsia="Times New Roman"/>
          <w:lang w:val="en"/>
        </w:rPr>
        <w:t>6.  UserInfo Endpoint</w:t>
      </w:r>
    </w:p>
    <w:p w:rsidR="00880CA8" w:rsidRDefault="00880CA8">
      <w:pPr>
        <w:pStyle w:val="NormalWeb"/>
        <w:divId w:val="648675978"/>
        <w:rPr>
          <w:rFonts w:ascii="Verdana" w:hAnsi="Verdana"/>
          <w:color w:val="000000"/>
          <w:lang w:val="en"/>
        </w:rPr>
      </w:pPr>
      <w:r>
        <w:rPr>
          <w:rFonts w:ascii="Verdana" w:hAnsi="Verdana"/>
          <w:color w:val="000000"/>
          <w:lang w:val="en"/>
        </w:rPr>
        <w:t xml:space="preserve">To obtain the additional attributes and tokens/assertions, the client makes a GET or POST request to the UserInfo Endpoint as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require the use of a transport-layer security mechanism. The authorization server MUST support TLS 1.2 as described in </w:t>
      </w:r>
      <w:hyperlink w:anchor="RFC5246" w:history="1">
        <w:r>
          <w:rPr>
            <w:rStyle w:val="Hyperlink"/>
            <w:rFonts w:ascii="Verdana" w:hAnsi="Verdana"/>
            <w:u w:val="none"/>
            <w:lang w:val="en"/>
          </w:rPr>
          <w:t>RFC 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[RFC5246] and MAY support other transport-layer mechanisms with equivalent security.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support the use of the HTTP "GET" and HTTP "POST"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UserInfo Endpoint.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be able to accept Access Tokens via </w:t>
      </w:r>
      <w:hyperlink w:anchor="OAuth.2.0.Bearer" w:history="1">
        <w:r>
          <w:rPr>
            <w:rStyle w:val="Hyperlink"/>
            <w:rFonts w:ascii="Verdana" w:hAnsi="Verdana"/>
            <w:u w:val="none"/>
            <w:lang w:val="en"/>
          </w:rPr>
          <w:t>Bearer Tokens</w:t>
        </w:r>
        <w:r>
          <w:rPr>
            <w:rStyle w:val="Hyperlink"/>
            <w:rFonts w:ascii="Verdana" w:hAnsi="Verdana"/>
            <w:vanish/>
            <w:u w:val="none"/>
            <w:lang w:val="en"/>
          </w:rPr>
          <w:t xml:space="preserve"> (Jones, M., Hardt, D., and D. Recordon, “OAuth 2.0 Protocol: Bearer Tokens,” September 2011.)</w:t>
        </w:r>
      </w:hyperlink>
      <w:r>
        <w:rPr>
          <w:rFonts w:ascii="Verdana" w:hAnsi="Verdana"/>
          <w:color w:val="000000"/>
          <w:lang w:val="en"/>
        </w:rPr>
        <w:t xml:space="preserve"> [OAuth.2.0.Bearer] specification. </w:t>
      </w:r>
    </w:p>
    <w:p w:rsidR="00880CA8" w:rsidRDefault="00880CA8">
      <w:pPr>
        <w:spacing w:before="0" w:beforeAutospacing="0" w:after="0" w:afterAutospacing="0"/>
        <w:divId w:val="648675978"/>
        <w:rPr>
          <w:rFonts w:ascii="Verdana" w:eastAsia="Times New Roman" w:hAnsi="Verdana"/>
          <w:color w:val="000000"/>
          <w:lang w:val="en"/>
        </w:rPr>
      </w:pPr>
      <w:bookmarkStart w:id="91" w:name="anchor15"/>
      <w:bookmarkEnd w:id="91"/>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92" w:name="rfc.section.6.1"/>
      <w:bookmarkEnd w:id="92"/>
      <w:r>
        <w:rPr>
          <w:rFonts w:eastAsia="Times New Roman"/>
          <w:lang w:val="en"/>
        </w:rPr>
        <w:t>6.1.</w:t>
      </w:r>
      <w:proofErr w:type="gramStart"/>
      <w:r>
        <w:rPr>
          <w:rFonts w:eastAsia="Times New Roman"/>
          <w:lang w:val="en"/>
        </w:rPr>
        <w:t>  UserInfo</w:t>
      </w:r>
      <w:proofErr w:type="gramEnd"/>
      <w:r>
        <w:rPr>
          <w:rFonts w:eastAsia="Times New Roman"/>
          <w:lang w:val="en"/>
        </w:rPr>
        <w:t xml:space="preserve"> Request</w:t>
      </w:r>
    </w:p>
    <w:p w:rsidR="00880CA8" w:rsidRDefault="00880CA8">
      <w:pPr>
        <w:pStyle w:val="NormalWeb"/>
        <w:divId w:val="648675978"/>
        <w:rPr>
          <w:rFonts w:ascii="Verdana" w:hAnsi="Verdana"/>
          <w:color w:val="000000"/>
          <w:lang w:val="en"/>
        </w:rPr>
      </w:pPr>
      <w:r>
        <w:rPr>
          <w:rFonts w:ascii="Verdana" w:hAnsi="Verdana"/>
          <w:color w:val="000000"/>
          <w:lang w:val="en"/>
        </w:rPr>
        <w:t xml:space="preserve">Client SHOULD send the UserInfo request defined in section 3.3 of the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either in HTTP GET or POST request.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request parameters are the following: </w:t>
      </w:r>
    </w:p>
    <w:p w:rsidR="00880CA8" w:rsidRDefault="00880CA8">
      <w:pPr>
        <w:spacing w:before="0" w:beforeAutospacing="0" w:after="0" w:afterAutospacing="0"/>
        <w:divId w:val="1265917119"/>
        <w:rPr>
          <w:rFonts w:ascii="Verdana" w:eastAsia="Times New Roman" w:hAnsi="Verdana"/>
          <w:color w:val="000000"/>
          <w:lang w:val="en"/>
        </w:rPr>
      </w:pPr>
      <w:proofErr w:type="spellStart"/>
      <w:r>
        <w:rPr>
          <w:rFonts w:ascii="Verdana" w:eastAsia="Times New Roman" w:hAnsi="Verdana"/>
          <w:color w:val="000000"/>
          <w:lang w:val="en"/>
        </w:rPr>
        <w:t>access_token</w:t>
      </w:r>
      <w:proofErr w:type="spellEnd"/>
    </w:p>
    <w:p w:rsidR="00880CA8" w:rsidRDefault="00880CA8">
      <w:pPr>
        <w:spacing w:before="0" w:beforeAutospacing="0" w:after="0" w:afterAutospacing="0"/>
        <w:ind w:left="720"/>
        <w:divId w:val="126591711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Access Token obtained from an OpenID Connect Authorization Request. This parameter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sent if the Access Token is sent in the HTTP Authorization header as described in Section 7.1 of </w:t>
      </w:r>
      <w:hyperlink w:anchor="OAuth.2.0"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(Hammer-Lahav, E., Ed., Recordon, D., and D. Hardt, “OAuth 2.0 Authorization Protocol,” September 2011.)</w:t>
        </w:r>
      </w:hyperlink>
      <w:r>
        <w:rPr>
          <w:rFonts w:ascii="Verdana" w:eastAsia="Times New Roman" w:hAnsi="Verdana"/>
          <w:color w:val="000000"/>
          <w:lang w:val="en"/>
        </w:rPr>
        <w:t xml:space="preserve"> [OAuth.2.0]. Access tokens sent in the authorization header MUST be </w:t>
      </w:r>
      <w:hyperlink w:anchor="OAuth.2.0.Bearer" w:history="1">
        <w:r>
          <w:rPr>
            <w:rStyle w:val="Hyperlink"/>
            <w:rFonts w:ascii="Verdana" w:eastAsia="Times New Roman" w:hAnsi="Verdana"/>
            <w:u w:val="none"/>
            <w:lang w:val="en"/>
          </w:rPr>
          <w:t>Bearer Tokens</w:t>
        </w:r>
        <w:r>
          <w:rPr>
            <w:rStyle w:val="Hyperlink"/>
            <w:rFonts w:ascii="Verdana" w:eastAsia="Times New Roman" w:hAnsi="Verdana"/>
            <w:vanish/>
            <w:u w:val="none"/>
            <w:lang w:val="en"/>
          </w:rPr>
          <w:t xml:space="preserve"> (Jones, M., Hardt, D., and D. Recordon, “OAuth 2.0 Protocol: Bearer Tokens,” September 2011.)</w:t>
        </w:r>
      </w:hyperlink>
      <w:r>
        <w:rPr>
          <w:rFonts w:ascii="Verdana" w:eastAsia="Times New Roman" w:hAnsi="Verdana"/>
          <w:color w:val="000000"/>
          <w:lang w:val="en"/>
        </w:rPr>
        <w:t xml:space="preserve"> [OAuth.2.0.Bearer]. If the client is using the HTTP GET method, it SHOULD send the Access Token in the authorization header. The </w:t>
      </w:r>
      <w:proofErr w:type="spellStart"/>
      <w:r>
        <w:rPr>
          <w:rFonts w:ascii="Verdana" w:eastAsia="Times New Roman" w:hAnsi="Verdana"/>
          <w:color w:val="000000"/>
          <w:lang w:val="en"/>
        </w:rPr>
        <w:t>access_token</w:t>
      </w:r>
      <w:proofErr w:type="spellEnd"/>
      <w:r>
        <w:rPr>
          <w:rFonts w:ascii="Verdana" w:eastAsia="Times New Roman" w:hAnsi="Verdana"/>
          <w:color w:val="000000"/>
          <w:lang w:val="en"/>
        </w:rPr>
        <w:t xml:space="preserve"> MAY alternatively be sent in the message body, as described in the </w:t>
      </w:r>
      <w:hyperlink w:anchor="OAuth.2.0"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(Hammer-Lahav, E., Ed., Recordon, D., and D. Hardt, “OAuth 2.0 Authorization Protocol,” September 2011.)</w:t>
        </w:r>
      </w:hyperlink>
      <w:r>
        <w:rPr>
          <w:rFonts w:ascii="Verdana" w:eastAsia="Times New Roman" w:hAnsi="Verdana"/>
          <w:color w:val="000000"/>
          <w:lang w:val="en"/>
        </w:rPr>
        <w:t xml:space="preserve"> [OAuth.2.0] specification. </w:t>
      </w:r>
    </w:p>
    <w:p w:rsidR="00880CA8" w:rsidRDefault="00880CA8">
      <w:pPr>
        <w:spacing w:before="0" w:beforeAutospacing="0" w:after="0" w:afterAutospacing="0"/>
        <w:divId w:val="1265917119"/>
        <w:rPr>
          <w:rFonts w:ascii="Verdana" w:eastAsia="Times New Roman" w:hAnsi="Verdana"/>
          <w:color w:val="000000"/>
          <w:lang w:val="en"/>
        </w:rPr>
      </w:pPr>
      <w:proofErr w:type="gramStart"/>
      <w:r>
        <w:rPr>
          <w:rFonts w:ascii="Verdana" w:eastAsia="Times New Roman" w:hAnsi="Verdana"/>
          <w:color w:val="000000"/>
          <w:lang w:val="en"/>
        </w:rPr>
        <w:t>schema</w:t>
      </w:r>
      <w:proofErr w:type="gramEnd"/>
    </w:p>
    <w:p w:rsidR="00880CA8" w:rsidRDefault="00880CA8">
      <w:pPr>
        <w:spacing w:before="0" w:beforeAutospacing="0" w:after="0" w:afterAutospacing="0"/>
        <w:ind w:left="720"/>
        <w:divId w:val="126591711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schema in which the data is to be returned.</w:t>
      </w:r>
      <w:proofErr w:type="gramEnd"/>
      <w:r>
        <w:rPr>
          <w:rFonts w:ascii="Verdana" w:eastAsia="Times New Roman" w:hAnsi="Verdana"/>
          <w:color w:val="000000"/>
          <w:lang w:val="en"/>
        </w:rPr>
        <w:t xml:space="preserve"> The only defined value is </w:t>
      </w:r>
      <w:proofErr w:type="spellStart"/>
      <w:r>
        <w:rPr>
          <w:rStyle w:val="HTMLTypewriter"/>
          <w:lang w:val="en"/>
        </w:rPr>
        <w:t>openid</w:t>
      </w:r>
      <w:proofErr w:type="spellEnd"/>
      <w:r>
        <w:rPr>
          <w:rFonts w:ascii="Verdana" w:eastAsia="Times New Roman" w:hAnsi="Verdana"/>
          <w:color w:val="000000"/>
          <w:lang w:val="en"/>
        </w:rPr>
        <w:t xml:space="preserve">. If the value of this parameter is omitted, or not </w:t>
      </w:r>
      <w:proofErr w:type="spellStart"/>
      <w:r>
        <w:rPr>
          <w:rStyle w:val="HTMLTypewriter"/>
          <w:lang w:val="en"/>
        </w:rPr>
        <w:t>openid</w:t>
      </w:r>
      <w:proofErr w:type="spellEnd"/>
      <w:r>
        <w:rPr>
          <w:rFonts w:ascii="Verdana" w:eastAsia="Times New Roman" w:hAnsi="Verdana"/>
          <w:color w:val="000000"/>
          <w:lang w:val="en"/>
        </w:rPr>
        <w:t xml:space="preserve">, the response may be a proprietary schema to support backwards compatibility. A URL MAY be passed to define custom schemes not specified by short names. Custom scheme names and responses are out of scope for this specification. </w:t>
      </w:r>
    </w:p>
    <w:p w:rsidR="00880CA8" w:rsidRDefault="00880CA8">
      <w:pPr>
        <w:spacing w:before="0" w:beforeAutospacing="0" w:after="0" w:afterAutospacing="0"/>
        <w:divId w:val="1265917119"/>
        <w:rPr>
          <w:rFonts w:ascii="Verdana" w:eastAsia="Times New Roman" w:hAnsi="Verdana"/>
          <w:color w:val="000000"/>
          <w:lang w:val="en"/>
        </w:rPr>
      </w:pPr>
      <w:proofErr w:type="gramStart"/>
      <w:r>
        <w:rPr>
          <w:rFonts w:ascii="Verdana" w:eastAsia="Times New Roman" w:hAnsi="Verdana"/>
          <w:color w:val="000000"/>
          <w:lang w:val="en"/>
        </w:rPr>
        <w:t>id</w:t>
      </w:r>
      <w:proofErr w:type="gramEnd"/>
    </w:p>
    <w:p w:rsidR="00880CA8" w:rsidRDefault="00880CA8">
      <w:pPr>
        <w:spacing w:before="0" w:beforeAutospacing="0" w:after="0" w:afterAutospacing="0"/>
        <w:ind w:left="720"/>
        <w:divId w:val="1265917119"/>
        <w:rPr>
          <w:rFonts w:ascii="Verdana" w:eastAsia="Times New Roman" w:hAnsi="Verdana"/>
          <w:color w:val="000000"/>
          <w:lang w:val="en"/>
        </w:rPr>
      </w:pPr>
      <w:r>
        <w:rPr>
          <w:rFonts w:ascii="Verdana" w:eastAsia="Times New Roman" w:hAnsi="Verdana"/>
          <w:color w:val="000000"/>
          <w:lang w:val="en"/>
        </w:rPr>
        <w:t xml:space="preserve">This identifier is reserved for backwards compatibility. It MUST be ignored by the endpoint if the </w:t>
      </w:r>
      <w:proofErr w:type="spellStart"/>
      <w:r>
        <w:rPr>
          <w:rStyle w:val="HTMLTypewriter"/>
          <w:lang w:val="en"/>
        </w:rPr>
        <w:t>openid</w:t>
      </w:r>
      <w:proofErr w:type="spellEnd"/>
      <w:r>
        <w:rPr>
          <w:rFonts w:ascii="Verdana" w:eastAsia="Times New Roman" w:hAnsi="Verdana"/>
          <w:color w:val="000000"/>
          <w:lang w:val="en"/>
        </w:rPr>
        <w:t xml:space="preserve"> schema is used.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is a non-normative example. Line wraps are for display purpose only: </w:t>
      </w:r>
    </w:p>
    <w:p w:rsidR="00880CA8" w:rsidRDefault="00880CA8">
      <w:pPr>
        <w:pStyle w:val="HTMLPreformatted"/>
        <w:divId w:val="486478956"/>
        <w:rPr>
          <w:lang w:val="en"/>
        </w:rPr>
      </w:pPr>
      <w:r>
        <w:rPr>
          <w:lang w:val="en"/>
        </w:rPr>
        <w:t>POST /</w:t>
      </w:r>
      <w:proofErr w:type="spellStart"/>
      <w:r>
        <w:rPr>
          <w:lang w:val="en"/>
        </w:rPr>
        <w:t>userinfo</w:t>
      </w:r>
      <w:proofErr w:type="spellEnd"/>
      <w:r>
        <w:rPr>
          <w:lang w:val="en"/>
        </w:rPr>
        <w:t xml:space="preserve"> HTTP/1.1</w:t>
      </w:r>
    </w:p>
    <w:p w:rsidR="00880CA8" w:rsidRDefault="00880CA8">
      <w:pPr>
        <w:pStyle w:val="HTMLPreformatted"/>
        <w:divId w:val="486478956"/>
        <w:rPr>
          <w:lang w:val="en"/>
        </w:rPr>
      </w:pPr>
      <w:r>
        <w:rPr>
          <w:lang w:val="en"/>
        </w:rPr>
        <w:t>Host: server.example.com</w:t>
      </w:r>
    </w:p>
    <w:p w:rsidR="00880CA8" w:rsidRDefault="00880CA8">
      <w:pPr>
        <w:pStyle w:val="HTMLPreformatted"/>
        <w:divId w:val="486478956"/>
        <w:rPr>
          <w:lang w:val="en"/>
        </w:rPr>
      </w:pPr>
      <w:r>
        <w:rPr>
          <w:lang w:val="en"/>
        </w:rPr>
        <w:t>Content-Type: application/x-www-form-</w:t>
      </w:r>
      <w:proofErr w:type="spellStart"/>
      <w:r>
        <w:rPr>
          <w:lang w:val="en"/>
        </w:rPr>
        <w:t>urlencoded</w:t>
      </w:r>
      <w:proofErr w:type="spellEnd"/>
    </w:p>
    <w:p w:rsidR="00880CA8" w:rsidRDefault="00880CA8">
      <w:pPr>
        <w:pStyle w:val="HTMLPreformatted"/>
        <w:divId w:val="486478956"/>
        <w:rPr>
          <w:lang w:val="en"/>
        </w:rPr>
      </w:pPr>
    </w:p>
    <w:p w:rsidR="00880CA8" w:rsidRDefault="00880CA8">
      <w:pPr>
        <w:pStyle w:val="HTMLPreformatted"/>
        <w:divId w:val="486478956"/>
        <w:rPr>
          <w:lang w:val="en"/>
        </w:rPr>
      </w:pPr>
      <w:proofErr w:type="spellStart"/>
      <w:r>
        <w:rPr>
          <w:lang w:val="en"/>
        </w:rPr>
        <w:t>access_token</w:t>
      </w:r>
      <w:proofErr w:type="spellEnd"/>
      <w:r>
        <w:rPr>
          <w:lang w:val="en"/>
        </w:rPr>
        <w:t>=SlAV32hkKG</w:t>
      </w:r>
    </w:p>
    <w:p w:rsidR="00880CA8" w:rsidRDefault="00880CA8">
      <w:pPr>
        <w:spacing w:before="0" w:beforeAutospacing="0" w:after="0" w:afterAutospacing="0"/>
        <w:divId w:val="648675978"/>
        <w:rPr>
          <w:rFonts w:ascii="Verdana" w:eastAsia="Times New Roman" w:hAnsi="Verdana"/>
          <w:color w:val="000000"/>
          <w:lang w:val="en"/>
        </w:rPr>
      </w:pPr>
      <w:bookmarkStart w:id="93" w:name="id_res"/>
      <w:bookmarkEnd w:id="93"/>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94" w:name="rfc.section.6.2"/>
      <w:bookmarkEnd w:id="94"/>
      <w:r>
        <w:rPr>
          <w:rFonts w:eastAsia="Times New Roman"/>
          <w:lang w:val="en"/>
        </w:rPr>
        <w:t>6.2.</w:t>
      </w:r>
      <w:proofErr w:type="gramStart"/>
      <w:r>
        <w:rPr>
          <w:rFonts w:eastAsia="Times New Roman"/>
          <w:lang w:val="en"/>
        </w:rPr>
        <w:t>  UserInfo</w:t>
      </w:r>
      <w:proofErr w:type="gramEnd"/>
      <w:r>
        <w:rPr>
          <w:rFonts w:eastAsia="Times New Roman"/>
          <w:lang w:val="en"/>
        </w:rPr>
        <w:t xml:space="preserve"> Response</w:t>
      </w:r>
    </w:p>
    <w:p w:rsidR="00880CA8" w:rsidRDefault="00880CA8">
      <w:pPr>
        <w:pStyle w:val="NormalWeb"/>
        <w:divId w:val="648675978"/>
        <w:rPr>
          <w:rFonts w:ascii="Verdana" w:hAnsi="Verdana"/>
          <w:color w:val="000000"/>
          <w:lang w:val="en"/>
        </w:rPr>
      </w:pPr>
      <w:r>
        <w:rPr>
          <w:rFonts w:ascii="Verdana" w:hAnsi="Verdana"/>
          <w:color w:val="000000"/>
          <w:lang w:val="en"/>
        </w:rPr>
        <w:t xml:space="preserve">Upon receipt of the UserInfo request, the UserInfo endpoint MUST return the JSON Serialization of the UserInfo response as in </w:t>
      </w:r>
      <w:hyperlink w:anchor="OpenID.Messages" w:history="1">
        <w:r>
          <w:rPr>
            <w:rStyle w:val="Hyperlink"/>
            <w:rFonts w:ascii="Verdana" w:hAnsi="Verdana"/>
            <w:u w:val="none"/>
            <w:lang w:val="en"/>
          </w:rPr>
          <w:t>OpenID Messages</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in the HTTP response body. The content-type of the HTTP response MUST be set to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if the response body is a text JSON structure. If the JSON response is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signed or </w:t>
      </w:r>
      <w:hyperlink w:anchor="JWE" w:history="1">
        <w:r>
          <w:rPr>
            <w:rStyle w:val="Hyperlink"/>
            <w:rFonts w:ascii="Verdana" w:hAnsi="Verdana"/>
            <w:u w:val="none"/>
            <w:lang w:val="en"/>
          </w:rPr>
          <w:t>JWE</w:t>
        </w:r>
        <w:r>
          <w:rPr>
            <w:rStyle w:val="Hyperlink"/>
            <w:rFonts w:ascii="Verdana" w:hAnsi="Verdana"/>
            <w:vanish/>
            <w:u w:val="none"/>
            <w:lang w:val="en"/>
          </w:rPr>
          <w:t xml:space="preserve"> (Jones, M., Bradley, J., and N. Sakimura, “JSON Web Encryption,” July 2011.)</w:t>
        </w:r>
      </w:hyperlink>
      <w:r>
        <w:rPr>
          <w:rFonts w:ascii="Verdana" w:hAnsi="Verdana"/>
          <w:color w:val="000000"/>
          <w:lang w:val="en"/>
        </w:rPr>
        <w:t xml:space="preserve"> [JWE] encrypted, then the content-type MUST be set to </w:t>
      </w:r>
      <w:r>
        <w:rPr>
          <w:rStyle w:val="HTMLTypewriter"/>
          <w:lang w:val="en"/>
        </w:rPr>
        <w:t>application/</w:t>
      </w:r>
      <w:proofErr w:type="spellStart"/>
      <w:r>
        <w:rPr>
          <w:rStyle w:val="HTMLTypewriter"/>
          <w:lang w:val="en"/>
        </w:rPr>
        <w:t>jwt</w:t>
      </w:r>
      <w:proofErr w:type="spellEnd"/>
      <w:r>
        <w:rPr>
          <w:rFonts w:ascii="Verdana"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of such response: </w:t>
      </w:r>
    </w:p>
    <w:p w:rsidR="00880CA8" w:rsidRDefault="00880CA8">
      <w:pPr>
        <w:pStyle w:val="HTMLPreformatted"/>
        <w:divId w:val="1211721498"/>
        <w:rPr>
          <w:lang w:val="en"/>
        </w:rPr>
      </w:pPr>
      <w:r>
        <w:rPr>
          <w:lang w:val="en"/>
        </w:rPr>
        <w:t>HTTP/1.1 200 OK</w:t>
      </w:r>
    </w:p>
    <w:p w:rsidR="00880CA8" w:rsidRDefault="00880CA8">
      <w:pPr>
        <w:pStyle w:val="HTMLPreformatted"/>
        <w:divId w:val="1211721498"/>
        <w:rPr>
          <w:lang w:val="en"/>
        </w:rPr>
      </w:pPr>
      <w:r>
        <w:rPr>
          <w:lang w:val="en"/>
        </w:rPr>
        <w:t>Content-Type: application/</w:t>
      </w:r>
      <w:proofErr w:type="spellStart"/>
      <w:r>
        <w:rPr>
          <w:lang w:val="en"/>
        </w:rPr>
        <w:t>json</w:t>
      </w:r>
      <w:proofErr w:type="spellEnd"/>
    </w:p>
    <w:p w:rsidR="00880CA8" w:rsidRDefault="00880CA8">
      <w:pPr>
        <w:pStyle w:val="HTMLPreformatted"/>
        <w:divId w:val="1211721498"/>
        <w:rPr>
          <w:lang w:val="en"/>
        </w:rPr>
      </w:pPr>
    </w:p>
    <w:p w:rsidR="00880CA8" w:rsidRDefault="00880CA8">
      <w:pPr>
        <w:pStyle w:val="HTMLPreformatted"/>
        <w:divId w:val="1211721498"/>
        <w:rPr>
          <w:lang w:val="en"/>
        </w:rPr>
      </w:pPr>
      <w:r>
        <w:rPr>
          <w:lang w:val="en"/>
        </w:rPr>
        <w:t>{</w:t>
      </w:r>
    </w:p>
    <w:p w:rsidR="00880CA8" w:rsidRDefault="00880CA8">
      <w:pPr>
        <w:pStyle w:val="HTMLPreformatted"/>
        <w:divId w:val="1211721498"/>
        <w:rPr>
          <w:lang w:val="en"/>
        </w:rPr>
      </w:pPr>
      <w:r>
        <w:rPr>
          <w:lang w:val="en"/>
        </w:rPr>
        <w:t xml:space="preserve"> "</w:t>
      </w:r>
      <w:proofErr w:type="gramStart"/>
      <w:r>
        <w:rPr>
          <w:lang w:val="en"/>
        </w:rPr>
        <w:t>name</w:t>
      </w:r>
      <w:proofErr w:type="gramEnd"/>
      <w:r>
        <w:rPr>
          <w:lang w:val="en"/>
        </w:rPr>
        <w:t>": "Jane Doe"</w:t>
      </w:r>
    </w:p>
    <w:p w:rsidR="00880CA8" w:rsidRDefault="00880CA8">
      <w:pPr>
        <w:pStyle w:val="HTMLPreformatted"/>
        <w:divId w:val="1211721498"/>
        <w:rPr>
          <w:lang w:val="en"/>
        </w:rPr>
      </w:pPr>
      <w:r>
        <w:rPr>
          <w:lang w:val="en"/>
        </w:rPr>
        <w:t xml:space="preserve"> "</w:t>
      </w:r>
      <w:proofErr w:type="spellStart"/>
      <w:r>
        <w:rPr>
          <w:lang w:val="en"/>
        </w:rPr>
        <w:t>given_name</w:t>
      </w:r>
      <w:proofErr w:type="spellEnd"/>
      <w:r>
        <w:rPr>
          <w:lang w:val="en"/>
        </w:rPr>
        <w:t>": "Jane",</w:t>
      </w:r>
    </w:p>
    <w:p w:rsidR="00880CA8" w:rsidRDefault="00880CA8">
      <w:pPr>
        <w:pStyle w:val="HTMLPreformatted"/>
        <w:divId w:val="1211721498"/>
        <w:rPr>
          <w:lang w:val="en"/>
        </w:rPr>
      </w:pPr>
      <w:r>
        <w:rPr>
          <w:lang w:val="en"/>
        </w:rPr>
        <w:t xml:space="preserve"> "</w:t>
      </w:r>
      <w:proofErr w:type="spellStart"/>
      <w:r>
        <w:rPr>
          <w:lang w:val="en"/>
        </w:rPr>
        <w:t>family_name</w:t>
      </w:r>
      <w:proofErr w:type="spellEnd"/>
      <w:r>
        <w:rPr>
          <w:lang w:val="en"/>
        </w:rPr>
        <w:t>": "Doe",</w:t>
      </w:r>
    </w:p>
    <w:p w:rsidR="00880CA8" w:rsidRDefault="00880CA8">
      <w:pPr>
        <w:pStyle w:val="HTMLPreformatted"/>
        <w:divId w:val="1211721498"/>
        <w:rPr>
          <w:lang w:val="en"/>
        </w:rPr>
      </w:pPr>
      <w:r>
        <w:rPr>
          <w:lang w:val="en"/>
        </w:rPr>
        <w:t xml:space="preserve"> "</w:t>
      </w:r>
      <w:proofErr w:type="gramStart"/>
      <w:r>
        <w:rPr>
          <w:lang w:val="en"/>
        </w:rPr>
        <w:t>email</w:t>
      </w:r>
      <w:proofErr w:type="gramEnd"/>
      <w:r>
        <w:rPr>
          <w:lang w:val="en"/>
        </w:rPr>
        <w:t>": "janedoe@example.com",</w:t>
      </w:r>
    </w:p>
    <w:p w:rsidR="00880CA8" w:rsidRDefault="00880CA8">
      <w:pPr>
        <w:pStyle w:val="HTMLPreformatted"/>
        <w:divId w:val="1211721498"/>
        <w:rPr>
          <w:lang w:val="en"/>
        </w:rPr>
      </w:pPr>
      <w:r>
        <w:rPr>
          <w:lang w:val="en"/>
        </w:rPr>
        <w:t xml:space="preserve"> "</w:t>
      </w:r>
      <w:proofErr w:type="gramStart"/>
      <w:r>
        <w:rPr>
          <w:lang w:val="en"/>
        </w:rPr>
        <w:t>picture</w:t>
      </w:r>
      <w:proofErr w:type="gramEnd"/>
      <w:r>
        <w:rPr>
          <w:lang w:val="en"/>
        </w:rPr>
        <w:t>": "http://example.com/</w:t>
      </w:r>
      <w:proofErr w:type="spellStart"/>
      <w:r>
        <w:rPr>
          <w:lang w:val="en"/>
        </w:rPr>
        <w:t>janedoe</w:t>
      </w:r>
      <w:proofErr w:type="spellEnd"/>
      <w:r>
        <w:rPr>
          <w:lang w:val="en"/>
        </w:rPr>
        <w:t>/me.jpg"</w:t>
      </w:r>
    </w:p>
    <w:p w:rsidR="00880CA8" w:rsidRDefault="00880CA8">
      <w:pPr>
        <w:pStyle w:val="HTMLPreformatted"/>
        <w:divId w:val="1211721498"/>
        <w:rPr>
          <w:lang w:val="en"/>
        </w:rPr>
      </w:pPr>
      <w:r>
        <w:rPr>
          <w:lang w:val="en"/>
        </w:rPr>
        <w:t>}</w:t>
      </w:r>
    </w:p>
    <w:p w:rsidR="00880CA8" w:rsidRDefault="00880CA8">
      <w:pPr>
        <w:spacing w:before="0" w:beforeAutospacing="0" w:after="0" w:afterAutospacing="0"/>
        <w:divId w:val="648675978"/>
        <w:rPr>
          <w:rFonts w:ascii="Verdana" w:eastAsia="Times New Roman" w:hAnsi="Verdana"/>
          <w:color w:val="000000"/>
          <w:lang w:val="en"/>
        </w:rPr>
      </w:pPr>
      <w:bookmarkStart w:id="95" w:name="anchor16"/>
      <w:bookmarkEnd w:id="95"/>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96" w:name="rfc.section.6.2.1"/>
      <w:bookmarkEnd w:id="96"/>
      <w:r>
        <w:rPr>
          <w:rFonts w:eastAsia="Times New Roman"/>
          <w:lang w:val="en"/>
        </w:rPr>
        <w:t>6.2.1.</w:t>
      </w:r>
      <w:proofErr w:type="gramStart"/>
      <w:r>
        <w:rPr>
          <w:rFonts w:eastAsia="Times New Roman"/>
          <w:lang w:val="en"/>
        </w:rPr>
        <w:t>  UserInfo</w:t>
      </w:r>
      <w:proofErr w:type="gramEnd"/>
      <w:r>
        <w:rPr>
          <w:rFonts w:eastAsia="Times New Roman"/>
          <w:lang w:val="en"/>
        </w:rPr>
        <w:t xml:space="preserve"> Error Response</w:t>
      </w:r>
    </w:p>
    <w:p w:rsidR="00880CA8" w:rsidRDefault="00880CA8">
      <w:pPr>
        <w:pStyle w:val="NormalWeb"/>
        <w:divId w:val="648675978"/>
        <w:rPr>
          <w:rFonts w:ascii="Verdana" w:hAnsi="Verdana"/>
          <w:color w:val="000000"/>
          <w:lang w:val="en"/>
        </w:rPr>
      </w:pPr>
      <w:r>
        <w:rPr>
          <w:rFonts w:ascii="Verdana" w:hAnsi="Verdana"/>
          <w:color w:val="000000"/>
          <w:lang w:val="en"/>
        </w:rPr>
        <w:t xml:space="preserve">When some error condition arises, the UserInfo endpoint returns the JSON serialized Error Response defined in section 3.3.3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in the entity body of the HTTP response using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media type with HTTP response code 400.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of an error response: </w:t>
      </w:r>
    </w:p>
    <w:p w:rsidR="00880CA8" w:rsidRDefault="00880CA8">
      <w:pPr>
        <w:pStyle w:val="HTMLPreformatted"/>
        <w:divId w:val="2046904318"/>
        <w:rPr>
          <w:lang w:val="en"/>
        </w:rPr>
      </w:pPr>
      <w:r>
        <w:rPr>
          <w:lang w:val="en"/>
        </w:rPr>
        <w:t>HTTP/1.1 400 Bad Request</w:t>
      </w:r>
    </w:p>
    <w:p w:rsidR="00880CA8" w:rsidRDefault="00880CA8">
      <w:pPr>
        <w:pStyle w:val="HTMLPreformatted"/>
        <w:divId w:val="2046904318"/>
        <w:rPr>
          <w:lang w:val="en"/>
        </w:rPr>
      </w:pPr>
      <w:r>
        <w:rPr>
          <w:lang w:val="en"/>
        </w:rPr>
        <w:t>Content-Type: application/</w:t>
      </w:r>
      <w:proofErr w:type="spellStart"/>
      <w:r>
        <w:rPr>
          <w:lang w:val="en"/>
        </w:rPr>
        <w:t>json</w:t>
      </w:r>
      <w:proofErr w:type="spellEnd"/>
    </w:p>
    <w:p w:rsidR="00880CA8" w:rsidRDefault="00880CA8">
      <w:pPr>
        <w:pStyle w:val="HTMLPreformatted"/>
        <w:divId w:val="2046904318"/>
        <w:rPr>
          <w:lang w:val="en"/>
        </w:rPr>
      </w:pPr>
    </w:p>
    <w:p w:rsidR="00880CA8" w:rsidRDefault="00880CA8">
      <w:pPr>
        <w:pStyle w:val="HTMLPreformatted"/>
        <w:divId w:val="2046904318"/>
        <w:rPr>
          <w:lang w:val="en"/>
        </w:rPr>
      </w:pPr>
      <w:r>
        <w:rPr>
          <w:lang w:val="en"/>
        </w:rPr>
        <w:t>{</w:t>
      </w:r>
    </w:p>
    <w:p w:rsidR="00880CA8" w:rsidRDefault="00880CA8">
      <w:pPr>
        <w:pStyle w:val="HTMLPreformatted"/>
        <w:divId w:val="2046904318"/>
        <w:rPr>
          <w:lang w:val="en"/>
        </w:rPr>
      </w:pPr>
      <w:r>
        <w:rPr>
          <w:lang w:val="en"/>
        </w:rPr>
        <w:t xml:space="preserve">  "</w:t>
      </w:r>
      <w:proofErr w:type="gramStart"/>
      <w:r>
        <w:rPr>
          <w:lang w:val="en"/>
        </w:rPr>
        <w:t>error</w:t>
      </w:r>
      <w:proofErr w:type="gramEnd"/>
      <w:r>
        <w:rPr>
          <w:lang w:val="en"/>
        </w:rPr>
        <w:t>":"</w:t>
      </w:r>
      <w:proofErr w:type="spellStart"/>
      <w:r>
        <w:rPr>
          <w:lang w:val="en"/>
        </w:rPr>
        <w:t>invalid_request</w:t>
      </w:r>
      <w:proofErr w:type="spellEnd"/>
      <w:r>
        <w:rPr>
          <w:lang w:val="en"/>
        </w:rPr>
        <w:t>"</w:t>
      </w:r>
    </w:p>
    <w:p w:rsidR="00880CA8" w:rsidRDefault="00880CA8">
      <w:pPr>
        <w:pStyle w:val="HTMLPreformatted"/>
        <w:divId w:val="2046904318"/>
        <w:rPr>
          <w:lang w:val="en"/>
        </w:rPr>
      </w:pPr>
      <w:r>
        <w:rPr>
          <w:lang w:val="en"/>
        </w:rPr>
        <w:t>}</w:t>
      </w:r>
    </w:p>
    <w:p w:rsidR="00880CA8" w:rsidRDefault="00880CA8">
      <w:pPr>
        <w:spacing w:before="0" w:beforeAutospacing="0" w:after="0" w:afterAutospacing="0"/>
        <w:divId w:val="648675978"/>
        <w:rPr>
          <w:rFonts w:ascii="Verdana" w:eastAsia="Times New Roman" w:hAnsi="Verdana"/>
          <w:color w:val="000000"/>
          <w:lang w:val="en"/>
        </w:rPr>
      </w:pPr>
      <w:bookmarkStart w:id="97" w:name="check_id_ep"/>
      <w:bookmarkEnd w:id="97"/>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98" w:name="rfc.section.7"/>
      <w:bookmarkEnd w:id="98"/>
      <w:r>
        <w:rPr>
          <w:rFonts w:eastAsia="Times New Roman"/>
          <w:lang w:val="en"/>
        </w:rPr>
        <w:t>7.  Check ID Endpoint</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Check ID endpoint validates ID Tokens and returns the claims of an issued ID Token in JSON text format. This endpoint is used by clients that are not able to or do not wish to process ID Tokens. Clients MAY treat ID Tokens as opaque values and use the Check ID endpoint to validate and retrieve the claims associated with the ID Token in plain text JSON format.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require the use of a transport-layer security mechanism. The authorization server MUST support TLS 1.2 as described in </w:t>
      </w:r>
      <w:hyperlink w:anchor="RFC5246" w:history="1">
        <w:r>
          <w:rPr>
            <w:rStyle w:val="Hyperlink"/>
            <w:rFonts w:ascii="Verdana" w:hAnsi="Verdana"/>
            <w:u w:val="none"/>
            <w:lang w:val="en"/>
          </w:rPr>
          <w:t>RFC 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[RFC5246] and MAY support other transport-layer mechanisms with equivalent security. </w:t>
      </w:r>
    </w:p>
    <w:p w:rsidR="00880CA8" w:rsidRDefault="00880CA8">
      <w:pPr>
        <w:pStyle w:val="NormalWeb"/>
        <w:divId w:val="648675978"/>
        <w:rPr>
          <w:rFonts w:ascii="Verdana" w:hAnsi="Verdana"/>
          <w:color w:val="000000"/>
          <w:lang w:val="en"/>
        </w:rPr>
      </w:pPr>
      <w:r>
        <w:rPr>
          <w:rFonts w:ascii="Verdana" w:hAnsi="Verdana"/>
          <w:color w:val="000000"/>
          <w:lang w:val="en"/>
        </w:rPr>
        <w:t xml:space="preserve">Authorization servers MUST support the use of the HTTP "GET" and HTTP "POST"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Check ID Endpoint.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Clients MAY use the HTTP "GET" or "POST" method to send the Authorization Request to the Authorization Server. If using the HTTP "GET" method, the request parameters are serialized using URI query string serialization as defined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If using the HTTP "POST" method, the request parameters are added to the HTTP request entity-body using "application/x-www-form-</w:t>
      </w:r>
      <w:proofErr w:type="spellStart"/>
      <w:r>
        <w:rPr>
          <w:rFonts w:ascii="Verdana" w:hAnsi="Verdana"/>
          <w:color w:val="000000"/>
          <w:lang w:val="en"/>
        </w:rPr>
        <w:t>urlencoded</w:t>
      </w:r>
      <w:proofErr w:type="spellEnd"/>
      <w:r>
        <w:rPr>
          <w:rFonts w:ascii="Verdana" w:hAnsi="Verdana"/>
          <w:color w:val="000000"/>
          <w:lang w:val="en"/>
        </w:rPr>
        <w:t xml:space="preserve">" format. </w:t>
      </w:r>
    </w:p>
    <w:p w:rsidR="00880CA8" w:rsidRDefault="00880CA8">
      <w:pPr>
        <w:spacing w:before="0" w:beforeAutospacing="0" w:after="0" w:afterAutospacing="0"/>
        <w:divId w:val="648675978"/>
        <w:rPr>
          <w:rFonts w:ascii="Verdana" w:eastAsia="Times New Roman" w:hAnsi="Verdana"/>
          <w:color w:val="000000"/>
          <w:lang w:val="en"/>
        </w:rPr>
      </w:pPr>
      <w:bookmarkStart w:id="99" w:name="anchor17"/>
      <w:bookmarkEnd w:id="99"/>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00" w:name="rfc.section.7.1"/>
      <w:bookmarkEnd w:id="100"/>
      <w:r>
        <w:rPr>
          <w:rFonts w:eastAsia="Times New Roman"/>
          <w:lang w:val="en"/>
        </w:rPr>
        <w:t>7.1.</w:t>
      </w:r>
      <w:proofErr w:type="gramStart"/>
      <w:r>
        <w:rPr>
          <w:rFonts w:eastAsia="Times New Roman"/>
          <w:lang w:val="en"/>
        </w:rPr>
        <w:t>  Check</w:t>
      </w:r>
      <w:proofErr w:type="gramEnd"/>
      <w:r>
        <w:rPr>
          <w:rFonts w:eastAsia="Times New Roman"/>
          <w:lang w:val="en"/>
        </w:rPr>
        <w:t xml:space="preserve"> ID Requests</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client prepares a Check ID Endpoint Request to the Check ID Endpoint with the request parameters using the HTTP "GET" or "POST" method. The scheme used in the Authorization URL MUST </w:t>
      </w:r>
      <w:proofErr w:type="gramStart"/>
      <w:r>
        <w:rPr>
          <w:rFonts w:ascii="Verdana" w:hAnsi="Verdana"/>
          <w:color w:val="000000"/>
          <w:lang w:val="en"/>
        </w:rPr>
        <w:t>be</w:t>
      </w:r>
      <w:proofErr w:type="gramEnd"/>
      <w:r>
        <w:rPr>
          <w:rFonts w:ascii="Verdana" w:hAnsi="Verdana"/>
          <w:color w:val="000000"/>
          <w:lang w:val="en"/>
        </w:rPr>
        <w:t xml:space="preserve"> HTTPS.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request parameters are as follows: </w:t>
      </w:r>
    </w:p>
    <w:p w:rsidR="00880CA8" w:rsidRDefault="00880CA8">
      <w:pPr>
        <w:spacing w:before="0" w:beforeAutospacing="0" w:after="0" w:afterAutospacing="0"/>
        <w:divId w:val="242372133"/>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880CA8" w:rsidRDefault="00880CA8">
      <w:pPr>
        <w:spacing w:before="0" w:beforeAutospacing="0" w:after="0" w:afterAutospacing="0"/>
        <w:ind w:left="720"/>
        <w:divId w:val="242372133"/>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ID Token obtained from an OpenID Connect authorization request.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is a non-normative example of a Check ID request: </w:t>
      </w:r>
    </w:p>
    <w:p w:rsidR="00880CA8" w:rsidRDefault="00880CA8">
      <w:pPr>
        <w:pStyle w:val="HTMLPreformatted"/>
        <w:divId w:val="144857258"/>
        <w:rPr>
          <w:lang w:val="en"/>
        </w:rPr>
      </w:pPr>
      <w:r>
        <w:rPr>
          <w:lang w:val="en"/>
        </w:rPr>
        <w:t>POST /</w:t>
      </w:r>
      <w:proofErr w:type="spellStart"/>
      <w:r>
        <w:rPr>
          <w:lang w:val="en"/>
        </w:rPr>
        <w:t>check_id</w:t>
      </w:r>
      <w:proofErr w:type="spellEnd"/>
      <w:r>
        <w:rPr>
          <w:lang w:val="en"/>
        </w:rPr>
        <w:t xml:space="preserve"> HTTP/1.1</w:t>
      </w:r>
    </w:p>
    <w:p w:rsidR="00880CA8" w:rsidRDefault="00880CA8">
      <w:pPr>
        <w:pStyle w:val="HTMLPreformatted"/>
        <w:divId w:val="144857258"/>
        <w:rPr>
          <w:lang w:val="en"/>
        </w:rPr>
      </w:pPr>
      <w:r>
        <w:rPr>
          <w:lang w:val="en"/>
        </w:rPr>
        <w:t>Host: server.example.com</w:t>
      </w:r>
    </w:p>
    <w:p w:rsidR="00880CA8" w:rsidRDefault="00880CA8">
      <w:pPr>
        <w:pStyle w:val="HTMLPreformatted"/>
        <w:divId w:val="144857258"/>
        <w:rPr>
          <w:lang w:val="en"/>
        </w:rPr>
      </w:pPr>
      <w:r>
        <w:rPr>
          <w:lang w:val="en"/>
        </w:rPr>
        <w:t>Content-Type: application/x-www-form-</w:t>
      </w:r>
      <w:proofErr w:type="spellStart"/>
      <w:r>
        <w:rPr>
          <w:lang w:val="en"/>
        </w:rPr>
        <w:t>urlencoded</w:t>
      </w:r>
      <w:proofErr w:type="spellEnd"/>
    </w:p>
    <w:p w:rsidR="00880CA8" w:rsidRDefault="00880CA8">
      <w:pPr>
        <w:pStyle w:val="HTMLPreformatted"/>
        <w:divId w:val="144857258"/>
        <w:rPr>
          <w:lang w:val="en"/>
        </w:rPr>
      </w:pPr>
    </w:p>
    <w:p w:rsidR="00880CA8" w:rsidRDefault="00880CA8">
      <w:pPr>
        <w:pStyle w:val="HTMLPreformatted"/>
        <w:divId w:val="144857258"/>
        <w:rPr>
          <w:lang w:val="en"/>
        </w:rPr>
      </w:pPr>
      <w:r>
        <w:rPr>
          <w:lang w:val="en"/>
        </w:rPr>
        <w:t>id_token=eyJ0eXAiOiJKV1QiLCJhbGciOiJIUzI1NiJ9.eyJpc3MiOiJodHRwOlwvXC9zZX</w:t>
      </w:r>
    </w:p>
    <w:p w:rsidR="00880CA8" w:rsidRDefault="00880CA8">
      <w:pPr>
        <w:pStyle w:val="HTMLPreformatted"/>
        <w:divId w:val="144857258"/>
        <w:rPr>
          <w:lang w:val="en"/>
        </w:rPr>
      </w:pPr>
      <w:r>
        <w:rPr>
          <w:lang w:val="en"/>
        </w:rPr>
        <w:t>J2ZXIuZXhhbXBsZS5jb20iLCJ1c2VyX2lkIjoiMjQ4Mjg5NzYxMDAxIiwiYXVkIjoiaHR0cD</w:t>
      </w:r>
    </w:p>
    <w:p w:rsidR="00880CA8" w:rsidRDefault="00880CA8">
      <w:pPr>
        <w:pStyle w:val="HTMLPreformatted"/>
        <w:divId w:val="144857258"/>
        <w:rPr>
          <w:lang w:val="en"/>
        </w:rPr>
      </w:pPr>
      <w:r>
        <w:rPr>
          <w:lang w:val="en"/>
        </w:rPr>
        <w:t>pcL1wvY2xpZW50LmV4YW1wbGUuY29tIiwiZXhwIjoxMzExMjgxOTcwfQ.eDesUD0vzDH3T1G</w:t>
      </w:r>
    </w:p>
    <w:p w:rsidR="00880CA8" w:rsidRDefault="00880CA8">
      <w:pPr>
        <w:pStyle w:val="HTMLPreformatted"/>
        <w:divId w:val="144857258"/>
        <w:rPr>
          <w:lang w:val="en"/>
        </w:rPr>
      </w:pPr>
      <w:r>
        <w:rPr>
          <w:lang w:val="en"/>
        </w:rPr>
        <w:t>3liaTNOrfaeWYjuRCEPNXVtaazNQ</w:t>
      </w:r>
    </w:p>
    <w:p w:rsidR="00880CA8" w:rsidRDefault="00880CA8">
      <w:pPr>
        <w:spacing w:before="0" w:beforeAutospacing="0" w:after="0" w:afterAutospacing="0"/>
        <w:divId w:val="648675978"/>
        <w:rPr>
          <w:rFonts w:ascii="Verdana" w:eastAsia="Times New Roman" w:hAnsi="Verdana"/>
          <w:color w:val="000000"/>
          <w:lang w:val="en"/>
        </w:rPr>
      </w:pPr>
      <w:bookmarkStart w:id="101" w:name="intro_res"/>
      <w:bookmarkEnd w:id="101"/>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02" w:name="rfc.section.7.2"/>
      <w:bookmarkEnd w:id="102"/>
      <w:r>
        <w:rPr>
          <w:rFonts w:eastAsia="Times New Roman"/>
          <w:lang w:val="en"/>
        </w:rPr>
        <w:t>7.2.</w:t>
      </w:r>
      <w:proofErr w:type="gramStart"/>
      <w:r>
        <w:rPr>
          <w:rFonts w:eastAsia="Times New Roman"/>
          <w:lang w:val="en"/>
        </w:rPr>
        <w:t>  Check</w:t>
      </w:r>
      <w:proofErr w:type="gramEnd"/>
      <w:r>
        <w:rPr>
          <w:rFonts w:eastAsia="Times New Roman"/>
          <w:lang w:val="en"/>
        </w:rPr>
        <w:t xml:space="preserve"> ID Response</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Check ID Endpoint MUST return the JSON serialized claims associated with the ID Token as described in Check ID Response section of </w:t>
      </w:r>
      <w:hyperlink w:anchor="OpenID.Messages" w:history="1">
        <w:r>
          <w:rPr>
            <w:rStyle w:val="Hyperlink"/>
            <w:rFonts w:ascii="Verdana" w:hAnsi="Verdana"/>
            <w:u w:val="none"/>
            <w:lang w:val="en"/>
          </w:rPr>
          <w:t>OpenID Messages</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in the HTTP response body. The content-type of the HTTP response MUST be set to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if the response body is a text JSON structure. If the JSON response is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signed or </w:t>
      </w:r>
      <w:hyperlink w:anchor="JWE" w:history="1">
        <w:r>
          <w:rPr>
            <w:rStyle w:val="Hyperlink"/>
            <w:rFonts w:ascii="Verdana" w:hAnsi="Verdana"/>
            <w:u w:val="none"/>
            <w:lang w:val="en"/>
          </w:rPr>
          <w:t>JWE</w:t>
        </w:r>
        <w:r>
          <w:rPr>
            <w:rStyle w:val="Hyperlink"/>
            <w:rFonts w:ascii="Verdana" w:hAnsi="Verdana"/>
            <w:vanish/>
            <w:u w:val="none"/>
            <w:lang w:val="en"/>
          </w:rPr>
          <w:t xml:space="preserve"> (Jones, M., Bradley, J., and N. Sakimura, “JSON Web Encryption,” July 2011.)</w:t>
        </w:r>
      </w:hyperlink>
      <w:r>
        <w:rPr>
          <w:rFonts w:ascii="Verdana" w:hAnsi="Verdana"/>
          <w:color w:val="000000"/>
          <w:lang w:val="en"/>
        </w:rPr>
        <w:t xml:space="preserve"> [JWE] encrypted, then the content-type MUST be set to </w:t>
      </w:r>
      <w:r>
        <w:rPr>
          <w:rStyle w:val="HTMLTypewriter"/>
          <w:lang w:val="en"/>
        </w:rPr>
        <w:t>application/</w:t>
      </w:r>
      <w:proofErr w:type="spellStart"/>
      <w:r>
        <w:rPr>
          <w:rStyle w:val="HTMLTypewriter"/>
          <w:lang w:val="en"/>
        </w:rPr>
        <w:t>jwt</w:t>
      </w:r>
      <w:proofErr w:type="spellEnd"/>
      <w:r>
        <w:rPr>
          <w:rFonts w:ascii="Verdana"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following is a non-normative example of a response from the Check ID endpoint: </w:t>
      </w:r>
    </w:p>
    <w:p w:rsidR="00880CA8" w:rsidRDefault="00880CA8">
      <w:pPr>
        <w:pStyle w:val="HTMLPreformatted"/>
        <w:divId w:val="1048183953"/>
        <w:rPr>
          <w:lang w:val="en"/>
        </w:rPr>
      </w:pPr>
      <w:r>
        <w:rPr>
          <w:lang w:val="en"/>
        </w:rPr>
        <w:t>HTTP/1.1 200 OK</w:t>
      </w:r>
    </w:p>
    <w:p w:rsidR="00880CA8" w:rsidRDefault="00880CA8">
      <w:pPr>
        <w:pStyle w:val="HTMLPreformatted"/>
        <w:divId w:val="1048183953"/>
        <w:rPr>
          <w:lang w:val="en"/>
        </w:rPr>
      </w:pPr>
      <w:r>
        <w:rPr>
          <w:lang w:val="en"/>
        </w:rPr>
        <w:t>Content-Type: application/</w:t>
      </w:r>
      <w:proofErr w:type="spellStart"/>
      <w:r>
        <w:rPr>
          <w:lang w:val="en"/>
        </w:rPr>
        <w:t>json</w:t>
      </w:r>
      <w:proofErr w:type="spellEnd"/>
    </w:p>
    <w:p w:rsidR="00880CA8" w:rsidRDefault="00880CA8">
      <w:pPr>
        <w:pStyle w:val="HTMLPreformatted"/>
        <w:divId w:val="1048183953"/>
        <w:rPr>
          <w:lang w:val="en"/>
        </w:rPr>
      </w:pPr>
    </w:p>
    <w:p w:rsidR="00880CA8" w:rsidRDefault="00880CA8">
      <w:pPr>
        <w:pStyle w:val="HTMLPreformatted"/>
        <w:divId w:val="1048183953"/>
        <w:rPr>
          <w:lang w:val="en"/>
        </w:rPr>
      </w:pPr>
      <w:r>
        <w:rPr>
          <w:lang w:val="en"/>
        </w:rPr>
        <w:t>{</w:t>
      </w:r>
    </w:p>
    <w:p w:rsidR="00880CA8" w:rsidRDefault="00880CA8">
      <w:pPr>
        <w:pStyle w:val="HTMLPreformatted"/>
        <w:divId w:val="1048183953"/>
        <w:rPr>
          <w:lang w:val="en"/>
        </w:rPr>
      </w:pPr>
      <w:r>
        <w:rPr>
          <w:lang w:val="en"/>
        </w:rPr>
        <w:t xml:space="preserve"> "</w:t>
      </w:r>
      <w:proofErr w:type="spellStart"/>
      <w:proofErr w:type="gramStart"/>
      <w:r>
        <w:rPr>
          <w:lang w:val="en"/>
        </w:rPr>
        <w:t>iss</w:t>
      </w:r>
      <w:proofErr w:type="spellEnd"/>
      <w:proofErr w:type="gramEnd"/>
      <w:r>
        <w:rPr>
          <w:lang w:val="en"/>
        </w:rPr>
        <w:t>": "http://server.example.com",</w:t>
      </w:r>
    </w:p>
    <w:p w:rsidR="00880CA8" w:rsidRDefault="00880CA8">
      <w:pPr>
        <w:pStyle w:val="HTMLPreformatted"/>
        <w:divId w:val="1048183953"/>
        <w:rPr>
          <w:lang w:val="en"/>
        </w:rPr>
      </w:pPr>
      <w:r>
        <w:rPr>
          <w:lang w:val="en"/>
        </w:rPr>
        <w:t xml:space="preserve"> "</w:t>
      </w:r>
      <w:proofErr w:type="spellStart"/>
      <w:r>
        <w:rPr>
          <w:lang w:val="en"/>
        </w:rPr>
        <w:t>user_id</w:t>
      </w:r>
      <w:proofErr w:type="spellEnd"/>
      <w:r>
        <w:rPr>
          <w:lang w:val="en"/>
        </w:rPr>
        <w:t>": "248289761001",</w:t>
      </w:r>
    </w:p>
    <w:p w:rsidR="00880CA8" w:rsidRDefault="00880CA8">
      <w:pPr>
        <w:pStyle w:val="HTMLPreformatted"/>
        <w:divId w:val="1048183953"/>
        <w:rPr>
          <w:lang w:val="en"/>
        </w:rPr>
      </w:pPr>
      <w:r>
        <w:rPr>
          <w:lang w:val="en"/>
        </w:rPr>
        <w:t xml:space="preserve"> "</w:t>
      </w:r>
      <w:proofErr w:type="spellStart"/>
      <w:proofErr w:type="gramStart"/>
      <w:r>
        <w:rPr>
          <w:lang w:val="en"/>
        </w:rPr>
        <w:t>aud</w:t>
      </w:r>
      <w:proofErr w:type="spellEnd"/>
      <w:proofErr w:type="gramEnd"/>
      <w:r>
        <w:rPr>
          <w:lang w:val="en"/>
        </w:rPr>
        <w:t>": "http://client.example.com",</w:t>
      </w:r>
    </w:p>
    <w:p w:rsidR="00880CA8" w:rsidRDefault="00880CA8">
      <w:pPr>
        <w:pStyle w:val="HTMLPreformatted"/>
        <w:divId w:val="1048183953"/>
        <w:rPr>
          <w:lang w:val="en"/>
        </w:rPr>
      </w:pPr>
      <w:r>
        <w:rPr>
          <w:lang w:val="en"/>
        </w:rPr>
        <w:t xml:space="preserve"> "</w:t>
      </w:r>
      <w:proofErr w:type="spellStart"/>
      <w:proofErr w:type="gramStart"/>
      <w:r>
        <w:rPr>
          <w:lang w:val="en"/>
        </w:rPr>
        <w:t>exp</w:t>
      </w:r>
      <w:proofErr w:type="spellEnd"/>
      <w:proofErr w:type="gramEnd"/>
      <w:r>
        <w:rPr>
          <w:lang w:val="en"/>
        </w:rPr>
        <w:t>": 1311281970</w:t>
      </w:r>
    </w:p>
    <w:p w:rsidR="00880CA8" w:rsidRDefault="00880CA8">
      <w:pPr>
        <w:pStyle w:val="HTMLPreformatted"/>
        <w:divId w:val="1048183953"/>
        <w:rPr>
          <w:lang w:val="en"/>
        </w:rPr>
      </w:pPr>
      <w:r>
        <w:rPr>
          <w:lang w:val="en"/>
        </w:rPr>
        <w:t>}</w:t>
      </w:r>
    </w:p>
    <w:p w:rsidR="00880CA8" w:rsidRDefault="00880CA8">
      <w:pPr>
        <w:spacing w:before="0" w:beforeAutospacing="0" w:after="0" w:afterAutospacing="0"/>
        <w:divId w:val="648675978"/>
        <w:rPr>
          <w:rFonts w:ascii="Verdana" w:eastAsia="Times New Roman" w:hAnsi="Verdana"/>
          <w:color w:val="000000"/>
          <w:lang w:val="en"/>
        </w:rPr>
      </w:pPr>
      <w:bookmarkStart w:id="103" w:name="anchor18"/>
      <w:bookmarkEnd w:id="103"/>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04" w:name="rfc.section.7.2.1"/>
      <w:bookmarkEnd w:id="104"/>
      <w:r>
        <w:rPr>
          <w:rFonts w:eastAsia="Times New Roman"/>
          <w:lang w:val="en"/>
        </w:rPr>
        <w:t>7.2.1.</w:t>
      </w:r>
      <w:proofErr w:type="gramStart"/>
      <w:r>
        <w:rPr>
          <w:rFonts w:eastAsia="Times New Roman"/>
          <w:lang w:val="en"/>
        </w:rPr>
        <w:t>  Check</w:t>
      </w:r>
      <w:proofErr w:type="gramEnd"/>
      <w:r>
        <w:rPr>
          <w:rFonts w:eastAsia="Times New Roman"/>
          <w:lang w:val="en"/>
        </w:rPr>
        <w:t xml:space="preserve"> ID Error Response</w:t>
      </w:r>
    </w:p>
    <w:p w:rsidR="00880CA8" w:rsidRDefault="00880CA8">
      <w:pPr>
        <w:pStyle w:val="NormalWeb"/>
        <w:divId w:val="648675978"/>
        <w:rPr>
          <w:rFonts w:ascii="Verdana" w:hAnsi="Verdana"/>
          <w:color w:val="000000"/>
          <w:lang w:val="en"/>
        </w:rPr>
      </w:pPr>
      <w:r>
        <w:rPr>
          <w:rFonts w:ascii="Verdana" w:hAnsi="Verdana"/>
          <w:color w:val="000000"/>
          <w:lang w:val="en"/>
        </w:rPr>
        <w:t xml:space="preserve">When some error condition arises, the UserInfo endpoint returns the JSON serialized Error Response defined in section 3.4.3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in the entity body of the HTTP response using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media type with HTTP response code 400. </w:t>
      </w:r>
    </w:p>
    <w:p w:rsidR="00880CA8" w:rsidRDefault="00880CA8">
      <w:pPr>
        <w:pStyle w:val="NormalWeb"/>
        <w:divId w:val="648675978"/>
        <w:rPr>
          <w:rFonts w:ascii="Verdana" w:hAnsi="Verdana"/>
          <w:color w:val="000000"/>
          <w:lang w:val="en"/>
        </w:rPr>
      </w:pPr>
      <w:r>
        <w:rPr>
          <w:rFonts w:ascii="Verdana" w:hAnsi="Verdana"/>
          <w:color w:val="000000"/>
          <w:lang w:val="en"/>
        </w:rPr>
        <w:t xml:space="preserve">Following is a non-normative example of an error response: </w:t>
      </w:r>
    </w:p>
    <w:p w:rsidR="00880CA8" w:rsidRDefault="00880CA8">
      <w:pPr>
        <w:pStyle w:val="HTMLPreformatted"/>
        <w:divId w:val="1874150491"/>
        <w:rPr>
          <w:lang w:val="en"/>
        </w:rPr>
      </w:pPr>
      <w:r>
        <w:rPr>
          <w:lang w:val="en"/>
        </w:rPr>
        <w:t>HTTP/1.1 400 Bad Request</w:t>
      </w:r>
    </w:p>
    <w:p w:rsidR="00880CA8" w:rsidRDefault="00880CA8">
      <w:pPr>
        <w:pStyle w:val="HTMLPreformatted"/>
        <w:divId w:val="1874150491"/>
        <w:rPr>
          <w:lang w:val="en"/>
        </w:rPr>
      </w:pPr>
      <w:r>
        <w:rPr>
          <w:lang w:val="en"/>
        </w:rPr>
        <w:t>Content-Type: application/</w:t>
      </w:r>
      <w:proofErr w:type="spellStart"/>
      <w:r>
        <w:rPr>
          <w:lang w:val="en"/>
        </w:rPr>
        <w:t>json</w:t>
      </w:r>
      <w:proofErr w:type="spellEnd"/>
    </w:p>
    <w:p w:rsidR="00880CA8" w:rsidRDefault="00880CA8">
      <w:pPr>
        <w:pStyle w:val="HTMLPreformatted"/>
        <w:divId w:val="1874150491"/>
        <w:rPr>
          <w:lang w:val="en"/>
        </w:rPr>
      </w:pPr>
    </w:p>
    <w:p w:rsidR="00880CA8" w:rsidRDefault="00880CA8">
      <w:pPr>
        <w:pStyle w:val="HTMLPreformatted"/>
        <w:divId w:val="1874150491"/>
        <w:rPr>
          <w:lang w:val="en"/>
        </w:rPr>
      </w:pPr>
      <w:r>
        <w:rPr>
          <w:lang w:val="en"/>
        </w:rPr>
        <w:t>{</w:t>
      </w:r>
    </w:p>
    <w:p w:rsidR="00880CA8" w:rsidRDefault="00880CA8">
      <w:pPr>
        <w:pStyle w:val="HTMLPreformatted"/>
        <w:divId w:val="1874150491"/>
        <w:rPr>
          <w:lang w:val="en"/>
        </w:rPr>
      </w:pPr>
      <w:r>
        <w:rPr>
          <w:lang w:val="en"/>
        </w:rPr>
        <w:t xml:space="preserve">  "</w:t>
      </w:r>
      <w:proofErr w:type="gramStart"/>
      <w:r>
        <w:rPr>
          <w:lang w:val="en"/>
        </w:rPr>
        <w:t>error</w:t>
      </w:r>
      <w:proofErr w:type="gramEnd"/>
      <w:r>
        <w:rPr>
          <w:lang w:val="en"/>
        </w:rPr>
        <w:t>":"</w:t>
      </w:r>
      <w:proofErr w:type="spellStart"/>
      <w:r>
        <w:rPr>
          <w:lang w:val="en"/>
        </w:rPr>
        <w:t>invalid_id_token</w:t>
      </w:r>
      <w:proofErr w:type="spellEnd"/>
      <w:r>
        <w:rPr>
          <w:lang w:val="en"/>
        </w:rPr>
        <w:t>"</w:t>
      </w:r>
    </w:p>
    <w:p w:rsidR="00880CA8" w:rsidRDefault="00880CA8">
      <w:pPr>
        <w:pStyle w:val="HTMLPreformatted"/>
        <w:divId w:val="1874150491"/>
        <w:rPr>
          <w:lang w:val="en"/>
        </w:rPr>
      </w:pPr>
      <w:r>
        <w:rPr>
          <w:lang w:val="en"/>
        </w:rPr>
        <w:t>}</w:t>
      </w:r>
    </w:p>
    <w:p w:rsidR="00880CA8" w:rsidRDefault="00880CA8">
      <w:pPr>
        <w:spacing w:before="0" w:beforeAutospacing="0" w:after="0" w:afterAutospacing="0"/>
        <w:divId w:val="648675978"/>
        <w:rPr>
          <w:rFonts w:ascii="Verdana" w:eastAsia="Times New Roman" w:hAnsi="Verdana"/>
          <w:color w:val="000000"/>
          <w:lang w:val="en"/>
        </w:rPr>
      </w:pPr>
      <w:bookmarkStart w:id="105" w:name="session_eps"/>
      <w:bookmarkEnd w:id="105"/>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06" w:name="rfc.section.8"/>
      <w:bookmarkEnd w:id="106"/>
      <w:r>
        <w:rPr>
          <w:rFonts w:eastAsia="Times New Roman"/>
          <w:lang w:val="en"/>
        </w:rPr>
        <w:t>8.  Session Management Endpoints</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Session Management endpoints are specified in the </w:t>
      </w:r>
      <w:hyperlink w:anchor="OpenID.Session" w:history="1">
        <w:r>
          <w:rPr>
            <w:rStyle w:val="Hyperlink"/>
            <w:rFonts w:ascii="Verdana" w:hAnsi="Verdana"/>
            <w:u w:val="none"/>
            <w:lang w:val="en"/>
          </w:rPr>
          <w:t>OpenID Connect Session Management</w:t>
        </w:r>
        <w:r>
          <w:rPr>
            <w:rStyle w:val="Hyperlink"/>
            <w:rFonts w:ascii="Verdana" w:hAnsi="Verdana"/>
            <w:vanish/>
            <w:u w:val="none"/>
            <w:lang w:val="en"/>
          </w:rPr>
          <w:t xml:space="preserve"> (Sakimura, N., Bradley, J., Jones, M., de Medeiros, B., Mortimore, C., and E. Jay, “OpenID Connect Session Management 1.0,” September 2011.)</w:t>
        </w:r>
      </w:hyperlink>
      <w:r>
        <w:rPr>
          <w:rFonts w:ascii="Verdana" w:hAnsi="Verdana"/>
          <w:color w:val="000000"/>
          <w:lang w:val="en"/>
        </w:rPr>
        <w:t xml:space="preserve"> [</w:t>
      </w:r>
      <w:proofErr w:type="spellStart"/>
      <w:r>
        <w:rPr>
          <w:rFonts w:ascii="Verdana" w:hAnsi="Verdana"/>
          <w:color w:val="000000"/>
          <w:lang w:val="en"/>
        </w:rPr>
        <w:t>OpenID.Session</w:t>
      </w:r>
      <w:proofErr w:type="spellEnd"/>
      <w:r>
        <w:rPr>
          <w:rFonts w:ascii="Verdana" w:hAnsi="Verdana"/>
          <w:color w:val="000000"/>
          <w:lang w:val="en"/>
        </w:rPr>
        <w:t xml:space="preserve">] specification. </w:t>
      </w:r>
    </w:p>
    <w:p w:rsidR="00880CA8" w:rsidRDefault="00880CA8">
      <w:pPr>
        <w:spacing w:before="0" w:beforeAutospacing="0" w:after="0" w:afterAutospacing="0"/>
        <w:divId w:val="648675978"/>
        <w:rPr>
          <w:rFonts w:ascii="Verdana" w:eastAsia="Times New Roman" w:hAnsi="Verdana"/>
          <w:color w:val="000000"/>
          <w:lang w:val="en"/>
        </w:rPr>
      </w:pPr>
      <w:bookmarkStart w:id="107" w:name="disco_reg"/>
      <w:bookmarkEnd w:id="107"/>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08" w:name="rfc.section.9"/>
      <w:bookmarkEnd w:id="108"/>
      <w:r>
        <w:rPr>
          <w:rFonts w:eastAsia="Times New Roman"/>
          <w:lang w:val="en"/>
        </w:rPr>
        <w:t>9.  Discovery and Registration</w:t>
      </w:r>
    </w:p>
    <w:p w:rsidR="00880CA8" w:rsidRDefault="00880CA8">
      <w:pPr>
        <w:pStyle w:val="NormalWeb"/>
        <w:divId w:val="648675978"/>
        <w:rPr>
          <w:rFonts w:ascii="Verdana" w:hAnsi="Verdana"/>
          <w:color w:val="000000"/>
          <w:lang w:val="en"/>
        </w:rPr>
      </w:pPr>
      <w:r>
        <w:rPr>
          <w:rFonts w:ascii="Verdana" w:hAnsi="Verdana"/>
          <w:color w:val="000000"/>
          <w:lang w:val="en"/>
        </w:rPr>
        <w:t xml:space="preserve">Some OpenID Connect installations can use a pre-configured set of OpenID Providers and/or Relying Parties. In those cases, it may not be necessary to support dynamic discovery of information about identities or services or dynamic registration of clients. </w:t>
      </w:r>
    </w:p>
    <w:p w:rsidR="00880CA8" w:rsidRDefault="00880CA8">
      <w:pPr>
        <w:pStyle w:val="NormalWeb"/>
        <w:divId w:val="648675978"/>
        <w:rPr>
          <w:rFonts w:ascii="Verdana" w:hAnsi="Verdana"/>
          <w:color w:val="000000"/>
          <w:lang w:val="en"/>
        </w:rPr>
      </w:pPr>
      <w:r>
        <w:rPr>
          <w:rFonts w:ascii="Verdana" w:hAnsi="Verdana"/>
          <w:color w:val="000000"/>
          <w:lang w:val="en"/>
        </w:rPr>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September 2011.)</w:t>
        </w:r>
      </w:hyperlink>
      <w:r>
        <w:rPr>
          <w:rFonts w:ascii="Verdana" w:hAnsi="Verdana"/>
          <w:color w:val="000000"/>
          <w:lang w:val="en"/>
        </w:rPr>
        <w:t xml:space="preserve"> [</w:t>
      </w:r>
      <w:proofErr w:type="spellStart"/>
      <w:r>
        <w:rPr>
          <w:rFonts w:ascii="Verdana" w:hAnsi="Verdana"/>
          <w:color w:val="000000"/>
          <w:lang w:val="en"/>
        </w:rPr>
        <w:t>OpenID.Discovery</w:t>
      </w:r>
      <w:proofErr w:type="spellEnd"/>
      <w:r>
        <w:rPr>
          <w:rFonts w:ascii="Verdana" w:hAnsi="Verdana"/>
          <w:color w:val="000000"/>
          <w:lang w:val="en"/>
        </w:rPr>
        <w:t xml:space="preserve">] and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Ed., and M. Jones, “OpenID Connect Dynamic Client Registration 1.0,” September 2011.)</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xml:space="preserve">] specifications. </w:t>
      </w:r>
    </w:p>
    <w:p w:rsidR="00880CA8" w:rsidRDefault="00880CA8">
      <w:pPr>
        <w:spacing w:before="0" w:beforeAutospacing="0" w:after="0" w:afterAutospacing="0"/>
        <w:divId w:val="648675978"/>
        <w:rPr>
          <w:rFonts w:ascii="Verdana" w:eastAsia="Times New Roman" w:hAnsi="Verdana"/>
          <w:color w:val="000000"/>
          <w:lang w:val="en"/>
        </w:rPr>
      </w:pPr>
      <w:bookmarkStart w:id="109" w:name="security_considerations"/>
      <w:bookmarkEnd w:id="109"/>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10" w:name="rfc.section.10"/>
      <w:bookmarkEnd w:id="110"/>
      <w:r>
        <w:rPr>
          <w:rFonts w:eastAsia="Times New Roman"/>
          <w:lang w:val="en"/>
        </w:rPr>
        <w:t>10.  Security Considerations</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This specification references the security considerations defined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Recordon, D., Bradley, J., de Medeiros, B., Jones, M., and E. Jay, “OpenID Connect Messages 1.0,” October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w:t>
      </w:r>
    </w:p>
    <w:p w:rsidR="00880CA8" w:rsidRDefault="00880CA8">
      <w:pPr>
        <w:pStyle w:val="NormalWeb"/>
        <w:divId w:val="648675978"/>
        <w:rPr>
          <w:rFonts w:ascii="Verdana" w:hAnsi="Verdana"/>
          <w:color w:val="000000"/>
          <w:lang w:val="en"/>
        </w:rPr>
      </w:pPr>
      <w:r>
        <w:rPr>
          <w:rFonts w:ascii="Verdana" w:hAnsi="Verdana"/>
          <w:color w:val="000000"/>
          <w:lang w:val="en"/>
        </w:rPr>
        <w:t xml:space="preserve">In addition, the following list of attack vectors and remedies are also considered. </w:t>
      </w:r>
    </w:p>
    <w:p w:rsidR="00880CA8" w:rsidRDefault="00880CA8">
      <w:pPr>
        <w:spacing w:before="0" w:beforeAutospacing="0" w:after="0" w:afterAutospacing="0"/>
        <w:divId w:val="648675978"/>
        <w:rPr>
          <w:rFonts w:ascii="Verdana" w:eastAsia="Times New Roman" w:hAnsi="Verdana"/>
          <w:color w:val="000000"/>
          <w:lang w:val="en"/>
        </w:rPr>
      </w:pPr>
      <w:bookmarkStart w:id="111" w:name="anchor19"/>
      <w:bookmarkEnd w:id="111"/>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12" w:name="rfc.section.10.1"/>
      <w:bookmarkEnd w:id="112"/>
      <w:r>
        <w:rPr>
          <w:rFonts w:eastAsia="Times New Roman"/>
          <w:lang w:val="en"/>
        </w:rPr>
        <w:t>10.1.</w:t>
      </w:r>
      <w:proofErr w:type="gramStart"/>
      <w:r>
        <w:rPr>
          <w:rFonts w:eastAsia="Times New Roman"/>
          <w:lang w:val="en"/>
        </w:rPr>
        <w:t>  Implicit</w:t>
      </w:r>
      <w:proofErr w:type="gramEnd"/>
      <w:r>
        <w:rPr>
          <w:rFonts w:eastAsia="Times New Roman"/>
          <w:lang w:val="en"/>
        </w:rPr>
        <w:t xml:space="preserve"> Grant Flow Threats</w:t>
      </w:r>
    </w:p>
    <w:p w:rsidR="00880CA8" w:rsidRDefault="00880CA8">
      <w:pPr>
        <w:pStyle w:val="NormalWeb"/>
        <w:divId w:val="648675978"/>
        <w:rPr>
          <w:rFonts w:ascii="Verdana" w:hAnsi="Verdana"/>
          <w:color w:val="000000"/>
          <w:lang w:val="en"/>
        </w:rPr>
      </w:pPr>
      <w:r>
        <w:rPr>
          <w:rFonts w:ascii="Verdana" w:hAnsi="Verdana"/>
          <w:color w:val="000000"/>
          <w:lang w:val="en"/>
        </w:rPr>
        <w:t xml:space="preserve">In the implicit grant flow, the access token is returned in the fragment part of the client's </w:t>
      </w:r>
      <w:proofErr w:type="spellStart"/>
      <w:r>
        <w:rPr>
          <w:rFonts w:ascii="Verdana" w:hAnsi="Verdana"/>
          <w:color w:val="000000"/>
          <w:lang w:val="en"/>
        </w:rPr>
        <w:t>redirect_uri</w:t>
      </w:r>
      <w:proofErr w:type="spellEnd"/>
      <w:r>
        <w:rPr>
          <w:rFonts w:ascii="Verdana" w:hAnsi="Verdana"/>
          <w:color w:val="000000"/>
          <w:lang w:val="en"/>
        </w:rPr>
        <w:t xml:space="preserve"> through HTTPS, thus it is protected between the OP and the User-Agent, and User-Agent and the RP. The only the place it can be captured is the User-Agent where the TLS session is terminated, and is possible if the User-Agent is infested by malware. </w:t>
      </w:r>
    </w:p>
    <w:p w:rsidR="00880CA8" w:rsidRDefault="00880CA8">
      <w:pPr>
        <w:spacing w:before="0" w:beforeAutospacing="0" w:after="0" w:afterAutospacing="0"/>
        <w:divId w:val="648675978"/>
        <w:rPr>
          <w:rFonts w:ascii="Verdana" w:eastAsia="Times New Roman" w:hAnsi="Verdana"/>
          <w:color w:val="000000"/>
          <w:lang w:val="en"/>
        </w:rPr>
      </w:pPr>
      <w:bookmarkStart w:id="113" w:name="IANA"/>
      <w:bookmarkEnd w:id="113"/>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14" w:name="rfc.section.11"/>
      <w:bookmarkEnd w:id="114"/>
      <w:r>
        <w:rPr>
          <w:rFonts w:eastAsia="Times New Roman"/>
          <w:lang w:val="en"/>
        </w:rPr>
        <w:t>11.  IANA Considerations</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This document makes no request of IANA. </w:t>
      </w:r>
    </w:p>
    <w:p w:rsidR="00880CA8" w:rsidRDefault="00880CA8">
      <w:pPr>
        <w:spacing w:before="0" w:beforeAutospacing="0" w:after="0" w:afterAutospacing="0"/>
        <w:divId w:val="648675978"/>
        <w:rPr>
          <w:rFonts w:ascii="Verdana" w:eastAsia="Times New Roman" w:hAnsi="Verdana"/>
          <w:color w:val="000000"/>
          <w:lang w:val="en"/>
        </w:rPr>
      </w:pPr>
      <w:bookmarkStart w:id="115" w:name="rfc.references1"/>
      <w:bookmarkEnd w:id="115"/>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r>
        <w:rPr>
          <w:rFonts w:eastAsia="Times New Roman"/>
          <w:lang w:val="en"/>
        </w:rPr>
        <w:t>12.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05"/>
        <w:gridCol w:w="6751"/>
      </w:tblGrid>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16" w:name="JWE"/>
            <w:r>
              <w:rPr>
                <w:rFonts w:ascii="Verdana" w:eastAsia="Times New Roman" w:hAnsi="Verdana"/>
                <w:b/>
                <w:bCs/>
                <w:color w:val="000000"/>
                <w:sz w:val="20"/>
                <w:szCs w:val="20"/>
              </w:rPr>
              <w:t>[JWE]</w:t>
            </w:r>
            <w:bookmarkEnd w:id="116"/>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7" w:history="1">
              <w:r>
                <w:rPr>
                  <w:rStyle w:val="Hyperlink"/>
                  <w:rFonts w:ascii="Verdana" w:eastAsia="Times New Roman" w:hAnsi="Verdana"/>
                  <w:sz w:val="20"/>
                  <w:szCs w:val="20"/>
                </w:rPr>
                <w:t>JSON Web Encryption</w:t>
              </w:r>
            </w:hyperlink>
            <w:r>
              <w:rPr>
                <w:rFonts w:ascii="Verdana" w:eastAsia="Times New Roman" w:hAnsi="Verdana"/>
                <w:color w:val="000000"/>
                <w:sz w:val="20"/>
                <w:szCs w:val="20"/>
              </w:rPr>
              <w:t>,” July 2011.</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17" w:name="JWS"/>
            <w:r>
              <w:rPr>
                <w:rFonts w:ascii="Verdana" w:eastAsia="Times New Roman" w:hAnsi="Verdana"/>
                <w:b/>
                <w:bCs/>
                <w:color w:val="000000"/>
                <w:sz w:val="20"/>
                <w:szCs w:val="20"/>
              </w:rPr>
              <w:t>[JWS]</w:t>
            </w:r>
            <w:bookmarkEnd w:id="117"/>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Balfanz, D., Bradley, J., Goland, Y., Panzer, J., Sakimura, N., and P. Tarjan, “</w:t>
            </w:r>
            <w:hyperlink r:id="rId18" w:history="1">
              <w:r>
                <w:rPr>
                  <w:rStyle w:val="Hyperlink"/>
                  <w:rFonts w:ascii="Verdana" w:eastAsia="Times New Roman" w:hAnsi="Verdana"/>
                  <w:sz w:val="20"/>
                  <w:szCs w:val="20"/>
                </w:rPr>
                <w:t>JSON Web Signatures</w:t>
              </w:r>
            </w:hyperlink>
            <w:r>
              <w:rPr>
                <w:rFonts w:ascii="Verdana" w:eastAsia="Times New Roman" w:hAnsi="Verdana"/>
                <w:color w:val="000000"/>
                <w:sz w:val="20"/>
                <w:szCs w:val="20"/>
              </w:rPr>
              <w:t>,” April 2011.</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18" w:name="JWT"/>
            <w:r>
              <w:rPr>
                <w:rFonts w:ascii="Verdana" w:eastAsia="Times New Roman" w:hAnsi="Verdana"/>
                <w:b/>
                <w:bCs/>
                <w:color w:val="000000"/>
                <w:sz w:val="20"/>
                <w:szCs w:val="20"/>
              </w:rPr>
              <w:t>[JWT]</w:t>
            </w:r>
            <w:bookmarkEnd w:id="118"/>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Balfanz, D., Bradley, J., Goland, Y., Panzer, J., Sakimura, N., and P. Tarjan, “</w:t>
            </w:r>
            <w:hyperlink r:id="rId19" w:history="1">
              <w:r>
                <w:rPr>
                  <w:rStyle w:val="Hyperlink"/>
                  <w:rFonts w:ascii="Verdana" w:eastAsia="Times New Roman" w:hAnsi="Verdana"/>
                  <w:sz w:val="20"/>
                  <w:szCs w:val="20"/>
                </w:rPr>
                <w:t>JSON Web Token</w:t>
              </w:r>
            </w:hyperlink>
            <w:r>
              <w:rPr>
                <w:rFonts w:ascii="Verdana" w:eastAsia="Times New Roman" w:hAnsi="Verdana"/>
                <w:color w:val="000000"/>
                <w:sz w:val="20"/>
                <w:szCs w:val="20"/>
              </w:rPr>
              <w:t>,” July 2011.</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19" w:name="OAuth.2.0"/>
            <w:r>
              <w:rPr>
                <w:rFonts w:ascii="Verdana" w:eastAsia="Times New Roman" w:hAnsi="Verdana"/>
                <w:b/>
                <w:bCs/>
                <w:color w:val="000000"/>
                <w:sz w:val="20"/>
                <w:szCs w:val="20"/>
              </w:rPr>
              <w:t>[OAuth.2.0]</w:t>
            </w:r>
            <w:bookmarkEnd w:id="119"/>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Hammer-Lahav, E., Ed., Recordon, D., and D. Hardt, “</w:t>
            </w:r>
            <w:hyperlink r:id="rId20" w:history="1">
              <w:r>
                <w:rPr>
                  <w:rStyle w:val="Hyperlink"/>
                  <w:rFonts w:ascii="Verdana" w:eastAsia="Times New Roman" w:hAnsi="Verdana"/>
                  <w:sz w:val="20"/>
                  <w:szCs w:val="20"/>
                </w:rPr>
                <w:t>OAuth 2.0 Authorization Protocol</w:t>
              </w:r>
            </w:hyperlink>
            <w:r>
              <w:rPr>
                <w:rFonts w:ascii="Verdana" w:eastAsia="Times New Roman" w:hAnsi="Verdana"/>
                <w:color w:val="000000"/>
                <w:sz w:val="20"/>
                <w:szCs w:val="20"/>
              </w:rPr>
              <w:t>,” September 2011.</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20" w:name="OAuth.2.0.Bearer"/>
            <w:r>
              <w:rPr>
                <w:rFonts w:ascii="Verdana" w:eastAsia="Times New Roman" w:hAnsi="Verdana"/>
                <w:b/>
                <w:bCs/>
                <w:color w:val="000000"/>
                <w:sz w:val="20"/>
                <w:szCs w:val="20"/>
              </w:rPr>
              <w:t>[OAuth.2.0.Bearer]</w:t>
            </w:r>
            <w:bookmarkEnd w:id="120"/>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Hardt, D., and D. Recordon, “</w:t>
            </w:r>
            <w:hyperlink r:id="rId21" w:history="1">
              <w:r>
                <w:rPr>
                  <w:rStyle w:val="Hyperlink"/>
                  <w:rFonts w:ascii="Verdana" w:eastAsia="Times New Roman" w:hAnsi="Verdana"/>
                  <w:sz w:val="20"/>
                  <w:szCs w:val="20"/>
                </w:rPr>
                <w:t>OAuth 2.0 Protocol: Bearer Tokens</w:t>
              </w:r>
            </w:hyperlink>
            <w:r>
              <w:rPr>
                <w:rFonts w:ascii="Verdana" w:eastAsia="Times New Roman" w:hAnsi="Verdana"/>
                <w:color w:val="000000"/>
                <w:sz w:val="20"/>
                <w:szCs w:val="20"/>
              </w:rPr>
              <w:t>,” September 2011.</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21" w:name="OpenID.Discovery"/>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OpenID.Discovery</w:t>
            </w:r>
            <w:proofErr w:type="spellEnd"/>
            <w:r>
              <w:rPr>
                <w:rFonts w:ascii="Verdana" w:eastAsia="Times New Roman" w:hAnsi="Verdana"/>
                <w:b/>
                <w:bCs/>
                <w:color w:val="000000"/>
                <w:sz w:val="20"/>
                <w:szCs w:val="20"/>
              </w:rPr>
              <w:t>]</w:t>
            </w:r>
            <w:bookmarkEnd w:id="121"/>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2"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September 2011.</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22" w:name="OpenID.Messages"/>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OpenID.Messages</w:t>
            </w:r>
            <w:proofErr w:type="spellEnd"/>
            <w:r>
              <w:rPr>
                <w:rFonts w:ascii="Verdana" w:eastAsia="Times New Roman" w:hAnsi="Verdana"/>
                <w:b/>
                <w:bCs/>
                <w:color w:val="000000"/>
                <w:sz w:val="20"/>
                <w:szCs w:val="20"/>
              </w:rPr>
              <w:t>]</w:t>
            </w:r>
            <w:bookmarkEnd w:id="122"/>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Recordon, D., Bradley, J., de Medeiros, B., Jones, M., and E. Jay, “</w:t>
            </w:r>
            <w:hyperlink r:id="rId23" w:history="1">
              <w:r>
                <w:rPr>
                  <w:rStyle w:val="Hyperlink"/>
                  <w:rFonts w:ascii="Verdana" w:eastAsia="Times New Roman" w:hAnsi="Verdana"/>
                  <w:sz w:val="20"/>
                  <w:szCs w:val="20"/>
                </w:rPr>
                <w:t>OpenID Connect Messages 1.0</w:t>
              </w:r>
            </w:hyperlink>
            <w:r>
              <w:rPr>
                <w:rFonts w:ascii="Verdana" w:eastAsia="Times New Roman" w:hAnsi="Verdana"/>
                <w:color w:val="000000"/>
                <w:sz w:val="20"/>
                <w:szCs w:val="20"/>
              </w:rPr>
              <w:t>,” October 2011.</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23" w:name="OpenID.Registrat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OpenID.Registration</w:t>
            </w:r>
            <w:proofErr w:type="spellEnd"/>
            <w:r>
              <w:rPr>
                <w:rFonts w:ascii="Verdana" w:eastAsia="Times New Roman" w:hAnsi="Verdana"/>
                <w:b/>
                <w:bCs/>
                <w:color w:val="000000"/>
                <w:sz w:val="20"/>
                <w:szCs w:val="20"/>
              </w:rPr>
              <w:t>]</w:t>
            </w:r>
            <w:bookmarkEnd w:id="123"/>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Ed., and M. Jones, “</w:t>
            </w:r>
            <w:hyperlink r:id="rId24"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September 2011.</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24" w:name="OpenID.Sess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OpenID.Session</w:t>
            </w:r>
            <w:proofErr w:type="spellEnd"/>
            <w:r>
              <w:rPr>
                <w:rFonts w:ascii="Verdana" w:eastAsia="Times New Roman" w:hAnsi="Verdana"/>
                <w:b/>
                <w:bCs/>
                <w:color w:val="000000"/>
                <w:sz w:val="20"/>
                <w:szCs w:val="20"/>
              </w:rPr>
              <w:t>]</w:t>
            </w:r>
            <w:bookmarkEnd w:id="124"/>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25"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September 2011.</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25" w:name="RESPONSE.TYPES"/>
            <w:r>
              <w:rPr>
                <w:rFonts w:ascii="Verdana" w:eastAsia="Times New Roman" w:hAnsi="Verdana"/>
                <w:b/>
                <w:bCs/>
                <w:color w:val="000000"/>
                <w:sz w:val="20"/>
                <w:szCs w:val="20"/>
              </w:rPr>
              <w:t>[RESPONSE.TYPES]</w:t>
            </w:r>
            <w:bookmarkEnd w:id="125"/>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proofErr w:type="gramStart"/>
            <w:r>
              <w:rPr>
                <w:rFonts w:ascii="Verdana" w:eastAsia="Times New Roman" w:hAnsi="Verdana"/>
                <w:color w:val="000000"/>
                <w:sz w:val="20"/>
                <w:szCs w:val="20"/>
              </w:rPr>
              <w:t>de</w:t>
            </w:r>
            <w:proofErr w:type="gramEnd"/>
            <w:r>
              <w:rPr>
                <w:rFonts w:ascii="Verdana" w:eastAsia="Times New Roman" w:hAnsi="Verdana"/>
                <w:color w:val="000000"/>
                <w:sz w:val="20"/>
                <w:szCs w:val="20"/>
              </w:rPr>
              <w:t xml:space="preserve"> Medeiros, B., </w:t>
            </w:r>
            <w:hyperlink r:id="rId26" w:history="1">
              <w:r>
                <w:rPr>
                  <w:rStyle w:val="Hyperlink"/>
                  <w:rFonts w:ascii="Verdana" w:eastAsia="Times New Roman" w:hAnsi="Verdana"/>
                  <w:sz w:val="20"/>
                  <w:szCs w:val="20"/>
                </w:rPr>
                <w:t>Scurtescu, M.</w:t>
              </w:r>
            </w:hyperlink>
            <w:r>
              <w:rPr>
                <w:rFonts w:ascii="Verdana" w:eastAsia="Times New Roman" w:hAnsi="Verdana"/>
                <w:color w:val="000000"/>
                <w:sz w:val="20"/>
                <w:szCs w:val="20"/>
              </w:rPr>
              <w:t xml:space="preserve">, and </w:t>
            </w:r>
            <w:hyperlink r:id="rId27" w:history="1">
              <w:r>
                <w:rPr>
                  <w:rStyle w:val="Hyperlink"/>
                  <w:rFonts w:ascii="Verdana" w:eastAsia="Times New Roman" w:hAnsi="Verdana"/>
                  <w:sz w:val="20"/>
                  <w:szCs w:val="20"/>
                </w:rPr>
                <w:t>P. Tarjan</w:t>
              </w:r>
            </w:hyperlink>
            <w:r>
              <w:rPr>
                <w:rFonts w:ascii="Verdana" w:eastAsia="Times New Roman" w:hAnsi="Verdana"/>
                <w:color w:val="000000"/>
                <w:sz w:val="20"/>
                <w:szCs w:val="20"/>
              </w:rPr>
              <w:t>, “</w:t>
            </w:r>
            <w:hyperlink r:id="rId28"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October 2011.</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26" w:name="RFC2119"/>
            <w:r>
              <w:rPr>
                <w:rFonts w:ascii="Verdana" w:eastAsia="Times New Roman" w:hAnsi="Verdana"/>
                <w:b/>
                <w:bCs/>
                <w:color w:val="000000"/>
                <w:sz w:val="20"/>
                <w:szCs w:val="20"/>
              </w:rPr>
              <w:t>[RFC2119]</w:t>
            </w:r>
            <w:bookmarkEnd w:id="126"/>
          </w:p>
        </w:tc>
        <w:tc>
          <w:tcPr>
            <w:tcW w:w="0" w:type="auto"/>
            <w:vAlign w:val="center"/>
            <w:hideMark/>
          </w:tcPr>
          <w:p w:rsidR="00880CA8" w:rsidRDefault="000214AD">
            <w:pPr>
              <w:spacing w:before="0" w:beforeAutospacing="0" w:after="0" w:afterAutospacing="0"/>
              <w:rPr>
                <w:rFonts w:ascii="Verdana" w:eastAsia="Times New Roman" w:hAnsi="Verdana"/>
                <w:color w:val="000000"/>
                <w:sz w:val="20"/>
                <w:szCs w:val="20"/>
              </w:rPr>
            </w:pPr>
            <w:hyperlink r:id="rId29" w:history="1">
              <w:r w:rsidR="00880CA8">
                <w:rPr>
                  <w:rStyle w:val="Hyperlink"/>
                  <w:rFonts w:ascii="Verdana" w:eastAsia="Times New Roman" w:hAnsi="Verdana"/>
                  <w:sz w:val="20"/>
                  <w:szCs w:val="20"/>
                </w:rPr>
                <w:t>Bradner, S.</w:t>
              </w:r>
            </w:hyperlink>
            <w:r w:rsidR="00880CA8">
              <w:rPr>
                <w:rFonts w:ascii="Verdana" w:eastAsia="Times New Roman" w:hAnsi="Verdana"/>
                <w:color w:val="000000"/>
                <w:sz w:val="20"/>
                <w:szCs w:val="20"/>
              </w:rPr>
              <w:t>, “</w:t>
            </w:r>
            <w:hyperlink r:id="rId30" w:history="1">
              <w:r w:rsidR="00880CA8">
                <w:rPr>
                  <w:rStyle w:val="Hyperlink"/>
                  <w:rFonts w:ascii="Verdana" w:eastAsia="Times New Roman" w:hAnsi="Verdana"/>
                  <w:sz w:val="20"/>
                  <w:szCs w:val="20"/>
                </w:rPr>
                <w:t>Key words for use in RFCs to Indicate Requirement Levels</w:t>
              </w:r>
            </w:hyperlink>
            <w:r w:rsidR="00880CA8">
              <w:rPr>
                <w:rFonts w:ascii="Verdana" w:eastAsia="Times New Roman" w:hAnsi="Verdana"/>
                <w:color w:val="000000"/>
                <w:sz w:val="20"/>
                <w:szCs w:val="20"/>
              </w:rPr>
              <w:t>,” BCP 14, RFC 2119, March 1997 (</w:t>
            </w:r>
            <w:hyperlink r:id="rId31" w:history="1">
              <w:r w:rsidR="00880CA8">
                <w:rPr>
                  <w:rStyle w:val="Hyperlink"/>
                  <w:rFonts w:ascii="Verdana" w:eastAsia="Times New Roman" w:hAnsi="Verdana"/>
                  <w:sz w:val="20"/>
                  <w:szCs w:val="20"/>
                </w:rPr>
                <w:t>TXT</w:t>
              </w:r>
            </w:hyperlink>
            <w:r w:rsidR="00880CA8">
              <w:rPr>
                <w:rFonts w:ascii="Verdana" w:eastAsia="Times New Roman" w:hAnsi="Verdana"/>
                <w:color w:val="000000"/>
                <w:sz w:val="20"/>
                <w:szCs w:val="20"/>
              </w:rPr>
              <w:t xml:space="preserve">, </w:t>
            </w:r>
            <w:hyperlink r:id="rId32" w:history="1">
              <w:r w:rsidR="00880CA8">
                <w:rPr>
                  <w:rStyle w:val="Hyperlink"/>
                  <w:rFonts w:ascii="Verdana" w:eastAsia="Times New Roman" w:hAnsi="Verdana"/>
                  <w:sz w:val="20"/>
                  <w:szCs w:val="20"/>
                </w:rPr>
                <w:t>HTML</w:t>
              </w:r>
            </w:hyperlink>
            <w:r w:rsidR="00880CA8">
              <w:rPr>
                <w:rFonts w:ascii="Verdana" w:eastAsia="Times New Roman" w:hAnsi="Verdana"/>
                <w:color w:val="000000"/>
                <w:sz w:val="20"/>
                <w:szCs w:val="20"/>
              </w:rPr>
              <w:t xml:space="preserve">, </w:t>
            </w:r>
            <w:hyperlink r:id="rId33" w:history="1">
              <w:r w:rsidR="00880CA8">
                <w:rPr>
                  <w:rStyle w:val="Hyperlink"/>
                  <w:rFonts w:ascii="Verdana" w:eastAsia="Times New Roman" w:hAnsi="Verdana"/>
                  <w:sz w:val="20"/>
                  <w:szCs w:val="20"/>
                </w:rPr>
                <w:t>XML</w:t>
              </w:r>
            </w:hyperlink>
            <w:r w:rsidR="00880CA8">
              <w:rPr>
                <w:rFonts w:ascii="Verdana" w:eastAsia="Times New Roman" w:hAnsi="Verdana"/>
                <w:color w:val="000000"/>
                <w:sz w:val="20"/>
                <w:szCs w:val="20"/>
              </w:rPr>
              <w:t>).</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27" w:name="RFC2616"/>
            <w:r>
              <w:rPr>
                <w:rFonts w:ascii="Verdana" w:eastAsia="Times New Roman" w:hAnsi="Verdana"/>
                <w:b/>
                <w:bCs/>
                <w:color w:val="000000"/>
                <w:sz w:val="20"/>
                <w:szCs w:val="20"/>
              </w:rPr>
              <w:t>[RFC2616]</w:t>
            </w:r>
            <w:bookmarkEnd w:id="127"/>
          </w:p>
        </w:tc>
        <w:tc>
          <w:tcPr>
            <w:tcW w:w="0" w:type="auto"/>
            <w:vAlign w:val="center"/>
            <w:hideMark/>
          </w:tcPr>
          <w:p w:rsidR="00880CA8" w:rsidRDefault="000214AD">
            <w:pPr>
              <w:spacing w:before="0" w:beforeAutospacing="0" w:after="0" w:afterAutospacing="0"/>
              <w:rPr>
                <w:rFonts w:ascii="Verdana" w:eastAsia="Times New Roman" w:hAnsi="Verdana"/>
                <w:color w:val="000000"/>
                <w:sz w:val="20"/>
                <w:szCs w:val="20"/>
              </w:rPr>
            </w:pPr>
            <w:hyperlink r:id="rId34" w:history="1">
              <w:r w:rsidR="00880CA8">
                <w:rPr>
                  <w:rStyle w:val="Hyperlink"/>
                  <w:rFonts w:ascii="Verdana" w:eastAsia="Times New Roman" w:hAnsi="Verdana"/>
                  <w:sz w:val="20"/>
                  <w:szCs w:val="20"/>
                </w:rPr>
                <w:t>Fielding, R.</w:t>
              </w:r>
            </w:hyperlink>
            <w:r w:rsidR="00880CA8">
              <w:rPr>
                <w:rFonts w:ascii="Verdana" w:eastAsia="Times New Roman" w:hAnsi="Verdana"/>
                <w:color w:val="000000"/>
                <w:sz w:val="20"/>
                <w:szCs w:val="20"/>
              </w:rPr>
              <w:t xml:space="preserve">, </w:t>
            </w:r>
            <w:hyperlink r:id="rId35" w:history="1">
              <w:r w:rsidR="00880CA8">
                <w:rPr>
                  <w:rStyle w:val="Hyperlink"/>
                  <w:rFonts w:ascii="Verdana" w:eastAsia="Times New Roman" w:hAnsi="Verdana"/>
                  <w:sz w:val="20"/>
                  <w:szCs w:val="20"/>
                </w:rPr>
                <w:t>Gettys, J.</w:t>
              </w:r>
            </w:hyperlink>
            <w:r w:rsidR="00880CA8">
              <w:rPr>
                <w:rFonts w:ascii="Verdana" w:eastAsia="Times New Roman" w:hAnsi="Verdana"/>
                <w:color w:val="000000"/>
                <w:sz w:val="20"/>
                <w:szCs w:val="20"/>
              </w:rPr>
              <w:t xml:space="preserve">, </w:t>
            </w:r>
            <w:hyperlink r:id="rId36" w:history="1">
              <w:r w:rsidR="00880CA8">
                <w:rPr>
                  <w:rStyle w:val="Hyperlink"/>
                  <w:rFonts w:ascii="Verdana" w:eastAsia="Times New Roman" w:hAnsi="Verdana"/>
                  <w:sz w:val="20"/>
                  <w:szCs w:val="20"/>
                </w:rPr>
                <w:t>Mogul, J.</w:t>
              </w:r>
            </w:hyperlink>
            <w:r w:rsidR="00880CA8">
              <w:rPr>
                <w:rFonts w:ascii="Verdana" w:eastAsia="Times New Roman" w:hAnsi="Verdana"/>
                <w:color w:val="000000"/>
                <w:sz w:val="20"/>
                <w:szCs w:val="20"/>
              </w:rPr>
              <w:t xml:space="preserve">, </w:t>
            </w:r>
            <w:hyperlink r:id="rId37" w:history="1">
              <w:r w:rsidR="00880CA8">
                <w:rPr>
                  <w:rStyle w:val="Hyperlink"/>
                  <w:rFonts w:ascii="Verdana" w:eastAsia="Times New Roman" w:hAnsi="Verdana"/>
                  <w:sz w:val="20"/>
                  <w:szCs w:val="20"/>
                </w:rPr>
                <w:t>Frystyk, H.</w:t>
              </w:r>
            </w:hyperlink>
            <w:r w:rsidR="00880CA8">
              <w:rPr>
                <w:rFonts w:ascii="Verdana" w:eastAsia="Times New Roman" w:hAnsi="Verdana"/>
                <w:color w:val="000000"/>
                <w:sz w:val="20"/>
                <w:szCs w:val="20"/>
              </w:rPr>
              <w:t xml:space="preserve">, </w:t>
            </w:r>
            <w:hyperlink r:id="rId38" w:history="1">
              <w:r w:rsidR="00880CA8">
                <w:rPr>
                  <w:rStyle w:val="Hyperlink"/>
                  <w:rFonts w:ascii="Verdana" w:eastAsia="Times New Roman" w:hAnsi="Verdana"/>
                  <w:sz w:val="20"/>
                  <w:szCs w:val="20"/>
                </w:rPr>
                <w:t>Masinter, L.</w:t>
              </w:r>
            </w:hyperlink>
            <w:r w:rsidR="00880CA8">
              <w:rPr>
                <w:rFonts w:ascii="Verdana" w:eastAsia="Times New Roman" w:hAnsi="Verdana"/>
                <w:color w:val="000000"/>
                <w:sz w:val="20"/>
                <w:szCs w:val="20"/>
              </w:rPr>
              <w:t xml:space="preserve">, </w:t>
            </w:r>
            <w:hyperlink r:id="rId39" w:history="1">
              <w:r w:rsidR="00880CA8">
                <w:rPr>
                  <w:rStyle w:val="Hyperlink"/>
                  <w:rFonts w:ascii="Verdana" w:eastAsia="Times New Roman" w:hAnsi="Verdana"/>
                  <w:sz w:val="20"/>
                  <w:szCs w:val="20"/>
                </w:rPr>
                <w:t>Leach, P.</w:t>
              </w:r>
            </w:hyperlink>
            <w:r w:rsidR="00880CA8">
              <w:rPr>
                <w:rFonts w:ascii="Verdana" w:eastAsia="Times New Roman" w:hAnsi="Verdana"/>
                <w:color w:val="000000"/>
                <w:sz w:val="20"/>
                <w:szCs w:val="20"/>
              </w:rPr>
              <w:t xml:space="preserve">, and </w:t>
            </w:r>
            <w:hyperlink r:id="rId40" w:history="1">
              <w:r w:rsidR="00880CA8">
                <w:rPr>
                  <w:rStyle w:val="Hyperlink"/>
                  <w:rFonts w:ascii="Verdana" w:eastAsia="Times New Roman" w:hAnsi="Verdana"/>
                  <w:sz w:val="20"/>
                  <w:szCs w:val="20"/>
                </w:rPr>
                <w:t>T. Berners-Lee</w:t>
              </w:r>
            </w:hyperlink>
            <w:r w:rsidR="00880CA8">
              <w:rPr>
                <w:rFonts w:ascii="Verdana" w:eastAsia="Times New Roman" w:hAnsi="Verdana"/>
                <w:color w:val="000000"/>
                <w:sz w:val="20"/>
                <w:szCs w:val="20"/>
              </w:rPr>
              <w:t>, “</w:t>
            </w:r>
            <w:hyperlink r:id="rId41" w:history="1">
              <w:r w:rsidR="00880CA8">
                <w:rPr>
                  <w:rStyle w:val="Hyperlink"/>
                  <w:rFonts w:ascii="Verdana" w:eastAsia="Times New Roman" w:hAnsi="Verdana"/>
                  <w:sz w:val="20"/>
                  <w:szCs w:val="20"/>
                </w:rPr>
                <w:t>Hypertext Transfer Protocol -- HTTP/1.1</w:t>
              </w:r>
            </w:hyperlink>
            <w:r w:rsidR="00880CA8">
              <w:rPr>
                <w:rFonts w:ascii="Verdana" w:eastAsia="Times New Roman" w:hAnsi="Verdana"/>
                <w:color w:val="000000"/>
                <w:sz w:val="20"/>
                <w:szCs w:val="20"/>
              </w:rPr>
              <w:t>,” RFC 2616, June 1999 (</w:t>
            </w:r>
            <w:hyperlink r:id="rId42" w:history="1">
              <w:r w:rsidR="00880CA8">
                <w:rPr>
                  <w:rStyle w:val="Hyperlink"/>
                  <w:rFonts w:ascii="Verdana" w:eastAsia="Times New Roman" w:hAnsi="Verdana"/>
                  <w:sz w:val="20"/>
                  <w:szCs w:val="20"/>
                </w:rPr>
                <w:t>TXT</w:t>
              </w:r>
            </w:hyperlink>
            <w:r w:rsidR="00880CA8">
              <w:rPr>
                <w:rFonts w:ascii="Verdana" w:eastAsia="Times New Roman" w:hAnsi="Verdana"/>
                <w:color w:val="000000"/>
                <w:sz w:val="20"/>
                <w:szCs w:val="20"/>
              </w:rPr>
              <w:t xml:space="preserve">, </w:t>
            </w:r>
            <w:hyperlink r:id="rId43" w:history="1">
              <w:r w:rsidR="00880CA8">
                <w:rPr>
                  <w:rStyle w:val="Hyperlink"/>
                  <w:rFonts w:ascii="Verdana" w:eastAsia="Times New Roman" w:hAnsi="Verdana"/>
                  <w:sz w:val="20"/>
                  <w:szCs w:val="20"/>
                </w:rPr>
                <w:t>PS</w:t>
              </w:r>
            </w:hyperlink>
            <w:r w:rsidR="00880CA8">
              <w:rPr>
                <w:rFonts w:ascii="Verdana" w:eastAsia="Times New Roman" w:hAnsi="Verdana"/>
                <w:color w:val="000000"/>
                <w:sz w:val="20"/>
                <w:szCs w:val="20"/>
              </w:rPr>
              <w:t xml:space="preserve">, </w:t>
            </w:r>
            <w:hyperlink r:id="rId44" w:history="1">
              <w:r w:rsidR="00880CA8">
                <w:rPr>
                  <w:rStyle w:val="Hyperlink"/>
                  <w:rFonts w:ascii="Verdana" w:eastAsia="Times New Roman" w:hAnsi="Verdana"/>
                  <w:sz w:val="20"/>
                  <w:szCs w:val="20"/>
                </w:rPr>
                <w:t>PDF</w:t>
              </w:r>
            </w:hyperlink>
            <w:r w:rsidR="00880CA8">
              <w:rPr>
                <w:rFonts w:ascii="Verdana" w:eastAsia="Times New Roman" w:hAnsi="Verdana"/>
                <w:color w:val="000000"/>
                <w:sz w:val="20"/>
                <w:szCs w:val="20"/>
              </w:rPr>
              <w:t xml:space="preserve">, </w:t>
            </w:r>
            <w:hyperlink r:id="rId45" w:history="1">
              <w:r w:rsidR="00880CA8">
                <w:rPr>
                  <w:rStyle w:val="Hyperlink"/>
                  <w:rFonts w:ascii="Verdana" w:eastAsia="Times New Roman" w:hAnsi="Verdana"/>
                  <w:sz w:val="20"/>
                  <w:szCs w:val="20"/>
                </w:rPr>
                <w:t>HTML</w:t>
              </w:r>
            </w:hyperlink>
            <w:r w:rsidR="00880CA8">
              <w:rPr>
                <w:rFonts w:ascii="Verdana" w:eastAsia="Times New Roman" w:hAnsi="Verdana"/>
                <w:color w:val="000000"/>
                <w:sz w:val="20"/>
                <w:szCs w:val="20"/>
              </w:rPr>
              <w:t xml:space="preserve">, </w:t>
            </w:r>
            <w:hyperlink r:id="rId46" w:history="1">
              <w:r w:rsidR="00880CA8">
                <w:rPr>
                  <w:rStyle w:val="Hyperlink"/>
                  <w:rFonts w:ascii="Verdana" w:eastAsia="Times New Roman" w:hAnsi="Verdana"/>
                  <w:sz w:val="20"/>
                  <w:szCs w:val="20"/>
                </w:rPr>
                <w:t>XML</w:t>
              </w:r>
            </w:hyperlink>
            <w:r w:rsidR="00880CA8">
              <w:rPr>
                <w:rFonts w:ascii="Verdana" w:eastAsia="Times New Roman" w:hAnsi="Verdana"/>
                <w:color w:val="000000"/>
                <w:sz w:val="20"/>
                <w:szCs w:val="20"/>
              </w:rPr>
              <w:t>).</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28" w:name="RFC2617"/>
            <w:r>
              <w:rPr>
                <w:rFonts w:ascii="Verdana" w:eastAsia="Times New Roman" w:hAnsi="Verdana"/>
                <w:b/>
                <w:bCs/>
                <w:color w:val="000000"/>
                <w:sz w:val="20"/>
                <w:szCs w:val="20"/>
              </w:rPr>
              <w:t>[RFC2617]</w:t>
            </w:r>
            <w:bookmarkEnd w:id="128"/>
          </w:p>
        </w:tc>
        <w:tc>
          <w:tcPr>
            <w:tcW w:w="0" w:type="auto"/>
            <w:vAlign w:val="center"/>
            <w:hideMark/>
          </w:tcPr>
          <w:p w:rsidR="00880CA8" w:rsidRDefault="000214AD">
            <w:pPr>
              <w:spacing w:before="0" w:beforeAutospacing="0" w:after="0" w:afterAutospacing="0"/>
              <w:rPr>
                <w:rFonts w:ascii="Verdana" w:eastAsia="Times New Roman" w:hAnsi="Verdana"/>
                <w:color w:val="000000"/>
                <w:sz w:val="20"/>
                <w:szCs w:val="20"/>
              </w:rPr>
            </w:pPr>
            <w:hyperlink r:id="rId47" w:history="1">
              <w:r w:rsidR="00880CA8">
                <w:rPr>
                  <w:rStyle w:val="Hyperlink"/>
                  <w:rFonts w:ascii="Verdana" w:eastAsia="Times New Roman" w:hAnsi="Verdana"/>
                  <w:sz w:val="20"/>
                  <w:szCs w:val="20"/>
                </w:rPr>
                <w:t>Franks, J.</w:t>
              </w:r>
            </w:hyperlink>
            <w:r w:rsidR="00880CA8">
              <w:rPr>
                <w:rFonts w:ascii="Verdana" w:eastAsia="Times New Roman" w:hAnsi="Verdana"/>
                <w:color w:val="000000"/>
                <w:sz w:val="20"/>
                <w:szCs w:val="20"/>
              </w:rPr>
              <w:t xml:space="preserve">, </w:t>
            </w:r>
            <w:hyperlink r:id="rId48" w:history="1">
              <w:r w:rsidR="00880CA8">
                <w:rPr>
                  <w:rStyle w:val="Hyperlink"/>
                  <w:rFonts w:ascii="Verdana" w:eastAsia="Times New Roman" w:hAnsi="Verdana"/>
                  <w:sz w:val="20"/>
                  <w:szCs w:val="20"/>
                </w:rPr>
                <w:t>Hallam-Baker, P.</w:t>
              </w:r>
            </w:hyperlink>
            <w:r w:rsidR="00880CA8">
              <w:rPr>
                <w:rFonts w:ascii="Verdana" w:eastAsia="Times New Roman" w:hAnsi="Verdana"/>
                <w:color w:val="000000"/>
                <w:sz w:val="20"/>
                <w:szCs w:val="20"/>
              </w:rPr>
              <w:t xml:space="preserve">, </w:t>
            </w:r>
            <w:hyperlink r:id="rId49" w:history="1">
              <w:r w:rsidR="00880CA8">
                <w:rPr>
                  <w:rStyle w:val="Hyperlink"/>
                  <w:rFonts w:ascii="Verdana" w:eastAsia="Times New Roman" w:hAnsi="Verdana"/>
                  <w:sz w:val="20"/>
                  <w:szCs w:val="20"/>
                </w:rPr>
                <w:t>Hostetler, J.</w:t>
              </w:r>
            </w:hyperlink>
            <w:r w:rsidR="00880CA8">
              <w:rPr>
                <w:rFonts w:ascii="Verdana" w:eastAsia="Times New Roman" w:hAnsi="Verdana"/>
                <w:color w:val="000000"/>
                <w:sz w:val="20"/>
                <w:szCs w:val="20"/>
              </w:rPr>
              <w:t xml:space="preserve">, </w:t>
            </w:r>
            <w:hyperlink r:id="rId50" w:history="1">
              <w:r w:rsidR="00880CA8">
                <w:rPr>
                  <w:rStyle w:val="Hyperlink"/>
                  <w:rFonts w:ascii="Verdana" w:eastAsia="Times New Roman" w:hAnsi="Verdana"/>
                  <w:sz w:val="20"/>
                  <w:szCs w:val="20"/>
                </w:rPr>
                <w:t>Lawrence, S.</w:t>
              </w:r>
            </w:hyperlink>
            <w:r w:rsidR="00880CA8">
              <w:rPr>
                <w:rFonts w:ascii="Verdana" w:eastAsia="Times New Roman" w:hAnsi="Verdana"/>
                <w:color w:val="000000"/>
                <w:sz w:val="20"/>
                <w:szCs w:val="20"/>
              </w:rPr>
              <w:t xml:space="preserve">, </w:t>
            </w:r>
            <w:hyperlink r:id="rId51" w:history="1">
              <w:r w:rsidR="00880CA8">
                <w:rPr>
                  <w:rStyle w:val="Hyperlink"/>
                  <w:rFonts w:ascii="Verdana" w:eastAsia="Times New Roman" w:hAnsi="Verdana"/>
                  <w:sz w:val="20"/>
                  <w:szCs w:val="20"/>
                </w:rPr>
                <w:t>Leach, P.</w:t>
              </w:r>
            </w:hyperlink>
            <w:r w:rsidR="00880CA8">
              <w:rPr>
                <w:rFonts w:ascii="Verdana" w:eastAsia="Times New Roman" w:hAnsi="Verdana"/>
                <w:color w:val="000000"/>
                <w:sz w:val="20"/>
                <w:szCs w:val="20"/>
              </w:rPr>
              <w:t xml:space="preserve">, Luotonen, A., and </w:t>
            </w:r>
            <w:hyperlink r:id="rId52" w:history="1">
              <w:r w:rsidR="00880CA8">
                <w:rPr>
                  <w:rStyle w:val="Hyperlink"/>
                  <w:rFonts w:ascii="Verdana" w:eastAsia="Times New Roman" w:hAnsi="Verdana"/>
                  <w:sz w:val="20"/>
                  <w:szCs w:val="20"/>
                </w:rPr>
                <w:t>L. Stewart</w:t>
              </w:r>
            </w:hyperlink>
            <w:r w:rsidR="00880CA8">
              <w:rPr>
                <w:rFonts w:ascii="Verdana" w:eastAsia="Times New Roman" w:hAnsi="Verdana"/>
                <w:color w:val="000000"/>
                <w:sz w:val="20"/>
                <w:szCs w:val="20"/>
              </w:rPr>
              <w:t>, “</w:t>
            </w:r>
            <w:hyperlink r:id="rId53" w:history="1">
              <w:r w:rsidR="00880CA8">
                <w:rPr>
                  <w:rStyle w:val="Hyperlink"/>
                  <w:rFonts w:ascii="Verdana" w:eastAsia="Times New Roman" w:hAnsi="Verdana"/>
                  <w:sz w:val="20"/>
                  <w:szCs w:val="20"/>
                </w:rPr>
                <w:t>HTTP Authentication: Basic and Digest Access Authentication</w:t>
              </w:r>
            </w:hyperlink>
            <w:r w:rsidR="00880CA8">
              <w:rPr>
                <w:rFonts w:ascii="Verdana" w:eastAsia="Times New Roman" w:hAnsi="Verdana"/>
                <w:color w:val="000000"/>
                <w:sz w:val="20"/>
                <w:szCs w:val="20"/>
              </w:rPr>
              <w:t>,” RFC 2617, June 1999 (</w:t>
            </w:r>
            <w:hyperlink r:id="rId54" w:history="1">
              <w:r w:rsidR="00880CA8">
                <w:rPr>
                  <w:rStyle w:val="Hyperlink"/>
                  <w:rFonts w:ascii="Verdana" w:eastAsia="Times New Roman" w:hAnsi="Verdana"/>
                  <w:sz w:val="20"/>
                  <w:szCs w:val="20"/>
                </w:rPr>
                <w:t>TXT</w:t>
              </w:r>
            </w:hyperlink>
            <w:r w:rsidR="00880CA8">
              <w:rPr>
                <w:rFonts w:ascii="Verdana" w:eastAsia="Times New Roman" w:hAnsi="Verdana"/>
                <w:color w:val="000000"/>
                <w:sz w:val="20"/>
                <w:szCs w:val="20"/>
              </w:rPr>
              <w:t xml:space="preserve">, </w:t>
            </w:r>
            <w:hyperlink r:id="rId55" w:history="1">
              <w:r w:rsidR="00880CA8">
                <w:rPr>
                  <w:rStyle w:val="Hyperlink"/>
                  <w:rFonts w:ascii="Verdana" w:eastAsia="Times New Roman" w:hAnsi="Verdana"/>
                  <w:sz w:val="20"/>
                  <w:szCs w:val="20"/>
                </w:rPr>
                <w:t>HTML</w:t>
              </w:r>
            </w:hyperlink>
            <w:r w:rsidR="00880CA8">
              <w:rPr>
                <w:rFonts w:ascii="Verdana" w:eastAsia="Times New Roman" w:hAnsi="Verdana"/>
                <w:color w:val="000000"/>
                <w:sz w:val="20"/>
                <w:szCs w:val="20"/>
              </w:rPr>
              <w:t xml:space="preserve">, </w:t>
            </w:r>
            <w:hyperlink r:id="rId56" w:history="1">
              <w:r w:rsidR="00880CA8">
                <w:rPr>
                  <w:rStyle w:val="Hyperlink"/>
                  <w:rFonts w:ascii="Verdana" w:eastAsia="Times New Roman" w:hAnsi="Verdana"/>
                  <w:sz w:val="20"/>
                  <w:szCs w:val="20"/>
                </w:rPr>
                <w:t>XML</w:t>
              </w:r>
            </w:hyperlink>
            <w:r w:rsidR="00880CA8">
              <w:rPr>
                <w:rFonts w:ascii="Verdana" w:eastAsia="Times New Roman" w:hAnsi="Verdana"/>
                <w:color w:val="000000"/>
                <w:sz w:val="20"/>
                <w:szCs w:val="20"/>
              </w:rPr>
              <w:t>).</w:t>
            </w:r>
          </w:p>
        </w:tc>
      </w:tr>
      <w:tr w:rsidR="00880CA8">
        <w:trPr>
          <w:divId w:val="648675978"/>
          <w:tblCellSpacing w:w="15" w:type="dxa"/>
        </w:trPr>
        <w:tc>
          <w:tcPr>
            <w:tcW w:w="0" w:type="auto"/>
            <w:hideMark/>
          </w:tcPr>
          <w:p w:rsidR="00880CA8" w:rsidRDefault="00880CA8">
            <w:pPr>
              <w:spacing w:before="0" w:beforeAutospacing="0" w:after="0" w:afterAutospacing="0"/>
              <w:rPr>
                <w:rFonts w:ascii="Verdana" w:eastAsia="Times New Roman" w:hAnsi="Verdana"/>
                <w:color w:val="000000"/>
                <w:sz w:val="20"/>
                <w:szCs w:val="20"/>
              </w:rPr>
            </w:pPr>
            <w:bookmarkStart w:id="129" w:name="RFC5246"/>
            <w:r>
              <w:rPr>
                <w:rFonts w:ascii="Verdana" w:eastAsia="Times New Roman" w:hAnsi="Verdana"/>
                <w:b/>
                <w:bCs/>
                <w:color w:val="000000"/>
                <w:sz w:val="20"/>
                <w:szCs w:val="20"/>
              </w:rPr>
              <w:t>[RFC5246]</w:t>
            </w:r>
            <w:bookmarkEnd w:id="129"/>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57"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5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bl>
    <w:p w:rsidR="00880CA8" w:rsidRDefault="00880CA8">
      <w:pPr>
        <w:spacing w:before="0" w:beforeAutospacing="0" w:after="0" w:afterAutospacing="0"/>
        <w:divId w:val="648675978"/>
        <w:rPr>
          <w:rFonts w:ascii="Verdana" w:eastAsia="Times New Roman" w:hAnsi="Verdana"/>
          <w:color w:val="000000"/>
          <w:lang w:val="en"/>
        </w:rPr>
      </w:pPr>
      <w:bookmarkStart w:id="130" w:name="anchor21"/>
      <w:bookmarkEnd w:id="130"/>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31" w:name="rfc.section.A"/>
      <w:bookmarkEnd w:id="131"/>
      <w:proofErr w:type="gramStart"/>
      <w:r>
        <w:rPr>
          <w:rFonts w:eastAsia="Times New Roman"/>
          <w:lang w:val="en"/>
        </w:rPr>
        <w:t>Appendix A.</w:t>
      </w:r>
      <w:proofErr w:type="gramEnd"/>
      <w:r>
        <w:rPr>
          <w:rFonts w:eastAsia="Times New Roman"/>
          <w:lang w:val="en"/>
        </w:rPr>
        <w:t>  Footnotes</w:t>
      </w:r>
    </w:p>
    <w:p w:rsidR="00880CA8" w:rsidRDefault="00880CA8">
      <w:pPr>
        <w:spacing w:before="0" w:beforeAutospacing="0" w:after="0" w:afterAutospacing="0"/>
        <w:divId w:val="648675978"/>
        <w:rPr>
          <w:rFonts w:ascii="Verdana" w:eastAsia="Times New Roman" w:hAnsi="Verdana"/>
          <w:color w:val="000000"/>
          <w:lang w:val="en"/>
        </w:rPr>
      </w:pPr>
      <w:bookmarkStart w:id="132" w:name="anchor22"/>
      <w:bookmarkEnd w:id="132"/>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33" w:name="rfc.section.A.1"/>
      <w:bookmarkEnd w:id="133"/>
      <w:r>
        <w:rPr>
          <w:rFonts w:eastAsia="Times New Roman"/>
          <w:lang w:val="en"/>
        </w:rPr>
        <w:t>A.1.</w:t>
      </w:r>
      <w:proofErr w:type="gramStart"/>
      <w:r>
        <w:rPr>
          <w:rFonts w:eastAsia="Times New Roman"/>
          <w:lang w:val="en"/>
        </w:rPr>
        <w:t>  Example</w:t>
      </w:r>
      <w:proofErr w:type="gramEnd"/>
      <w:r>
        <w:rPr>
          <w:rFonts w:eastAsia="Times New Roman"/>
          <w:lang w:val="en"/>
        </w:rPr>
        <w:t xml:space="preserve"> JWT Values</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JWT values used in the non-normative examples of this specification are only place holders for actual JWT values. The examples use "jwt_header.jwt_part2.jwt_part3" as the place holder value. For an example of an actual JWT, refer to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Balfanz, D., Bradley, J., Goland, Y., Panzer, J., Sakimura, N., and P. Tarjan, “JSON Web Token,” July 2011.)</w:t>
        </w:r>
      </w:hyperlink>
      <w:r>
        <w:rPr>
          <w:rFonts w:ascii="Verdana" w:hAnsi="Verdana"/>
          <w:color w:val="000000"/>
          <w:lang w:val="en"/>
        </w:rPr>
        <w:t xml:space="preserve"> [JWT] specification. </w:t>
      </w:r>
    </w:p>
    <w:p w:rsidR="00880CA8" w:rsidRDefault="00880CA8">
      <w:pPr>
        <w:spacing w:before="0" w:beforeAutospacing="0" w:after="0" w:afterAutospacing="0"/>
        <w:divId w:val="648675978"/>
        <w:rPr>
          <w:rFonts w:ascii="Verdana" w:eastAsia="Times New Roman" w:hAnsi="Verdana"/>
          <w:color w:val="000000"/>
          <w:lang w:val="en"/>
        </w:rPr>
      </w:pPr>
      <w:bookmarkStart w:id="134" w:name="anchor23"/>
      <w:bookmarkEnd w:id="134"/>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35" w:name="rfc.section.B"/>
      <w:bookmarkEnd w:id="135"/>
      <w:proofErr w:type="gramStart"/>
      <w:r>
        <w:rPr>
          <w:rFonts w:eastAsia="Times New Roman"/>
          <w:lang w:val="en"/>
        </w:rPr>
        <w:t>Appendix B.</w:t>
      </w:r>
      <w:proofErr w:type="gramEnd"/>
      <w:r>
        <w:rPr>
          <w:rFonts w:eastAsia="Times New Roman"/>
          <w:lang w:val="en"/>
        </w:rPr>
        <w:t>  Acknowledgements</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OpenID Community would like to thank the following people for the work they've done in the drafting and editing of this specification. </w:t>
      </w:r>
    </w:p>
    <w:p w:rsidR="00880CA8" w:rsidRDefault="00880CA8">
      <w:pPr>
        <w:pStyle w:val="NormalWeb"/>
        <w:divId w:val="99105927"/>
        <w:rPr>
          <w:rFonts w:ascii="Verdana" w:hAnsi="Verdana"/>
          <w:color w:val="000000"/>
          <w:lang w:val="en"/>
        </w:rPr>
      </w:pPr>
      <w:r>
        <w:rPr>
          <w:rFonts w:ascii="Verdana" w:hAnsi="Verdana"/>
          <w:color w:val="000000"/>
          <w:lang w:val="en"/>
        </w:rPr>
        <w:t xml:space="preserve">Axel Nennker (axel.nennker@telekom.de), Deutsche Telekom </w:t>
      </w:r>
    </w:p>
    <w:p w:rsidR="00880CA8" w:rsidRDefault="00880CA8">
      <w:pPr>
        <w:pStyle w:val="NormalWeb"/>
        <w:divId w:val="99105927"/>
        <w:rPr>
          <w:rFonts w:ascii="Verdana" w:hAnsi="Verdana"/>
          <w:color w:val="000000"/>
          <w:lang w:val="en"/>
        </w:rPr>
      </w:pPr>
      <w:r>
        <w:rPr>
          <w:rFonts w:ascii="Verdana" w:hAnsi="Verdana"/>
          <w:color w:val="000000"/>
          <w:lang w:val="en"/>
        </w:rPr>
        <w:t xml:space="preserve">Breno de Medeiros (breno@gmail.com), Google </w:t>
      </w:r>
    </w:p>
    <w:p w:rsidR="00880CA8" w:rsidRDefault="00880CA8">
      <w:pPr>
        <w:pStyle w:val="NormalWeb"/>
        <w:divId w:val="99105927"/>
        <w:rPr>
          <w:rFonts w:ascii="Verdana" w:hAnsi="Verdana"/>
          <w:color w:val="000000"/>
          <w:lang w:val="en"/>
        </w:rPr>
      </w:pPr>
      <w:r>
        <w:rPr>
          <w:rFonts w:ascii="Verdana" w:hAnsi="Verdana"/>
          <w:color w:val="000000"/>
          <w:lang w:val="en"/>
        </w:rPr>
        <w:t xml:space="preserve">George Fletcher (gffletch@aol.com), AOL </w:t>
      </w:r>
    </w:p>
    <w:p w:rsidR="00880CA8" w:rsidRDefault="00880CA8">
      <w:pPr>
        <w:pStyle w:val="NormalWeb"/>
        <w:divId w:val="99105927"/>
        <w:rPr>
          <w:rFonts w:ascii="Verdana" w:hAnsi="Verdana"/>
          <w:color w:val="000000"/>
          <w:lang w:val="en"/>
        </w:rPr>
      </w:pPr>
      <w:r>
        <w:rPr>
          <w:rFonts w:ascii="Verdana" w:hAnsi="Verdana"/>
          <w:color w:val="000000"/>
          <w:lang w:val="en"/>
        </w:rPr>
        <w:t xml:space="preserve">Hideki Nara (hideki.nara@gmail.com), </w:t>
      </w:r>
      <w:proofErr w:type="spellStart"/>
      <w:r>
        <w:rPr>
          <w:rFonts w:ascii="Verdana" w:hAnsi="Verdana"/>
          <w:color w:val="000000"/>
          <w:lang w:val="en"/>
        </w:rPr>
        <w:t>Takt</w:t>
      </w:r>
      <w:proofErr w:type="spellEnd"/>
      <w:r>
        <w:rPr>
          <w:rFonts w:ascii="Verdana" w:hAnsi="Verdana"/>
          <w:color w:val="000000"/>
          <w:lang w:val="en"/>
        </w:rPr>
        <w:t xml:space="preserve"> Communications </w:t>
      </w:r>
    </w:p>
    <w:p w:rsidR="00880CA8" w:rsidRDefault="00880CA8">
      <w:pPr>
        <w:pStyle w:val="NormalWeb"/>
        <w:divId w:val="99105927"/>
        <w:rPr>
          <w:rFonts w:ascii="Verdana" w:hAnsi="Verdana"/>
          <w:color w:val="000000"/>
          <w:lang w:val="en"/>
        </w:rPr>
      </w:pPr>
      <w:r>
        <w:rPr>
          <w:rFonts w:ascii="Verdana" w:hAnsi="Verdana"/>
          <w:color w:val="000000"/>
          <w:lang w:val="en"/>
        </w:rPr>
        <w:t xml:space="preserve">John Bradley (jbradely@mac.com), Protiviti Government Services </w:t>
      </w:r>
    </w:p>
    <w:p w:rsidR="00880CA8" w:rsidRDefault="00880CA8">
      <w:pPr>
        <w:pStyle w:val="NormalWeb"/>
        <w:divId w:val="99105927"/>
        <w:rPr>
          <w:rFonts w:ascii="Verdana" w:hAnsi="Verdana"/>
          <w:color w:val="000000"/>
          <w:lang w:val="en"/>
        </w:rPr>
      </w:pPr>
      <w:r>
        <w:rPr>
          <w:rFonts w:ascii="Verdana" w:hAnsi="Verdana"/>
          <w:color w:val="000000"/>
          <w:lang w:val="en"/>
        </w:rPr>
        <w:t xml:space="preserve">Nat Sakimura (n-sakimura@nri.co.jp), Nomura Research Institute, Ltd. </w:t>
      </w:r>
    </w:p>
    <w:p w:rsidR="00880CA8" w:rsidRDefault="00880CA8">
      <w:pPr>
        <w:pStyle w:val="NormalWeb"/>
        <w:divId w:val="99105927"/>
        <w:rPr>
          <w:rFonts w:ascii="Verdana" w:hAnsi="Verdana"/>
          <w:color w:val="000000"/>
          <w:lang w:val="en"/>
        </w:rPr>
      </w:pPr>
      <w:r>
        <w:rPr>
          <w:rFonts w:ascii="Verdana" w:hAnsi="Verdana"/>
          <w:color w:val="000000"/>
          <w:lang w:val="en"/>
        </w:rPr>
        <w:t xml:space="preserve">Michael B. Jones (mbj@microsoft.com), Microsoft </w:t>
      </w:r>
    </w:p>
    <w:p w:rsidR="00880CA8" w:rsidRDefault="00880CA8">
      <w:pPr>
        <w:pStyle w:val="NormalWeb"/>
        <w:divId w:val="99105927"/>
        <w:rPr>
          <w:rFonts w:ascii="Verdana" w:hAnsi="Verdana"/>
          <w:color w:val="000000"/>
          <w:lang w:val="en"/>
        </w:rPr>
      </w:pPr>
      <w:r>
        <w:rPr>
          <w:rFonts w:ascii="Verdana" w:hAnsi="Verdana"/>
          <w:color w:val="000000"/>
          <w:lang w:val="en"/>
        </w:rPr>
        <w:t xml:space="preserve">Ryo Itou (ritou@yahoo-corp.jp), Yahoo! Japan </w:t>
      </w:r>
    </w:p>
    <w:p w:rsidR="00880CA8" w:rsidRDefault="00880CA8">
      <w:pPr>
        <w:spacing w:before="0" w:beforeAutospacing="0" w:after="0" w:afterAutospacing="0"/>
        <w:divId w:val="648675978"/>
        <w:rPr>
          <w:rFonts w:ascii="Verdana" w:eastAsia="Times New Roman" w:hAnsi="Verdana"/>
          <w:color w:val="000000"/>
          <w:lang w:val="en"/>
        </w:rPr>
      </w:pPr>
      <w:bookmarkStart w:id="136" w:name="anchor24"/>
      <w:bookmarkEnd w:id="136"/>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37" w:name="rfc.section.C"/>
      <w:bookmarkEnd w:id="137"/>
      <w:proofErr w:type="gramStart"/>
      <w:r>
        <w:rPr>
          <w:rFonts w:eastAsia="Times New Roman"/>
          <w:lang w:val="en"/>
        </w:rPr>
        <w:t>Appendix C.</w:t>
      </w:r>
      <w:proofErr w:type="gramEnd"/>
      <w:r>
        <w:rPr>
          <w:rFonts w:eastAsia="Times New Roman"/>
          <w:lang w:val="en"/>
        </w:rPr>
        <w:t>  Notices</w:t>
      </w:r>
    </w:p>
    <w:p w:rsidR="00880CA8" w:rsidRDefault="00880CA8">
      <w:pPr>
        <w:pStyle w:val="NormalWeb"/>
        <w:divId w:val="648675978"/>
        <w:rPr>
          <w:rFonts w:ascii="Verdana" w:hAnsi="Verdana"/>
          <w:color w:val="000000"/>
          <w:lang w:val="en"/>
        </w:rPr>
      </w:pPr>
      <w:r>
        <w:rPr>
          <w:rFonts w:ascii="Verdana" w:hAnsi="Verdana"/>
          <w:color w:val="000000"/>
          <w:lang w:val="en"/>
        </w:rPr>
        <w:t xml:space="preserve">Copyright (c) 2011 The OpenID Foundation. </w:t>
      </w:r>
    </w:p>
    <w:p w:rsidR="00880CA8" w:rsidRDefault="00880CA8">
      <w:pPr>
        <w:pStyle w:val="NormalWeb"/>
        <w:divId w:val="648675978"/>
        <w:rPr>
          <w:rFonts w:ascii="Verdana" w:hAnsi="Verdana"/>
          <w:color w:val="000000"/>
          <w:lang w:val="en"/>
        </w:rPr>
      </w:pPr>
      <w:r>
        <w:rPr>
          <w:rFonts w:ascii="Verdana" w:hAnsi="Verdana"/>
          <w:color w:val="000000"/>
          <w:lang w:val="en"/>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OpenID invites any interested party to bring to its attention any copyrights, patents, patent applications, or other proprietary rights that may cover technology that may be required to practice this specification. </w:t>
      </w:r>
    </w:p>
    <w:p w:rsidR="00880CA8" w:rsidRDefault="00880CA8">
      <w:pPr>
        <w:spacing w:before="0" w:beforeAutospacing="0" w:after="0" w:afterAutospacing="0"/>
        <w:divId w:val="648675978"/>
        <w:rPr>
          <w:rFonts w:ascii="Verdana" w:eastAsia="Times New Roman" w:hAnsi="Verdana"/>
          <w:color w:val="000000"/>
          <w:lang w:val="en"/>
        </w:rPr>
      </w:pPr>
      <w:bookmarkStart w:id="138" w:name="anchor25"/>
      <w:bookmarkEnd w:id="138"/>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bookmarkStart w:id="139" w:name="rfc.section.D"/>
      <w:bookmarkEnd w:id="139"/>
      <w:proofErr w:type="gramStart"/>
      <w:r>
        <w:rPr>
          <w:rFonts w:eastAsia="Times New Roman"/>
          <w:lang w:val="en"/>
        </w:rPr>
        <w:t>Appendix D.</w:t>
      </w:r>
      <w:proofErr w:type="gramEnd"/>
      <w:r>
        <w:rPr>
          <w:rFonts w:eastAsia="Times New Roman"/>
          <w:lang w:val="en"/>
        </w:rPr>
        <w:t>  Document History</w:t>
      </w:r>
    </w:p>
    <w:p w:rsidR="00880CA8" w:rsidRDefault="00880CA8">
      <w:pPr>
        <w:pStyle w:val="NormalWeb"/>
        <w:divId w:val="648675978"/>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rsidR="00880CA8" w:rsidRDefault="00880CA8">
      <w:pPr>
        <w:pStyle w:val="NormalWeb"/>
        <w:divId w:val="648675978"/>
        <w:rPr>
          <w:rFonts w:ascii="Verdana" w:hAnsi="Verdana"/>
          <w:color w:val="000000"/>
          <w:lang w:val="en"/>
        </w:rPr>
      </w:pPr>
      <w:r>
        <w:rPr>
          <w:rFonts w:ascii="Verdana" w:hAnsi="Verdana"/>
          <w:color w:val="000000"/>
          <w:lang w:val="en"/>
        </w:rPr>
        <w:t>-06</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Reworked return type wording in section 4.4.1 per ticket #174.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Added reference to registered return types.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Bumped Version number and date.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Make clear the server passes the value of nonce through untouched. Ticket #97.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Prevent caching of </w:t>
      </w:r>
      <w:proofErr w:type="spellStart"/>
      <w:r>
        <w:rPr>
          <w:rFonts w:ascii="Verdana" w:eastAsia="Times New Roman" w:hAnsi="Verdana"/>
          <w:color w:val="000000"/>
          <w:lang w:val="en"/>
        </w:rPr>
        <w:t>request_uri</w:t>
      </w:r>
      <w:proofErr w:type="spellEnd"/>
      <w:r>
        <w:rPr>
          <w:rFonts w:ascii="Verdana" w:eastAsia="Times New Roman" w:hAnsi="Verdana"/>
          <w:color w:val="000000"/>
          <w:lang w:val="en"/>
        </w:rPr>
        <w:t xml:space="preserve">. Ticket #148.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Add nonce to request examples. Ticket #147.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Fixed 4.3.1.3 per ticket #150.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Fixed 4.3.2 to remove display scopes per ticket #172.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Make scope optional for refresh in 5.2.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Reference messages 3.2.2 for field definitions in section 5.2.1 per ticket #159.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Removed scopes from display value in 4.3.1 per ticket #172. </w:t>
      </w:r>
    </w:p>
    <w:p w:rsidR="00880CA8" w:rsidRDefault="00880CA8">
      <w:pPr>
        <w:numPr>
          <w:ilvl w:val="0"/>
          <w:numId w:val="9"/>
        </w:numPr>
        <w:ind w:left="1200" w:right="480"/>
        <w:divId w:val="648675978"/>
        <w:rPr>
          <w:rFonts w:ascii="Verdana" w:eastAsia="Times New Roman" w:hAnsi="Verdana"/>
          <w:color w:val="000000"/>
          <w:lang w:val="en"/>
        </w:rPr>
      </w:pPr>
      <w:r>
        <w:rPr>
          <w:rFonts w:ascii="Verdana" w:eastAsia="Times New Roman" w:hAnsi="Verdana"/>
          <w:color w:val="000000"/>
          <w:lang w:val="en"/>
        </w:rPr>
        <w:t>Make "code" and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token" response types mandatory for Authorization Servers to support. </w:t>
      </w:r>
    </w:p>
    <w:p w:rsidR="00880CA8" w:rsidRDefault="00880CA8">
      <w:pPr>
        <w:pStyle w:val="NormalWeb"/>
        <w:divId w:val="648675978"/>
        <w:rPr>
          <w:rFonts w:ascii="Verdana" w:hAnsi="Verdana"/>
          <w:color w:val="000000"/>
          <w:lang w:val="en"/>
        </w:rPr>
      </w:pPr>
      <w:r>
        <w:rPr>
          <w:rFonts w:ascii="Verdana" w:hAnsi="Verdana"/>
          <w:color w:val="000000"/>
          <w:lang w:val="en"/>
        </w:rPr>
        <w:t>-05</w:t>
      </w:r>
    </w:p>
    <w:p w:rsidR="00880CA8" w:rsidRDefault="00880CA8">
      <w:pPr>
        <w:numPr>
          <w:ilvl w:val="0"/>
          <w:numId w:val="10"/>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Changed </w:t>
      </w:r>
      <w:proofErr w:type="spellStart"/>
      <w:r>
        <w:rPr>
          <w:rFonts w:ascii="Verdana" w:eastAsia="Times New Roman" w:hAnsi="Verdana"/>
          <w:color w:val="000000"/>
          <w:lang w:val="en"/>
        </w:rPr>
        <w:t>check_session</w:t>
      </w:r>
      <w:proofErr w:type="spellEnd"/>
      <w:r>
        <w:rPr>
          <w:rFonts w:ascii="Verdana" w:eastAsia="Times New Roman" w:hAnsi="Verdana"/>
          <w:color w:val="000000"/>
          <w:lang w:val="en"/>
        </w:rPr>
        <w:t xml:space="preserve"> to </w:t>
      </w:r>
      <w:proofErr w:type="spellStart"/>
      <w:r>
        <w:rPr>
          <w:rFonts w:ascii="Verdana" w:eastAsia="Times New Roman" w:hAnsi="Verdana"/>
          <w:color w:val="000000"/>
          <w:lang w:val="en"/>
        </w:rPr>
        <w:t>check_id</w:t>
      </w:r>
      <w:proofErr w:type="spellEnd"/>
      <w:r>
        <w:rPr>
          <w:rFonts w:ascii="Verdana" w:eastAsia="Times New Roman" w:hAnsi="Verdana"/>
          <w:color w:val="000000"/>
          <w:lang w:val="en"/>
        </w:rPr>
        <w:t xml:space="preserve">. </w:t>
      </w:r>
    </w:p>
    <w:p w:rsidR="00880CA8" w:rsidRDefault="00880CA8">
      <w:pPr>
        <w:numPr>
          <w:ilvl w:val="0"/>
          <w:numId w:val="10"/>
        </w:numPr>
        <w:ind w:left="1200" w:right="480"/>
        <w:divId w:val="648675978"/>
        <w:rPr>
          <w:rFonts w:ascii="Verdana" w:eastAsia="Times New Roman" w:hAnsi="Verdana"/>
          <w:color w:val="000000"/>
          <w:lang w:val="en"/>
        </w:rPr>
      </w:pPr>
      <w:proofErr w:type="gramStart"/>
      <w:r>
        <w:rPr>
          <w:rFonts w:ascii="Verdana" w:eastAsia="Times New Roman" w:hAnsi="Verdana"/>
          <w:color w:val="000000"/>
          <w:lang w:val="en"/>
        </w:rPr>
        <w:t>schema=</w:t>
      </w:r>
      <w:proofErr w:type="spellStart"/>
      <w:proofErr w:type="gramEnd"/>
      <w:r>
        <w:rPr>
          <w:rFonts w:ascii="Verdana" w:eastAsia="Times New Roman" w:hAnsi="Verdana"/>
          <w:color w:val="000000"/>
          <w:lang w:val="en"/>
        </w:rPr>
        <w:t>openid</w:t>
      </w:r>
      <w:proofErr w:type="spellEnd"/>
      <w:r>
        <w:rPr>
          <w:rFonts w:ascii="Verdana" w:eastAsia="Times New Roman" w:hAnsi="Verdana"/>
          <w:color w:val="000000"/>
          <w:lang w:val="en"/>
        </w:rPr>
        <w:t xml:space="preserve"> now required when requesting UserInfo. </w:t>
      </w:r>
    </w:p>
    <w:p w:rsidR="00880CA8" w:rsidRDefault="00880CA8">
      <w:pPr>
        <w:numPr>
          <w:ilvl w:val="0"/>
          <w:numId w:val="10"/>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Removed display values popup, touch, and mobile, since not well defined. </w:t>
      </w:r>
    </w:p>
    <w:p w:rsidR="00880CA8" w:rsidRDefault="00880CA8">
      <w:pPr>
        <w:numPr>
          <w:ilvl w:val="0"/>
          <w:numId w:val="10"/>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Resolve issue #135, clarifying that the </w:t>
      </w:r>
      <w:proofErr w:type="spellStart"/>
      <w:r>
        <w:rPr>
          <w:rFonts w:ascii="Verdana" w:eastAsia="Times New Roman" w:hAnsi="Verdana"/>
          <w:color w:val="000000"/>
          <w:lang w:val="en"/>
        </w:rPr>
        <w:t>access_token</w:t>
      </w:r>
      <w:proofErr w:type="spellEnd"/>
      <w:r>
        <w:rPr>
          <w:rFonts w:ascii="Verdana" w:eastAsia="Times New Roman" w:hAnsi="Verdana"/>
          <w:color w:val="000000"/>
          <w:lang w:val="en"/>
        </w:rPr>
        <w:t xml:space="preserve"> MAY be sent in the message body. </w:t>
      </w:r>
    </w:p>
    <w:p w:rsidR="00880CA8" w:rsidRDefault="00880CA8">
      <w:pPr>
        <w:pStyle w:val="NormalWeb"/>
        <w:divId w:val="648675978"/>
        <w:rPr>
          <w:rFonts w:ascii="Verdana" w:hAnsi="Verdana"/>
          <w:color w:val="000000"/>
          <w:lang w:val="en"/>
        </w:rPr>
      </w:pPr>
      <w:r>
        <w:rPr>
          <w:rFonts w:ascii="Verdana" w:hAnsi="Verdana"/>
          <w:color w:val="000000"/>
          <w:lang w:val="en"/>
        </w:rPr>
        <w:t xml:space="preserve">-04 </w:t>
      </w:r>
    </w:p>
    <w:p w:rsidR="00880CA8" w:rsidRDefault="00880CA8">
      <w:pPr>
        <w:numPr>
          <w:ilvl w:val="0"/>
          <w:numId w:val="1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Changes associated with renaming "Lite" to "Basic Client" and replacing "Core" and "Framework" with "Messages" and "Standard". </w:t>
      </w:r>
    </w:p>
    <w:p w:rsidR="00880CA8" w:rsidRDefault="00880CA8">
      <w:pPr>
        <w:numPr>
          <w:ilvl w:val="0"/>
          <w:numId w:val="11"/>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rsidR="00880CA8" w:rsidRDefault="00880CA8">
      <w:pPr>
        <w:pStyle w:val="NormalWeb"/>
        <w:divId w:val="648675978"/>
        <w:rPr>
          <w:rFonts w:ascii="Verdana" w:hAnsi="Verdana"/>
          <w:color w:val="000000"/>
          <w:lang w:val="en"/>
        </w:rPr>
      </w:pPr>
      <w:r>
        <w:rPr>
          <w:rFonts w:ascii="Verdana" w:hAnsi="Verdana"/>
          <w:color w:val="000000"/>
          <w:lang w:val="en"/>
        </w:rPr>
        <w:t xml:space="preserve">-03 </w:t>
      </w:r>
    </w:p>
    <w:p w:rsidR="00880CA8" w:rsidRDefault="00880CA8">
      <w:pPr>
        <w:numPr>
          <w:ilvl w:val="0"/>
          <w:numId w:val="1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Added </w:t>
      </w:r>
      <w:proofErr w:type="spellStart"/>
      <w:r>
        <w:rPr>
          <w:rFonts w:ascii="Verdana" w:eastAsia="Times New Roman" w:hAnsi="Verdana"/>
          <w:color w:val="000000"/>
          <w:lang w:val="en"/>
        </w:rPr>
        <w:t>secret_type</w:t>
      </w:r>
      <w:proofErr w:type="spellEnd"/>
      <w:r>
        <w:rPr>
          <w:rFonts w:ascii="Verdana" w:eastAsia="Times New Roman" w:hAnsi="Verdana"/>
          <w:color w:val="000000"/>
          <w:lang w:val="en"/>
        </w:rPr>
        <w:t xml:space="preserve"> to the Token endpoint. </w:t>
      </w:r>
    </w:p>
    <w:p w:rsidR="00880CA8" w:rsidRDefault="00880CA8">
      <w:pPr>
        <w:numPr>
          <w:ilvl w:val="0"/>
          <w:numId w:val="12"/>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Minor edits to the samples. </w:t>
      </w:r>
    </w:p>
    <w:p w:rsidR="00880CA8" w:rsidRDefault="00880CA8">
      <w:pPr>
        <w:pStyle w:val="NormalWeb"/>
        <w:divId w:val="648675978"/>
        <w:rPr>
          <w:rFonts w:ascii="Verdana" w:hAnsi="Verdana"/>
          <w:color w:val="000000"/>
          <w:lang w:val="en"/>
        </w:rPr>
      </w:pPr>
      <w:r>
        <w:rPr>
          <w:rFonts w:ascii="Verdana" w:hAnsi="Verdana"/>
          <w:color w:val="000000"/>
          <w:lang w:val="en"/>
        </w:rPr>
        <w:t xml:space="preserve">-02 </w:t>
      </w:r>
    </w:p>
    <w:p w:rsidR="00880CA8" w:rsidRDefault="00880CA8">
      <w:pPr>
        <w:numPr>
          <w:ilvl w:val="0"/>
          <w:numId w:val="13"/>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Incorporates feedback from Nat Sakimura. </w:t>
      </w:r>
    </w:p>
    <w:p w:rsidR="00880CA8" w:rsidRDefault="00880CA8">
      <w:pPr>
        <w:pStyle w:val="NormalWeb"/>
        <w:divId w:val="648675978"/>
        <w:rPr>
          <w:rFonts w:ascii="Verdana" w:hAnsi="Verdana"/>
          <w:color w:val="000000"/>
          <w:lang w:val="en"/>
        </w:rPr>
      </w:pPr>
      <w:r>
        <w:rPr>
          <w:rFonts w:ascii="Verdana" w:hAnsi="Verdana"/>
          <w:color w:val="000000"/>
          <w:lang w:val="en"/>
        </w:rPr>
        <w:t xml:space="preserve">-01 </w:t>
      </w:r>
    </w:p>
    <w:p w:rsidR="00880CA8" w:rsidRDefault="00880CA8">
      <w:pPr>
        <w:numPr>
          <w:ilvl w:val="0"/>
          <w:numId w:val="14"/>
        </w:numPr>
        <w:ind w:left="1200" w:right="480"/>
        <w:divId w:val="648675978"/>
        <w:rPr>
          <w:rFonts w:ascii="Verdana" w:eastAsia="Times New Roman" w:hAnsi="Verdana"/>
          <w:color w:val="000000"/>
          <w:lang w:val="en"/>
        </w:rPr>
      </w:pPr>
      <w:r>
        <w:rPr>
          <w:rFonts w:ascii="Verdana" w:eastAsia="Times New Roman" w:hAnsi="Verdana"/>
          <w:color w:val="000000"/>
          <w:lang w:val="en"/>
        </w:rPr>
        <w:t xml:space="preserve">First Draft that incorporates the merge of the Core and Framework specs. </w:t>
      </w:r>
    </w:p>
    <w:p w:rsidR="00880CA8" w:rsidRDefault="00880CA8">
      <w:pPr>
        <w:spacing w:before="0" w:beforeAutospacing="0" w:after="0" w:afterAutospacing="0"/>
        <w:divId w:val="648675978"/>
        <w:rPr>
          <w:rFonts w:ascii="Verdana" w:eastAsia="Times New Roman" w:hAnsi="Verdana"/>
          <w:color w:val="000000"/>
          <w:lang w:val="en"/>
        </w:rPr>
      </w:pPr>
      <w:bookmarkStart w:id="140" w:name="rfc.authors"/>
      <w:bookmarkEnd w:id="140"/>
    </w:p>
    <w:p w:rsidR="00880CA8" w:rsidRDefault="000214AD">
      <w:pPr>
        <w:spacing w:before="0" w:beforeAutospacing="0" w:after="0" w:afterAutospacing="0"/>
        <w:divId w:val="648675978"/>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880CA8">
        <w:trPr>
          <w:divId w:val="648675978"/>
          <w:trHeight w:val="225"/>
          <w:tblCellSpacing w:w="15" w:type="dxa"/>
        </w:trPr>
        <w:tc>
          <w:tcPr>
            <w:tcW w:w="450" w:type="dxa"/>
            <w:shd w:val="clear" w:color="auto" w:fill="990000"/>
            <w:vAlign w:val="center"/>
            <w:hideMark/>
          </w:tcPr>
          <w:p w:rsidR="00880CA8" w:rsidRDefault="000214AD">
            <w:pPr>
              <w:spacing w:before="0" w:beforeAutospacing="0" w:after="0" w:afterAutospacing="0" w:line="225" w:lineRule="atLeast"/>
              <w:jc w:val="center"/>
              <w:rPr>
                <w:rFonts w:ascii="Verdana" w:eastAsia="Times New Roman" w:hAnsi="Verdana"/>
                <w:color w:val="FFFFFF"/>
              </w:rPr>
            </w:pPr>
            <w:hyperlink w:anchor="toc" w:history="1">
              <w:r w:rsidR="00880CA8">
                <w:rPr>
                  <w:rFonts w:ascii="MS Sans Serif" w:eastAsia="Times New Roman" w:hAnsi="MS Sans Serif"/>
                  <w:b/>
                  <w:bCs/>
                  <w:color w:val="FFFFFF"/>
                  <w:sz w:val="20"/>
                  <w:szCs w:val="20"/>
                </w:rPr>
                <w:t> TOC </w:t>
              </w:r>
            </w:hyperlink>
          </w:p>
        </w:tc>
      </w:tr>
    </w:tbl>
    <w:p w:rsidR="00880CA8" w:rsidRDefault="00880CA8">
      <w:pPr>
        <w:pStyle w:val="Heading3"/>
        <w:divId w:val="648675978"/>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 (editor)</w:t>
            </w:r>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880CA8">
        <w:trPr>
          <w:divId w:val="648675978"/>
          <w:tblCellSpacing w:w="0" w:type="dxa"/>
        </w:trPr>
        <w:tc>
          <w:tcPr>
            <w:tcW w:w="0" w:type="auto"/>
            <w:vAlign w:val="center"/>
            <w:hideMark/>
          </w:tcPr>
          <w:p w:rsidR="00880CA8" w:rsidRDefault="00880CA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880CA8" w:rsidRDefault="000214AD">
            <w:pPr>
              <w:spacing w:before="0" w:beforeAutospacing="0" w:after="0" w:afterAutospacing="0"/>
              <w:rPr>
                <w:rFonts w:ascii="Verdana" w:eastAsia="Times New Roman" w:hAnsi="Verdana"/>
                <w:color w:val="000000"/>
                <w:sz w:val="20"/>
                <w:szCs w:val="20"/>
              </w:rPr>
            </w:pPr>
            <w:hyperlink r:id="rId59" w:history="1">
              <w:r w:rsidR="00880CA8">
                <w:rPr>
                  <w:rStyle w:val="Hyperlink"/>
                  <w:rFonts w:ascii="Verdana" w:eastAsia="Times New Roman" w:hAnsi="Verdana"/>
                  <w:sz w:val="20"/>
                  <w:szCs w:val="20"/>
                </w:rPr>
                <w:t>n-sakimura@nri.co.jp</w:t>
              </w:r>
            </w:hyperlink>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Protiviti Government Services</w:t>
            </w:r>
          </w:p>
        </w:tc>
      </w:tr>
      <w:tr w:rsidR="00880CA8">
        <w:trPr>
          <w:divId w:val="648675978"/>
          <w:tblCellSpacing w:w="0" w:type="dxa"/>
        </w:trPr>
        <w:tc>
          <w:tcPr>
            <w:tcW w:w="0" w:type="auto"/>
            <w:vAlign w:val="center"/>
            <w:hideMark/>
          </w:tcPr>
          <w:p w:rsidR="00880CA8" w:rsidRDefault="00880CA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880CA8" w:rsidRDefault="000214AD">
            <w:pPr>
              <w:spacing w:before="0" w:beforeAutospacing="0" w:after="0" w:afterAutospacing="0"/>
              <w:rPr>
                <w:rFonts w:ascii="Verdana" w:eastAsia="Times New Roman" w:hAnsi="Verdana"/>
                <w:color w:val="000000"/>
                <w:sz w:val="20"/>
                <w:szCs w:val="20"/>
              </w:rPr>
            </w:pPr>
            <w:hyperlink r:id="rId60" w:history="1">
              <w:r w:rsidR="00880CA8">
                <w:rPr>
                  <w:rStyle w:val="Hyperlink"/>
                  <w:rFonts w:ascii="Verdana" w:eastAsia="Times New Roman" w:hAnsi="Verdana"/>
                  <w:sz w:val="20"/>
                  <w:szCs w:val="20"/>
                </w:rPr>
                <w:t>jbradley@mac.com</w:t>
              </w:r>
            </w:hyperlink>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880CA8">
        <w:trPr>
          <w:divId w:val="648675978"/>
          <w:tblCellSpacing w:w="0" w:type="dxa"/>
        </w:trPr>
        <w:tc>
          <w:tcPr>
            <w:tcW w:w="0" w:type="auto"/>
            <w:vAlign w:val="center"/>
            <w:hideMark/>
          </w:tcPr>
          <w:p w:rsidR="00880CA8" w:rsidRDefault="00880CA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880CA8" w:rsidRDefault="000214AD">
            <w:pPr>
              <w:spacing w:before="0" w:beforeAutospacing="0" w:after="0" w:afterAutospacing="0"/>
              <w:rPr>
                <w:rFonts w:ascii="Verdana" w:eastAsia="Times New Roman" w:hAnsi="Verdana"/>
                <w:color w:val="000000"/>
                <w:sz w:val="20"/>
                <w:szCs w:val="20"/>
              </w:rPr>
            </w:pPr>
            <w:hyperlink r:id="rId61" w:history="1">
              <w:r w:rsidR="00880CA8">
                <w:rPr>
                  <w:rStyle w:val="Hyperlink"/>
                  <w:rFonts w:ascii="Verdana" w:eastAsia="Times New Roman" w:hAnsi="Verdana"/>
                  <w:sz w:val="20"/>
                  <w:szCs w:val="20"/>
                </w:rPr>
                <w:t>breno@google.com</w:t>
              </w:r>
            </w:hyperlink>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 Corporation</w:t>
            </w:r>
          </w:p>
        </w:tc>
      </w:tr>
      <w:tr w:rsidR="00880CA8">
        <w:trPr>
          <w:divId w:val="648675978"/>
          <w:tblCellSpacing w:w="0" w:type="dxa"/>
        </w:trPr>
        <w:tc>
          <w:tcPr>
            <w:tcW w:w="0" w:type="auto"/>
            <w:vAlign w:val="center"/>
            <w:hideMark/>
          </w:tcPr>
          <w:p w:rsidR="00880CA8" w:rsidRDefault="00880CA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880CA8" w:rsidRDefault="000214AD">
            <w:pPr>
              <w:spacing w:before="0" w:beforeAutospacing="0" w:after="0" w:afterAutospacing="0"/>
              <w:rPr>
                <w:rFonts w:ascii="Verdana" w:eastAsia="Times New Roman" w:hAnsi="Verdana"/>
                <w:color w:val="000000"/>
                <w:sz w:val="20"/>
                <w:szCs w:val="20"/>
              </w:rPr>
            </w:pPr>
            <w:hyperlink r:id="rId62" w:history="1">
              <w:r w:rsidR="00880CA8">
                <w:rPr>
                  <w:rStyle w:val="Hyperlink"/>
                  <w:rFonts w:ascii="Verdana" w:eastAsia="Times New Roman" w:hAnsi="Verdana"/>
                  <w:sz w:val="20"/>
                  <w:szCs w:val="20"/>
                </w:rPr>
                <w:t>mbj@microsoft.com</w:t>
              </w:r>
            </w:hyperlink>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880CA8">
        <w:trPr>
          <w:divId w:val="648675978"/>
          <w:tblCellSpacing w:w="0" w:type="dxa"/>
        </w:trPr>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880CA8" w:rsidRDefault="00880CA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MGI1</w:t>
            </w:r>
          </w:p>
        </w:tc>
      </w:tr>
      <w:tr w:rsidR="00880CA8">
        <w:trPr>
          <w:divId w:val="648675978"/>
          <w:tblCellSpacing w:w="0" w:type="dxa"/>
        </w:trPr>
        <w:tc>
          <w:tcPr>
            <w:tcW w:w="0" w:type="auto"/>
            <w:vAlign w:val="center"/>
            <w:hideMark/>
          </w:tcPr>
          <w:p w:rsidR="00880CA8" w:rsidRDefault="00880CA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880CA8" w:rsidRDefault="000214AD">
            <w:pPr>
              <w:spacing w:before="0" w:beforeAutospacing="0" w:after="0" w:afterAutospacing="0"/>
              <w:rPr>
                <w:rFonts w:ascii="Verdana" w:eastAsia="Times New Roman" w:hAnsi="Verdana"/>
                <w:color w:val="000000"/>
                <w:sz w:val="20"/>
                <w:szCs w:val="20"/>
              </w:rPr>
            </w:pPr>
            <w:hyperlink r:id="rId63" w:history="1">
              <w:r w:rsidR="00880CA8">
                <w:rPr>
                  <w:rStyle w:val="Hyperlink"/>
                  <w:rFonts w:ascii="Verdana" w:eastAsia="Times New Roman" w:hAnsi="Verdana"/>
                  <w:sz w:val="20"/>
                  <w:szCs w:val="20"/>
                </w:rPr>
                <w:t>ejay@mgi1.com</w:t>
              </w:r>
            </w:hyperlink>
          </w:p>
        </w:tc>
      </w:tr>
    </w:tbl>
    <w:p w:rsidR="00880CA8" w:rsidRDefault="00880CA8">
      <w:pPr>
        <w:spacing w:before="0" w:beforeAutospacing="0" w:after="0" w:afterAutospacing="0"/>
        <w:divId w:val="648675978"/>
        <w:rPr>
          <w:rFonts w:eastAsia="Times New Roman"/>
        </w:rPr>
      </w:pPr>
    </w:p>
    <w:sectPr w:rsidR="00880CA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Yaron Y. Goland" w:date="2011-11-03T17:49:00Z" w:initials="YYG">
    <w:p w:rsidR="00880CA8" w:rsidRDefault="00880CA8">
      <w:pPr>
        <w:pStyle w:val="CommentText"/>
      </w:pPr>
      <w:r>
        <w:rPr>
          <w:rStyle w:val="CommentReference"/>
        </w:rPr>
        <w:annotationRef/>
      </w:r>
      <w:r>
        <w:t xml:space="preserve">If you have to say it, it </w:t>
      </w:r>
      <w:proofErr w:type="spellStart"/>
      <w:r>
        <w:t>a’int</w:t>
      </w:r>
      <w:proofErr w:type="spellEnd"/>
      <w:r>
        <w:t xml:space="preserve"> true. </w:t>
      </w:r>
      <w:r>
        <w:sym w:font="Wingdings" w:char="F04A"/>
      </w:r>
    </w:p>
  </w:comment>
  <w:comment w:id="6" w:author="Yaron Y. Goland" w:date="2011-11-03T17:50:00Z" w:initials="YYG">
    <w:p w:rsidR="00880CA8" w:rsidRDefault="00880CA8">
      <w:pPr>
        <w:pStyle w:val="CommentText"/>
      </w:pPr>
      <w:r>
        <w:rPr>
          <w:rStyle w:val="CommentReference"/>
        </w:rPr>
        <w:annotationRef/>
      </w:r>
      <w:r>
        <w:t xml:space="preserve">This is in the base spec?!?!?! </w:t>
      </w:r>
      <w:proofErr w:type="gramStart"/>
      <w:r>
        <w:t>seriously</w:t>
      </w:r>
      <w:proofErr w:type="gramEnd"/>
      <w:r>
        <w:t>??!?! Come on… this is an extension feature if I ever saw one.</w:t>
      </w:r>
    </w:p>
  </w:comment>
  <w:comment w:id="8" w:author="Yaron Y. Goland" w:date="2011-11-03T17:50:00Z" w:initials="YYG">
    <w:p w:rsidR="00880CA8" w:rsidRDefault="00880CA8">
      <w:pPr>
        <w:pStyle w:val="CommentText"/>
      </w:pPr>
      <w:r>
        <w:rPr>
          <w:rStyle w:val="CommentReference"/>
        </w:rPr>
        <w:annotationRef/>
      </w:r>
      <w:r>
        <w:t>BZZZZ… request URI is already well defined in HTTP, thou shalt not screw up the terminology. Call this the Request File URI.</w:t>
      </w:r>
    </w:p>
  </w:comment>
  <w:comment w:id="12" w:author="Yaron Y. Goland" w:date="2011-11-03T17:53:00Z" w:initials="YYG">
    <w:p w:rsidR="00880CA8" w:rsidRDefault="00880CA8">
      <w:pPr>
        <w:pStyle w:val="CommentText"/>
      </w:pPr>
      <w:r>
        <w:rPr>
          <w:rStyle w:val="CommentReference"/>
        </w:rPr>
        <w:annotationRef/>
      </w:r>
      <w:r>
        <w:t xml:space="preserve">Oh come on, can we skip the advertising? This is the HTTP binding, that’s all folks. I think this sentence should just be moved to the introduction and this section deleted. Less is more. </w:t>
      </w:r>
      <w:r>
        <w:sym w:font="Wingdings" w:char="F04A"/>
      </w:r>
    </w:p>
  </w:comment>
  <w:comment w:id="19" w:author="Yaron Y. Goland" w:date="2011-11-03T17:54:00Z" w:initials="YYG">
    <w:p w:rsidR="00880CA8" w:rsidRDefault="00880CA8">
      <w:pPr>
        <w:pStyle w:val="CommentText"/>
      </w:pPr>
      <w:r>
        <w:rPr>
          <w:rStyle w:val="CommentReference"/>
        </w:rPr>
        <w:annotationRef/>
      </w:r>
      <w:r>
        <w:t xml:space="preserve">This is all mandated in the messages spec, it should be deleted from this spec. Thou shalt not repeat </w:t>
      </w:r>
      <w:proofErr w:type="spellStart"/>
      <w:r>
        <w:t>thineself</w:t>
      </w:r>
      <w:proofErr w:type="spellEnd"/>
      <w:r>
        <w:t xml:space="preserve"> normatively.</w:t>
      </w:r>
    </w:p>
  </w:comment>
  <w:comment w:id="24" w:author="Yaron Y. Goland" w:date="2011-11-03T17:56:00Z" w:initials="YYG">
    <w:p w:rsidR="00880CA8" w:rsidRDefault="00880CA8">
      <w:pPr>
        <w:pStyle w:val="CommentText"/>
      </w:pPr>
      <w:r>
        <w:rPr>
          <w:rStyle w:val="CommentReference"/>
        </w:rPr>
        <w:annotationRef/>
      </w:r>
      <w:r>
        <w:t>This is all redundant with the messages spec and so should be deleted.</w:t>
      </w:r>
    </w:p>
    <w:p w:rsidR="00880CA8" w:rsidRDefault="00880CA8">
      <w:pPr>
        <w:pStyle w:val="CommentText"/>
      </w:pPr>
    </w:p>
    <w:p w:rsidR="00880CA8" w:rsidRDefault="00880CA8">
      <w:pPr>
        <w:pStyle w:val="CommentText"/>
      </w:pPr>
      <w:r>
        <w:t>This comment also applies to 4.2.2 &amp; 4.2.3</w:t>
      </w:r>
    </w:p>
  </w:comment>
  <w:comment w:id="33" w:author="Yaron Y. Goland" w:date="2011-11-03T17:58:00Z" w:initials="YYG">
    <w:p w:rsidR="00880CA8" w:rsidRDefault="00880CA8">
      <w:pPr>
        <w:pStyle w:val="CommentText"/>
      </w:pPr>
      <w:r>
        <w:rPr>
          <w:rStyle w:val="CommentReference"/>
        </w:rPr>
        <w:annotationRef/>
      </w:r>
      <w:r>
        <w:t>BZZZ… when you have 3 ways of doing the same thing you know you have failed the simplicity/feature trade off curve.</w:t>
      </w:r>
    </w:p>
  </w:comment>
  <w:comment w:id="34" w:author="Yaron Y. Goland" w:date="2011-11-03T18:00:00Z" w:initials="YYG">
    <w:p w:rsidR="00880CA8" w:rsidRDefault="00880CA8">
      <w:pPr>
        <w:pStyle w:val="CommentText"/>
      </w:pPr>
      <w:r>
        <w:rPr>
          <w:rStyle w:val="CommentReference"/>
        </w:rPr>
        <w:annotationRef/>
      </w:r>
      <w:r>
        <w:t>If your client can’t handle POST then it shouldn’t be implementing complex scenarios. Just pull this feature out, or at least make it an optional extension in a separate spec. There is no reason to make the majority of readers have to drudge through a spec with this information interspersed through. Collect it together and put it somewhere else.</w:t>
      </w:r>
    </w:p>
  </w:comment>
  <w:comment w:id="40" w:author="Yaron Y. Goland" w:date="2011-11-03T18:01:00Z" w:initials="YYG">
    <w:p w:rsidR="00880CA8" w:rsidRDefault="00880CA8">
      <w:pPr>
        <w:pStyle w:val="CommentText"/>
      </w:pPr>
      <w:r>
        <w:rPr>
          <w:rStyle w:val="CommentReference"/>
        </w:rPr>
        <w:annotationRef/>
      </w:r>
      <w:r>
        <w:t>When you need more than 3 levels of outline then you’ve screwed up your structure. It’s time to flatten things.</w:t>
      </w:r>
    </w:p>
  </w:comment>
  <w:comment w:id="45" w:author="Yaron Y. Goland" w:date="2011-11-07T14:31:00Z" w:initials="YYG">
    <w:p w:rsidR="00880CA8" w:rsidRDefault="00880CA8">
      <w:pPr>
        <w:pStyle w:val="CommentText"/>
      </w:pPr>
      <w:r>
        <w:rPr>
          <w:rStyle w:val="CommentReference"/>
        </w:rPr>
        <w:annotationRef/>
      </w:r>
      <w:r>
        <w:t>Pick one</w:t>
      </w:r>
      <w:r w:rsidR="000214AD">
        <w:t xml:space="preserve"> please</w:t>
      </w:r>
      <w:r>
        <w:t>! Either use HTML forms or use JSON but don’t confuse things by using both. OAuth really settled this one (wrongly but that’s another story) by using forms so just stick to forms and call it a day. But having multiple ways of doing the same thing is pretty much the definition of a crappy standard.</w:t>
      </w:r>
    </w:p>
  </w:comment>
  <w:comment w:id="50" w:author="Yaron Y. Goland" w:date="2011-11-04T14:06:00Z" w:initials="YYG">
    <w:p w:rsidR="00A87ADB" w:rsidRDefault="00A87ADB">
      <w:pPr>
        <w:pStyle w:val="CommentText"/>
      </w:pPr>
      <w:r>
        <w:rPr>
          <w:rStyle w:val="CommentReference"/>
        </w:rPr>
        <w:annotationRef/>
      </w:r>
      <w:r>
        <w:t>If you can use POST then clearly you don’t need the request file method.</w:t>
      </w:r>
    </w:p>
  </w:comment>
  <w:comment w:id="51" w:author="Yaron Y. Goland" w:date="2011-11-04T14:08:00Z" w:initials="YYG">
    <w:p w:rsidR="00A87ADB" w:rsidRDefault="00A87ADB">
      <w:pPr>
        <w:pStyle w:val="CommentText"/>
      </w:pPr>
      <w:r>
        <w:rPr>
          <w:rStyle w:val="CommentReference"/>
        </w:rPr>
        <w:annotationRef/>
      </w:r>
      <w:r>
        <w:t xml:space="preserve">Doesn’t the </w:t>
      </w:r>
      <w:proofErr w:type="spellStart"/>
      <w:r>
        <w:t>request_uri</w:t>
      </w:r>
      <w:proofErr w:type="spellEnd"/>
      <w:r>
        <w:t xml:space="preserve"> have to also be HTTPS to prevent tampering? Alternatively it could be a signed JWT. But one or the other seems like a requirement.</w:t>
      </w:r>
    </w:p>
    <w:p w:rsidR="00A87ADB" w:rsidRDefault="00A87ADB">
      <w:pPr>
        <w:pStyle w:val="CommentText"/>
      </w:pPr>
    </w:p>
    <w:p w:rsidR="00A87ADB" w:rsidRDefault="00A87ADB">
      <w:pPr>
        <w:pStyle w:val="CommentText"/>
      </w:pPr>
      <w:r>
        <w:t xml:space="preserve">Another alternative is that the request URI contains some </w:t>
      </w:r>
      <w:proofErr w:type="spellStart"/>
      <w:r>
        <w:t>unguessable</w:t>
      </w:r>
      <w:proofErr w:type="spellEnd"/>
      <w:r>
        <w:t xml:space="preserve"> value but that’s hard to do and I doubt makes sense for this scenario anyway since I’m going to guess that the request file is static and used over and over again by lots of clients.</w:t>
      </w:r>
    </w:p>
  </w:comment>
  <w:comment w:id="54" w:author="Yaron Y. Goland" w:date="2011-11-04T14:10:00Z" w:initials="YYG">
    <w:p w:rsidR="00A87ADB" w:rsidRDefault="00A87ADB">
      <w:pPr>
        <w:pStyle w:val="CommentText"/>
      </w:pPr>
      <w:r>
        <w:rPr>
          <w:rStyle w:val="CommentReference"/>
        </w:rPr>
        <w:annotationRef/>
      </w:r>
      <w:r>
        <w:t>Great, now we are going into the web publishing business? Come on, stop this feature creep nonsense. Cut this stuff out and put it in its own spec.</w:t>
      </w:r>
    </w:p>
  </w:comment>
  <w:comment w:id="59" w:author="Yaron Y. Goland" w:date="2011-11-07T14:32:00Z" w:initials="YYG">
    <w:p w:rsidR="00A87ADB" w:rsidRDefault="00A87ADB">
      <w:pPr>
        <w:pStyle w:val="CommentText"/>
      </w:pPr>
      <w:r>
        <w:rPr>
          <w:rStyle w:val="CommentReference"/>
        </w:rPr>
        <w:annotationRef/>
      </w:r>
      <w:r>
        <w:t xml:space="preserve">Huh? If the client can upload a file then it sure as </w:t>
      </w:r>
      <w:r w:rsidR="000214AD">
        <w:t>heck</w:t>
      </w:r>
      <w:bookmarkStart w:id="60" w:name="_GoBack"/>
      <w:bookmarkEnd w:id="60"/>
      <w:r>
        <w:t xml:space="preserve"> can upload a POST in which case the whole point of the feature is meaningless. I’m missing something.</w:t>
      </w:r>
    </w:p>
  </w:comment>
  <w:comment w:id="69" w:author="Yaron Y. Goland" w:date="2011-11-04T14:16:00Z" w:initials="YYG">
    <w:p w:rsidR="00A87ADB" w:rsidRDefault="00A87ADB">
      <w:pPr>
        <w:pStyle w:val="CommentText"/>
      </w:pPr>
      <w:r>
        <w:rPr>
          <w:rStyle w:val="CommentReference"/>
        </w:rPr>
        <w:annotationRef/>
      </w:r>
      <w:r>
        <w:t>I thought the messages spec was supposed to cover stuff like this? Why is it repeated here?</w:t>
      </w:r>
    </w:p>
  </w:comment>
  <w:comment w:id="74" w:author="Yaron Y. Goland" w:date="2011-11-04T14:18:00Z" w:initials="YYG">
    <w:p w:rsidR="002D4440" w:rsidRDefault="002D4440">
      <w:pPr>
        <w:pStyle w:val="CommentText"/>
      </w:pPr>
      <w:r>
        <w:rPr>
          <w:rStyle w:val="CommentReference"/>
        </w:rPr>
        <w:annotationRef/>
      </w:r>
      <w:r>
        <w:t>I thought we wanted to support clients that can’t issue POSTs?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2C89"/>
    <w:multiLevelType w:val="multilevel"/>
    <w:tmpl w:val="99001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055B78"/>
    <w:multiLevelType w:val="multilevel"/>
    <w:tmpl w:val="AB56A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481F5E"/>
    <w:multiLevelType w:val="multilevel"/>
    <w:tmpl w:val="2244F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984079"/>
    <w:multiLevelType w:val="multilevel"/>
    <w:tmpl w:val="22706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2A3FE8"/>
    <w:multiLevelType w:val="multilevel"/>
    <w:tmpl w:val="BA943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F27CCD"/>
    <w:multiLevelType w:val="multilevel"/>
    <w:tmpl w:val="2DF21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52650C"/>
    <w:multiLevelType w:val="multilevel"/>
    <w:tmpl w:val="8DCC6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0940EE"/>
    <w:multiLevelType w:val="multilevel"/>
    <w:tmpl w:val="3496C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CC64B2"/>
    <w:multiLevelType w:val="multilevel"/>
    <w:tmpl w:val="7AEA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2500F9"/>
    <w:multiLevelType w:val="multilevel"/>
    <w:tmpl w:val="E702D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943C0B"/>
    <w:multiLevelType w:val="multilevel"/>
    <w:tmpl w:val="43F45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AE367E7"/>
    <w:multiLevelType w:val="multilevel"/>
    <w:tmpl w:val="99DAD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AE1055"/>
    <w:multiLevelType w:val="multilevel"/>
    <w:tmpl w:val="8C50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EF5ECE"/>
    <w:multiLevelType w:val="multilevel"/>
    <w:tmpl w:val="83F27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
  </w:num>
  <w:num w:numId="3">
    <w:abstractNumId w:val="0"/>
  </w:num>
  <w:num w:numId="4">
    <w:abstractNumId w:val="5"/>
  </w:num>
  <w:num w:numId="5">
    <w:abstractNumId w:val="2"/>
  </w:num>
  <w:num w:numId="6">
    <w:abstractNumId w:val="3"/>
  </w:num>
  <w:num w:numId="7">
    <w:abstractNumId w:val="11"/>
  </w:num>
  <w:num w:numId="8">
    <w:abstractNumId w:val="9"/>
  </w:num>
  <w:num w:numId="9">
    <w:abstractNumId w:val="6"/>
  </w:num>
  <w:num w:numId="10">
    <w:abstractNumId w:val="12"/>
  </w:num>
  <w:num w:numId="11">
    <w:abstractNumId w:val="7"/>
  </w:num>
  <w:num w:numId="12">
    <w:abstractNumId w:val="10"/>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B3957"/>
    <w:rsid w:val="000214AD"/>
    <w:rsid w:val="001111BB"/>
    <w:rsid w:val="002D4440"/>
    <w:rsid w:val="004129F5"/>
    <w:rsid w:val="00487B40"/>
    <w:rsid w:val="004B3957"/>
    <w:rsid w:val="00880CA8"/>
    <w:rsid w:val="00A87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487B40"/>
    <w:rPr>
      <w:sz w:val="16"/>
      <w:szCs w:val="16"/>
    </w:rPr>
  </w:style>
  <w:style w:type="paragraph" w:styleId="CommentText">
    <w:name w:val="annotation text"/>
    <w:basedOn w:val="Normal"/>
    <w:link w:val="CommentTextChar"/>
    <w:uiPriority w:val="99"/>
    <w:semiHidden/>
    <w:unhideWhenUsed/>
    <w:rsid w:val="00487B40"/>
    <w:rPr>
      <w:sz w:val="20"/>
      <w:szCs w:val="20"/>
    </w:rPr>
  </w:style>
  <w:style w:type="character" w:customStyle="1" w:styleId="CommentTextChar">
    <w:name w:val="Comment Text Char"/>
    <w:basedOn w:val="DefaultParagraphFont"/>
    <w:link w:val="CommentText"/>
    <w:uiPriority w:val="99"/>
    <w:semiHidden/>
    <w:rsid w:val="00487B40"/>
    <w:rPr>
      <w:rFonts w:eastAsiaTheme="minorEastAsia"/>
    </w:rPr>
  </w:style>
  <w:style w:type="paragraph" w:styleId="CommentSubject">
    <w:name w:val="annotation subject"/>
    <w:basedOn w:val="CommentText"/>
    <w:next w:val="CommentText"/>
    <w:link w:val="CommentSubjectChar"/>
    <w:uiPriority w:val="99"/>
    <w:semiHidden/>
    <w:unhideWhenUsed/>
    <w:rsid w:val="00487B40"/>
    <w:rPr>
      <w:b/>
      <w:bCs/>
    </w:rPr>
  </w:style>
  <w:style w:type="character" w:customStyle="1" w:styleId="CommentSubjectChar">
    <w:name w:val="Comment Subject Char"/>
    <w:basedOn w:val="CommentTextChar"/>
    <w:link w:val="CommentSubject"/>
    <w:uiPriority w:val="99"/>
    <w:semiHidden/>
    <w:rsid w:val="00487B40"/>
    <w:rPr>
      <w:rFonts w:eastAsiaTheme="minorEastAsia"/>
      <w:b/>
      <w:bCs/>
    </w:rPr>
  </w:style>
  <w:style w:type="paragraph" w:styleId="BalloonText">
    <w:name w:val="Balloon Text"/>
    <w:basedOn w:val="Normal"/>
    <w:link w:val="BalloonTextChar"/>
    <w:uiPriority w:val="99"/>
    <w:semiHidden/>
    <w:unhideWhenUsed/>
    <w:rsid w:val="00487B4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B40"/>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487B40"/>
    <w:rPr>
      <w:sz w:val="16"/>
      <w:szCs w:val="16"/>
    </w:rPr>
  </w:style>
  <w:style w:type="paragraph" w:styleId="CommentText">
    <w:name w:val="annotation text"/>
    <w:basedOn w:val="Normal"/>
    <w:link w:val="CommentTextChar"/>
    <w:uiPriority w:val="99"/>
    <w:semiHidden/>
    <w:unhideWhenUsed/>
    <w:rsid w:val="00487B40"/>
    <w:rPr>
      <w:sz w:val="20"/>
      <w:szCs w:val="20"/>
    </w:rPr>
  </w:style>
  <w:style w:type="character" w:customStyle="1" w:styleId="CommentTextChar">
    <w:name w:val="Comment Text Char"/>
    <w:basedOn w:val="DefaultParagraphFont"/>
    <w:link w:val="CommentText"/>
    <w:uiPriority w:val="99"/>
    <w:semiHidden/>
    <w:rsid w:val="00487B40"/>
    <w:rPr>
      <w:rFonts w:eastAsiaTheme="minorEastAsia"/>
    </w:rPr>
  </w:style>
  <w:style w:type="paragraph" w:styleId="CommentSubject">
    <w:name w:val="annotation subject"/>
    <w:basedOn w:val="CommentText"/>
    <w:next w:val="CommentText"/>
    <w:link w:val="CommentSubjectChar"/>
    <w:uiPriority w:val="99"/>
    <w:semiHidden/>
    <w:unhideWhenUsed/>
    <w:rsid w:val="00487B40"/>
    <w:rPr>
      <w:b/>
      <w:bCs/>
    </w:rPr>
  </w:style>
  <w:style w:type="character" w:customStyle="1" w:styleId="CommentSubjectChar">
    <w:name w:val="Comment Subject Char"/>
    <w:basedOn w:val="CommentTextChar"/>
    <w:link w:val="CommentSubject"/>
    <w:uiPriority w:val="99"/>
    <w:semiHidden/>
    <w:rsid w:val="00487B40"/>
    <w:rPr>
      <w:rFonts w:eastAsiaTheme="minorEastAsia"/>
      <w:b/>
      <w:bCs/>
    </w:rPr>
  </w:style>
  <w:style w:type="paragraph" w:styleId="BalloonText">
    <w:name w:val="Balloon Text"/>
    <w:basedOn w:val="Normal"/>
    <w:link w:val="BalloonTextChar"/>
    <w:uiPriority w:val="99"/>
    <w:semiHidden/>
    <w:unhideWhenUsed/>
    <w:rsid w:val="00487B4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B40"/>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675978">
      <w:bodyDiv w:val="1"/>
      <w:marLeft w:val="480"/>
      <w:marRight w:val="480"/>
      <w:marTop w:val="480"/>
      <w:marBottom w:val="480"/>
      <w:divBdr>
        <w:top w:val="none" w:sz="0" w:space="0" w:color="auto"/>
        <w:left w:val="none" w:sz="0" w:space="0" w:color="auto"/>
        <w:bottom w:val="none" w:sz="0" w:space="0" w:color="auto"/>
        <w:right w:val="none" w:sz="0" w:space="0" w:color="auto"/>
      </w:divBdr>
      <w:divsChild>
        <w:div w:id="898445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300353">
          <w:blockQuote w:val="1"/>
          <w:marLeft w:val="720"/>
          <w:marRight w:val="720"/>
          <w:marTop w:val="100"/>
          <w:marBottom w:val="100"/>
          <w:divBdr>
            <w:top w:val="none" w:sz="0" w:space="0" w:color="auto"/>
            <w:left w:val="none" w:sz="0" w:space="0" w:color="auto"/>
            <w:bottom w:val="none" w:sz="0" w:space="0" w:color="auto"/>
            <w:right w:val="none" w:sz="0" w:space="0" w:color="auto"/>
          </w:divBdr>
        </w:div>
        <w:div w:id="823206263">
          <w:marLeft w:val="720"/>
          <w:marRight w:val="0"/>
          <w:marTop w:val="0"/>
          <w:marBottom w:val="0"/>
          <w:divBdr>
            <w:top w:val="none" w:sz="0" w:space="0" w:color="auto"/>
            <w:left w:val="none" w:sz="0" w:space="0" w:color="auto"/>
            <w:bottom w:val="none" w:sz="0" w:space="0" w:color="auto"/>
            <w:right w:val="none" w:sz="0" w:space="0" w:color="auto"/>
          </w:divBdr>
        </w:div>
        <w:div w:id="17273337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43945199">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664148">
          <w:blockQuote w:val="1"/>
          <w:marLeft w:val="720"/>
          <w:marRight w:val="720"/>
          <w:marTop w:val="100"/>
          <w:marBottom w:val="100"/>
          <w:divBdr>
            <w:top w:val="none" w:sz="0" w:space="0" w:color="auto"/>
            <w:left w:val="none" w:sz="0" w:space="0" w:color="auto"/>
            <w:bottom w:val="none" w:sz="0" w:space="0" w:color="auto"/>
            <w:right w:val="none" w:sz="0" w:space="0" w:color="auto"/>
          </w:divBdr>
        </w:div>
        <w:div w:id="392628986">
          <w:blockQuote w:val="1"/>
          <w:marLeft w:val="720"/>
          <w:marRight w:val="720"/>
          <w:marTop w:val="100"/>
          <w:marBottom w:val="100"/>
          <w:divBdr>
            <w:top w:val="none" w:sz="0" w:space="0" w:color="auto"/>
            <w:left w:val="none" w:sz="0" w:space="0" w:color="auto"/>
            <w:bottom w:val="none" w:sz="0" w:space="0" w:color="auto"/>
            <w:right w:val="none" w:sz="0" w:space="0" w:color="auto"/>
          </w:divBdr>
        </w:div>
        <w:div w:id="793401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082202">
          <w:marLeft w:val="720"/>
          <w:marRight w:val="0"/>
          <w:marTop w:val="0"/>
          <w:marBottom w:val="0"/>
          <w:divBdr>
            <w:top w:val="none" w:sz="0" w:space="0" w:color="auto"/>
            <w:left w:val="none" w:sz="0" w:space="0" w:color="auto"/>
            <w:bottom w:val="none" w:sz="0" w:space="0" w:color="auto"/>
            <w:right w:val="none" w:sz="0" w:space="0" w:color="auto"/>
          </w:divBdr>
        </w:div>
        <w:div w:id="136261507">
          <w:marLeft w:val="720"/>
          <w:marRight w:val="0"/>
          <w:marTop w:val="0"/>
          <w:marBottom w:val="0"/>
          <w:divBdr>
            <w:top w:val="none" w:sz="0" w:space="0" w:color="auto"/>
            <w:left w:val="none" w:sz="0" w:space="0" w:color="auto"/>
            <w:bottom w:val="none" w:sz="0" w:space="0" w:color="auto"/>
            <w:right w:val="none" w:sz="0" w:space="0" w:color="auto"/>
          </w:divBdr>
        </w:div>
        <w:div w:id="368990297">
          <w:marLeft w:val="720"/>
          <w:marRight w:val="0"/>
          <w:marTop w:val="0"/>
          <w:marBottom w:val="0"/>
          <w:divBdr>
            <w:top w:val="none" w:sz="0" w:space="0" w:color="auto"/>
            <w:left w:val="none" w:sz="0" w:space="0" w:color="auto"/>
            <w:bottom w:val="none" w:sz="0" w:space="0" w:color="auto"/>
            <w:right w:val="none" w:sz="0" w:space="0" w:color="auto"/>
          </w:divBdr>
        </w:div>
        <w:div w:id="1685400366">
          <w:marLeft w:val="720"/>
          <w:marRight w:val="0"/>
          <w:marTop w:val="0"/>
          <w:marBottom w:val="0"/>
          <w:divBdr>
            <w:top w:val="none" w:sz="0" w:space="0" w:color="auto"/>
            <w:left w:val="none" w:sz="0" w:space="0" w:color="auto"/>
            <w:bottom w:val="none" w:sz="0" w:space="0" w:color="auto"/>
            <w:right w:val="none" w:sz="0" w:space="0" w:color="auto"/>
          </w:divBdr>
        </w:div>
        <w:div w:id="529147645">
          <w:marLeft w:val="720"/>
          <w:marRight w:val="0"/>
          <w:marTop w:val="0"/>
          <w:marBottom w:val="0"/>
          <w:divBdr>
            <w:top w:val="none" w:sz="0" w:space="0" w:color="auto"/>
            <w:left w:val="none" w:sz="0" w:space="0" w:color="auto"/>
            <w:bottom w:val="none" w:sz="0" w:space="0" w:color="auto"/>
            <w:right w:val="none" w:sz="0" w:space="0" w:color="auto"/>
          </w:divBdr>
        </w:div>
        <w:div w:id="1882936139">
          <w:marLeft w:val="720"/>
          <w:marRight w:val="0"/>
          <w:marTop w:val="0"/>
          <w:marBottom w:val="0"/>
          <w:divBdr>
            <w:top w:val="none" w:sz="0" w:space="0" w:color="auto"/>
            <w:left w:val="none" w:sz="0" w:space="0" w:color="auto"/>
            <w:bottom w:val="none" w:sz="0" w:space="0" w:color="auto"/>
            <w:right w:val="none" w:sz="0" w:space="0" w:color="auto"/>
          </w:divBdr>
        </w:div>
        <w:div w:id="1078864734">
          <w:marLeft w:val="720"/>
          <w:marRight w:val="0"/>
          <w:marTop w:val="0"/>
          <w:marBottom w:val="0"/>
          <w:divBdr>
            <w:top w:val="none" w:sz="0" w:space="0" w:color="auto"/>
            <w:left w:val="none" w:sz="0" w:space="0" w:color="auto"/>
            <w:bottom w:val="none" w:sz="0" w:space="0" w:color="auto"/>
            <w:right w:val="none" w:sz="0" w:space="0" w:color="auto"/>
          </w:divBdr>
        </w:div>
        <w:div w:id="172427577">
          <w:marLeft w:val="720"/>
          <w:marRight w:val="0"/>
          <w:marTop w:val="0"/>
          <w:marBottom w:val="0"/>
          <w:divBdr>
            <w:top w:val="none" w:sz="0" w:space="0" w:color="auto"/>
            <w:left w:val="none" w:sz="0" w:space="0" w:color="auto"/>
            <w:bottom w:val="none" w:sz="0" w:space="0" w:color="auto"/>
            <w:right w:val="none" w:sz="0" w:space="0" w:color="auto"/>
          </w:divBdr>
        </w:div>
        <w:div w:id="1515605554">
          <w:marLeft w:val="720"/>
          <w:marRight w:val="0"/>
          <w:marTop w:val="0"/>
          <w:marBottom w:val="0"/>
          <w:divBdr>
            <w:top w:val="none" w:sz="0" w:space="0" w:color="auto"/>
            <w:left w:val="none" w:sz="0" w:space="0" w:color="auto"/>
            <w:bottom w:val="none" w:sz="0" w:space="0" w:color="auto"/>
            <w:right w:val="none" w:sz="0" w:space="0" w:color="auto"/>
          </w:divBdr>
        </w:div>
        <w:div w:id="1944727422">
          <w:blockQuote w:val="1"/>
          <w:marLeft w:val="720"/>
          <w:marRight w:val="720"/>
          <w:marTop w:val="100"/>
          <w:marBottom w:val="100"/>
          <w:divBdr>
            <w:top w:val="none" w:sz="0" w:space="0" w:color="auto"/>
            <w:left w:val="none" w:sz="0" w:space="0" w:color="auto"/>
            <w:bottom w:val="none" w:sz="0" w:space="0" w:color="auto"/>
            <w:right w:val="none" w:sz="0" w:space="0" w:color="auto"/>
          </w:divBdr>
        </w:div>
        <w:div w:id="23139594">
          <w:blockQuote w:val="1"/>
          <w:marLeft w:val="720"/>
          <w:marRight w:val="720"/>
          <w:marTop w:val="100"/>
          <w:marBottom w:val="100"/>
          <w:divBdr>
            <w:top w:val="none" w:sz="0" w:space="0" w:color="auto"/>
            <w:left w:val="none" w:sz="0" w:space="0" w:color="auto"/>
            <w:bottom w:val="none" w:sz="0" w:space="0" w:color="auto"/>
            <w:right w:val="none" w:sz="0" w:space="0" w:color="auto"/>
          </w:divBdr>
        </w:div>
        <w:div w:id="650596427">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722793">
          <w:blockQuote w:val="1"/>
          <w:marLeft w:val="720"/>
          <w:marRight w:val="720"/>
          <w:marTop w:val="100"/>
          <w:marBottom w:val="100"/>
          <w:divBdr>
            <w:top w:val="none" w:sz="0" w:space="0" w:color="auto"/>
            <w:left w:val="none" w:sz="0" w:space="0" w:color="auto"/>
            <w:bottom w:val="none" w:sz="0" w:space="0" w:color="auto"/>
            <w:right w:val="none" w:sz="0" w:space="0" w:color="auto"/>
          </w:divBdr>
        </w:div>
        <w:div w:id="14237679">
          <w:marLeft w:val="720"/>
          <w:marRight w:val="0"/>
          <w:marTop w:val="0"/>
          <w:marBottom w:val="0"/>
          <w:divBdr>
            <w:top w:val="none" w:sz="0" w:space="0" w:color="auto"/>
            <w:left w:val="none" w:sz="0" w:space="0" w:color="auto"/>
            <w:bottom w:val="none" w:sz="0" w:space="0" w:color="auto"/>
            <w:right w:val="none" w:sz="0" w:space="0" w:color="auto"/>
          </w:divBdr>
        </w:div>
        <w:div w:id="1975023638">
          <w:blockQuote w:val="1"/>
          <w:marLeft w:val="720"/>
          <w:marRight w:val="720"/>
          <w:marTop w:val="100"/>
          <w:marBottom w:val="100"/>
          <w:divBdr>
            <w:top w:val="none" w:sz="0" w:space="0" w:color="auto"/>
            <w:left w:val="none" w:sz="0" w:space="0" w:color="auto"/>
            <w:bottom w:val="none" w:sz="0" w:space="0" w:color="auto"/>
            <w:right w:val="none" w:sz="0" w:space="0" w:color="auto"/>
          </w:divBdr>
        </w:div>
        <w:div w:id="484051979">
          <w:marLeft w:val="720"/>
          <w:marRight w:val="0"/>
          <w:marTop w:val="0"/>
          <w:marBottom w:val="0"/>
          <w:divBdr>
            <w:top w:val="none" w:sz="0" w:space="0" w:color="auto"/>
            <w:left w:val="none" w:sz="0" w:space="0" w:color="auto"/>
            <w:bottom w:val="none" w:sz="0" w:space="0" w:color="auto"/>
            <w:right w:val="none" w:sz="0" w:space="0" w:color="auto"/>
          </w:divBdr>
        </w:div>
        <w:div w:id="2078625831">
          <w:blockQuote w:val="1"/>
          <w:marLeft w:val="720"/>
          <w:marRight w:val="720"/>
          <w:marTop w:val="100"/>
          <w:marBottom w:val="100"/>
          <w:divBdr>
            <w:top w:val="none" w:sz="0" w:space="0" w:color="auto"/>
            <w:left w:val="none" w:sz="0" w:space="0" w:color="auto"/>
            <w:bottom w:val="none" w:sz="0" w:space="0" w:color="auto"/>
            <w:right w:val="none" w:sz="0" w:space="0" w:color="auto"/>
          </w:divBdr>
        </w:div>
        <w:div w:id="973288909">
          <w:blockQuote w:val="1"/>
          <w:marLeft w:val="720"/>
          <w:marRight w:val="720"/>
          <w:marTop w:val="100"/>
          <w:marBottom w:val="100"/>
          <w:divBdr>
            <w:top w:val="none" w:sz="0" w:space="0" w:color="auto"/>
            <w:left w:val="none" w:sz="0" w:space="0" w:color="auto"/>
            <w:bottom w:val="none" w:sz="0" w:space="0" w:color="auto"/>
            <w:right w:val="none" w:sz="0" w:space="0" w:color="auto"/>
          </w:divBdr>
        </w:div>
        <w:div w:id="430706181">
          <w:marLeft w:val="720"/>
          <w:marRight w:val="0"/>
          <w:marTop w:val="0"/>
          <w:marBottom w:val="0"/>
          <w:divBdr>
            <w:top w:val="none" w:sz="0" w:space="0" w:color="auto"/>
            <w:left w:val="none" w:sz="0" w:space="0" w:color="auto"/>
            <w:bottom w:val="none" w:sz="0" w:space="0" w:color="auto"/>
            <w:right w:val="none" w:sz="0" w:space="0" w:color="auto"/>
          </w:divBdr>
        </w:div>
        <w:div w:id="885138332">
          <w:blockQuote w:val="1"/>
          <w:marLeft w:val="720"/>
          <w:marRight w:val="720"/>
          <w:marTop w:val="100"/>
          <w:marBottom w:val="100"/>
          <w:divBdr>
            <w:top w:val="none" w:sz="0" w:space="0" w:color="auto"/>
            <w:left w:val="none" w:sz="0" w:space="0" w:color="auto"/>
            <w:bottom w:val="none" w:sz="0" w:space="0" w:color="auto"/>
            <w:right w:val="none" w:sz="0" w:space="0" w:color="auto"/>
          </w:divBdr>
        </w:div>
        <w:div w:id="511576521">
          <w:marLeft w:val="720"/>
          <w:marRight w:val="0"/>
          <w:marTop w:val="0"/>
          <w:marBottom w:val="0"/>
          <w:divBdr>
            <w:top w:val="none" w:sz="0" w:space="0" w:color="auto"/>
            <w:left w:val="none" w:sz="0" w:space="0" w:color="auto"/>
            <w:bottom w:val="none" w:sz="0" w:space="0" w:color="auto"/>
            <w:right w:val="none" w:sz="0" w:space="0" w:color="auto"/>
          </w:divBdr>
        </w:div>
        <w:div w:id="1868785138">
          <w:marLeft w:val="720"/>
          <w:marRight w:val="0"/>
          <w:marTop w:val="0"/>
          <w:marBottom w:val="0"/>
          <w:divBdr>
            <w:top w:val="none" w:sz="0" w:space="0" w:color="auto"/>
            <w:left w:val="none" w:sz="0" w:space="0" w:color="auto"/>
            <w:bottom w:val="none" w:sz="0" w:space="0" w:color="auto"/>
            <w:right w:val="none" w:sz="0" w:space="0" w:color="auto"/>
          </w:divBdr>
        </w:div>
        <w:div w:id="16448928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0848177">
          <w:blockQuote w:val="1"/>
          <w:marLeft w:val="720"/>
          <w:marRight w:val="720"/>
          <w:marTop w:val="100"/>
          <w:marBottom w:val="100"/>
          <w:divBdr>
            <w:top w:val="none" w:sz="0" w:space="0" w:color="auto"/>
            <w:left w:val="none" w:sz="0" w:space="0" w:color="auto"/>
            <w:bottom w:val="none" w:sz="0" w:space="0" w:color="auto"/>
            <w:right w:val="none" w:sz="0" w:space="0" w:color="auto"/>
          </w:divBdr>
        </w:div>
        <w:div w:id="1729185038">
          <w:marLeft w:val="720"/>
          <w:marRight w:val="0"/>
          <w:marTop w:val="0"/>
          <w:marBottom w:val="0"/>
          <w:divBdr>
            <w:top w:val="none" w:sz="0" w:space="0" w:color="auto"/>
            <w:left w:val="none" w:sz="0" w:space="0" w:color="auto"/>
            <w:bottom w:val="none" w:sz="0" w:space="0" w:color="auto"/>
            <w:right w:val="none" w:sz="0" w:space="0" w:color="auto"/>
          </w:divBdr>
        </w:div>
        <w:div w:id="1265917119">
          <w:blockQuote w:val="1"/>
          <w:marLeft w:val="720"/>
          <w:marRight w:val="720"/>
          <w:marTop w:val="100"/>
          <w:marBottom w:val="100"/>
          <w:divBdr>
            <w:top w:val="none" w:sz="0" w:space="0" w:color="auto"/>
            <w:left w:val="none" w:sz="0" w:space="0" w:color="auto"/>
            <w:bottom w:val="none" w:sz="0" w:space="0" w:color="auto"/>
            <w:right w:val="none" w:sz="0" w:space="0" w:color="auto"/>
          </w:divBdr>
        </w:div>
        <w:div w:id="486478956">
          <w:marLeft w:val="720"/>
          <w:marRight w:val="0"/>
          <w:marTop w:val="0"/>
          <w:marBottom w:val="0"/>
          <w:divBdr>
            <w:top w:val="none" w:sz="0" w:space="0" w:color="auto"/>
            <w:left w:val="none" w:sz="0" w:space="0" w:color="auto"/>
            <w:bottom w:val="none" w:sz="0" w:space="0" w:color="auto"/>
            <w:right w:val="none" w:sz="0" w:space="0" w:color="auto"/>
          </w:divBdr>
        </w:div>
        <w:div w:id="1211721498">
          <w:marLeft w:val="720"/>
          <w:marRight w:val="0"/>
          <w:marTop w:val="0"/>
          <w:marBottom w:val="0"/>
          <w:divBdr>
            <w:top w:val="none" w:sz="0" w:space="0" w:color="auto"/>
            <w:left w:val="none" w:sz="0" w:space="0" w:color="auto"/>
            <w:bottom w:val="none" w:sz="0" w:space="0" w:color="auto"/>
            <w:right w:val="none" w:sz="0" w:space="0" w:color="auto"/>
          </w:divBdr>
        </w:div>
        <w:div w:id="2046904318">
          <w:marLeft w:val="720"/>
          <w:marRight w:val="0"/>
          <w:marTop w:val="0"/>
          <w:marBottom w:val="0"/>
          <w:divBdr>
            <w:top w:val="none" w:sz="0" w:space="0" w:color="auto"/>
            <w:left w:val="none" w:sz="0" w:space="0" w:color="auto"/>
            <w:bottom w:val="none" w:sz="0" w:space="0" w:color="auto"/>
            <w:right w:val="none" w:sz="0" w:space="0" w:color="auto"/>
          </w:divBdr>
        </w:div>
        <w:div w:id="242372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57258">
          <w:marLeft w:val="720"/>
          <w:marRight w:val="0"/>
          <w:marTop w:val="0"/>
          <w:marBottom w:val="0"/>
          <w:divBdr>
            <w:top w:val="none" w:sz="0" w:space="0" w:color="auto"/>
            <w:left w:val="none" w:sz="0" w:space="0" w:color="auto"/>
            <w:bottom w:val="none" w:sz="0" w:space="0" w:color="auto"/>
            <w:right w:val="none" w:sz="0" w:space="0" w:color="auto"/>
          </w:divBdr>
        </w:div>
        <w:div w:id="1048183953">
          <w:marLeft w:val="720"/>
          <w:marRight w:val="0"/>
          <w:marTop w:val="0"/>
          <w:marBottom w:val="0"/>
          <w:divBdr>
            <w:top w:val="none" w:sz="0" w:space="0" w:color="auto"/>
            <w:left w:val="none" w:sz="0" w:space="0" w:color="auto"/>
            <w:bottom w:val="none" w:sz="0" w:space="0" w:color="auto"/>
            <w:right w:val="none" w:sz="0" w:space="0" w:color="auto"/>
          </w:divBdr>
        </w:div>
        <w:div w:id="1874150491">
          <w:marLeft w:val="720"/>
          <w:marRight w:val="0"/>
          <w:marTop w:val="0"/>
          <w:marBottom w:val="0"/>
          <w:divBdr>
            <w:top w:val="none" w:sz="0" w:space="0" w:color="auto"/>
            <w:left w:val="none" w:sz="0" w:space="0" w:color="auto"/>
            <w:bottom w:val="none" w:sz="0" w:space="0" w:color="auto"/>
            <w:right w:val="none" w:sz="0" w:space="0" w:color="auto"/>
          </w:divBdr>
        </w:div>
        <w:div w:id="991059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enid.net/specs/openid-connect-messages-1_0.html" TargetMode="External"/><Relationship Id="rId18" Type="http://schemas.openxmlformats.org/officeDocument/2006/relationships/hyperlink" Target="http://tools.ietf.org/html/draft-jones-json-web-signature" TargetMode="External"/><Relationship Id="rId26" Type="http://schemas.openxmlformats.org/officeDocument/2006/relationships/hyperlink" Target="mailto:mscurtescu@google.com" TargetMode="External"/><Relationship Id="rId39" Type="http://schemas.openxmlformats.org/officeDocument/2006/relationships/hyperlink" Target="mailto:paulle@microsoft.com" TargetMode="External"/><Relationship Id="rId21" Type="http://schemas.openxmlformats.org/officeDocument/2006/relationships/hyperlink" Target="http://tools.ietf.org/html/draft-ietf-oauth-v2-bearer" TargetMode="External"/><Relationship Id="rId34" Type="http://schemas.openxmlformats.org/officeDocument/2006/relationships/hyperlink" Target="mailto:fielding@ics.uci.edu" TargetMode="External"/><Relationship Id="rId42" Type="http://schemas.openxmlformats.org/officeDocument/2006/relationships/hyperlink" Target="http://www.rfc-editor.org/rfc/rfc2616.txt" TargetMode="External"/><Relationship Id="rId47" Type="http://schemas.openxmlformats.org/officeDocument/2006/relationships/hyperlink" Target="mailto:john@math.nwu.edu" TargetMode="External"/><Relationship Id="rId50" Type="http://schemas.openxmlformats.org/officeDocument/2006/relationships/hyperlink" Target="mailto:lawrence@agranat.com" TargetMode="External"/><Relationship Id="rId55" Type="http://schemas.openxmlformats.org/officeDocument/2006/relationships/hyperlink" Target="http://xml.resource.org/public/rfc/html/rfc2617.html" TargetMode="External"/><Relationship Id="rId63" Type="http://schemas.openxmlformats.org/officeDocument/2006/relationships/hyperlink" Target="mailto:ejay@mgi1.com" TargetMode="External"/><Relationship Id="rId7" Type="http://schemas.openxmlformats.org/officeDocument/2006/relationships/hyperlink" Target="http://openid.net/specs/openid-connect-messages-1_0.html" TargetMode="External"/><Relationship Id="rId2" Type="http://schemas.openxmlformats.org/officeDocument/2006/relationships/styles" Target="styles.xml"/><Relationship Id="rId16" Type="http://schemas.openxmlformats.org/officeDocument/2006/relationships/hyperlink" Target="http://openid.net/specs/openid-connect-messages-1_0.html" TargetMode="External"/><Relationship Id="rId20" Type="http://schemas.openxmlformats.org/officeDocument/2006/relationships/hyperlink" Target="http://tools.ietf.org/html/draft-ietf-oauth-v2" TargetMode="External"/><Relationship Id="rId29" Type="http://schemas.openxmlformats.org/officeDocument/2006/relationships/hyperlink" Target="mailto:sob@harvard.edu" TargetMode="External"/><Relationship Id="rId41" Type="http://schemas.openxmlformats.org/officeDocument/2006/relationships/hyperlink" Target="http://tools.ietf.org/html/rfc2616" TargetMode="External"/><Relationship Id="rId54" Type="http://schemas.openxmlformats.org/officeDocument/2006/relationships/hyperlink" Target="http://www.rfc-editor.org/rfc/rfc2617.txt" TargetMode="External"/><Relationship Id="rId62" Type="http://schemas.openxmlformats.org/officeDocument/2006/relationships/hyperlink" Target="mailto:mbj@microsoft.com" TargetMode="Externa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openid.net/specs/openid-connect-messages-1_0.html" TargetMode="External"/><Relationship Id="rId24" Type="http://schemas.openxmlformats.org/officeDocument/2006/relationships/hyperlink" Target="http://openid.net/specs/openid-connect-registration-1_0.html" TargetMode="External"/><Relationship Id="rId32" Type="http://schemas.openxmlformats.org/officeDocument/2006/relationships/hyperlink" Target="http://xml.resource.org/public/rfc/html/rfc2119.html" TargetMode="External"/><Relationship Id="rId37" Type="http://schemas.openxmlformats.org/officeDocument/2006/relationships/hyperlink" Target="mailto:frystyk@w3.org" TargetMode="External"/><Relationship Id="rId40" Type="http://schemas.openxmlformats.org/officeDocument/2006/relationships/hyperlink" Target="mailto:timbl@w3.org" TargetMode="External"/><Relationship Id="rId45" Type="http://schemas.openxmlformats.org/officeDocument/2006/relationships/hyperlink" Target="http://xml.resource.org/public/rfc/html/rfc2616.html" TargetMode="External"/><Relationship Id="rId53" Type="http://schemas.openxmlformats.org/officeDocument/2006/relationships/hyperlink" Target="http://tools.ietf.org/html/rfc2617" TargetMode="External"/><Relationship Id="rId58" Type="http://schemas.openxmlformats.org/officeDocument/2006/relationships/hyperlink" Target="http://www.rfc-editor.org/rfc/rfc5246.txt" TargetMode="External"/><Relationship Id="rId5" Type="http://schemas.openxmlformats.org/officeDocument/2006/relationships/webSettings" Target="webSettings.xml"/><Relationship Id="rId15" Type="http://schemas.openxmlformats.org/officeDocument/2006/relationships/hyperlink" Target="http://openid.net/specs/openid-connect-messages-1_0.html" TargetMode="External"/><Relationship Id="rId23" Type="http://schemas.openxmlformats.org/officeDocument/2006/relationships/hyperlink" Target="http://openid.net/specs/openid-connect-messages-1_0.html" TargetMode="External"/><Relationship Id="rId28" Type="http://schemas.openxmlformats.org/officeDocument/2006/relationships/hyperlink" Target="http://openid.net/specs/oauth-v2-multiple-response-types-1_0.html" TargetMode="External"/><Relationship Id="rId36" Type="http://schemas.openxmlformats.org/officeDocument/2006/relationships/hyperlink" Target="mailto:mogul@wrl.dec.com" TargetMode="External"/><Relationship Id="rId49" Type="http://schemas.openxmlformats.org/officeDocument/2006/relationships/hyperlink" Target="mailto:jeff@AbiSource.com" TargetMode="External"/><Relationship Id="rId57" Type="http://schemas.openxmlformats.org/officeDocument/2006/relationships/hyperlink" Target="http://tools.ietf.org/html/rfc5246" TargetMode="External"/><Relationship Id="rId61" Type="http://schemas.openxmlformats.org/officeDocument/2006/relationships/hyperlink" Target="mailto:breno@google.com" TargetMode="External"/><Relationship Id="rId10" Type="http://schemas.openxmlformats.org/officeDocument/2006/relationships/hyperlink" Target="http://openid.net/specs/openid-connect-messages-1_0.html" TargetMode="External"/><Relationship Id="rId19" Type="http://schemas.openxmlformats.org/officeDocument/2006/relationships/hyperlink" Target="http://tools.ietf.org/html/draft-jones-json-web-token" TargetMode="External"/><Relationship Id="rId31" Type="http://schemas.openxmlformats.org/officeDocument/2006/relationships/hyperlink" Target="http://www.rfc-editor.org/rfc/rfc2119.txt" TargetMode="External"/><Relationship Id="rId44" Type="http://schemas.openxmlformats.org/officeDocument/2006/relationships/hyperlink" Target="http://www.rfc-editor.org/rfc/rfc2616.pdf" TargetMode="External"/><Relationship Id="rId52" Type="http://schemas.openxmlformats.org/officeDocument/2006/relationships/hyperlink" Target="mailto:stewart@OpenMarket.com" TargetMode="External"/><Relationship Id="rId60" Type="http://schemas.openxmlformats.org/officeDocument/2006/relationships/hyperlink" Target="mailto:jbradley@mac.com"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openid.net/specs/openid-connect-messages-1_0.html" TargetMode="External"/><Relationship Id="rId14" Type="http://schemas.openxmlformats.org/officeDocument/2006/relationships/hyperlink" Target="http://openid.net/specs/openid-connect-messages-1_0.html" TargetMode="External"/><Relationship Id="rId22" Type="http://schemas.openxmlformats.org/officeDocument/2006/relationships/hyperlink" Target="http://openid.net/specs/openid-connect-discovery-1_0.html" TargetMode="External"/><Relationship Id="rId27" Type="http://schemas.openxmlformats.org/officeDocument/2006/relationships/hyperlink" Target="mailto:pt@fb.com" TargetMode="External"/><Relationship Id="rId30" Type="http://schemas.openxmlformats.org/officeDocument/2006/relationships/hyperlink" Target="http://tools.ietf.org/html/rfc2119" TargetMode="External"/><Relationship Id="rId35" Type="http://schemas.openxmlformats.org/officeDocument/2006/relationships/hyperlink" Target="mailto:jg@w3.org" TargetMode="External"/><Relationship Id="rId43" Type="http://schemas.openxmlformats.org/officeDocument/2006/relationships/hyperlink" Target="http://www.rfc-editor.org/rfc/rfc2616.ps" TargetMode="External"/><Relationship Id="rId48" Type="http://schemas.openxmlformats.org/officeDocument/2006/relationships/hyperlink" Target="mailto:pbaker@verisign.com" TargetMode="External"/><Relationship Id="rId56" Type="http://schemas.openxmlformats.org/officeDocument/2006/relationships/hyperlink" Target="http://xml.resource.org/public/rfc/xml/rfc2617.xml" TargetMode="External"/><Relationship Id="rId64" Type="http://schemas.openxmlformats.org/officeDocument/2006/relationships/fontTable" Target="fontTable.xml"/><Relationship Id="rId8" Type="http://schemas.openxmlformats.org/officeDocument/2006/relationships/hyperlink" Target="http://openid.net/specs/openid-connect-messages-1_0.html" TargetMode="External"/><Relationship Id="rId51" Type="http://schemas.openxmlformats.org/officeDocument/2006/relationships/hyperlink" Target="mailto:paulle@microsoft.com" TargetMode="External"/><Relationship Id="rId3" Type="http://schemas.microsoft.com/office/2007/relationships/stylesWithEffects" Target="stylesWithEffects.xml"/><Relationship Id="rId12" Type="http://schemas.openxmlformats.org/officeDocument/2006/relationships/hyperlink" Target="http://openid.net/specs/openid-connect-messages-1_0.html" TargetMode="External"/><Relationship Id="rId17" Type="http://schemas.openxmlformats.org/officeDocument/2006/relationships/hyperlink" Target="http://tools.ietf.org/html/draft-jones-json-web-encryption" TargetMode="External"/><Relationship Id="rId25" Type="http://schemas.openxmlformats.org/officeDocument/2006/relationships/hyperlink" Target="http://openid.net/specs/openid-connect-session-1_0.html" TargetMode="External"/><Relationship Id="rId33" Type="http://schemas.openxmlformats.org/officeDocument/2006/relationships/hyperlink" Target="http://xml.resource.org/public/rfc/xml/rfc2119.xml" TargetMode="External"/><Relationship Id="rId38" Type="http://schemas.openxmlformats.org/officeDocument/2006/relationships/hyperlink" Target="mailto:masinter@parc.xerox.com" TargetMode="External"/><Relationship Id="rId46" Type="http://schemas.openxmlformats.org/officeDocument/2006/relationships/hyperlink" Target="http://xml.resource.org/public/rfc/xml/rfc2616.xml" TargetMode="External"/><Relationship Id="rId59" Type="http://schemas.openxmlformats.org/officeDocument/2006/relationships/hyperlink" Target="mailto:n-sakimura@nri.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10804</Words>
  <Characters>61585</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Draft: OpenID Connect Standard 1.0 - draft 06</vt:lpstr>
    </vt:vector>
  </TitlesOfParts>
  <Company>Microsoft Corporation</Company>
  <LinksUpToDate>false</LinksUpToDate>
  <CharactersWithSpaces>72245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Standard 1.0 - draft 06</dc:title>
  <dc:creator>Yaron Y. Goland</dc:creator>
  <cp:lastModifiedBy>Mike Jones</cp:lastModifiedBy>
  <cp:revision>2</cp:revision>
  <dcterms:created xsi:type="dcterms:W3CDTF">2011-11-07T22:32:00Z</dcterms:created>
  <dcterms:modified xsi:type="dcterms:W3CDTF">2011-11-07T22:32:00Z</dcterms:modified>
</cp:coreProperties>
</file>