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645693">
            <w:pPr>
              <w:spacing w:before="0" w:beforeAutospacing="0" w:after="0" w:afterAutospacing="0" w:line="225" w:lineRule="atLeast"/>
              <w:jc w:val="center"/>
              <w:rPr>
                <w:rFonts w:ascii="Verdana" w:eastAsia="Times New Roman" w:hAnsi="Verdana"/>
                <w:color w:val="FFFFFF"/>
              </w:rPr>
            </w:pPr>
            <w:r>
              <w:rPr>
                <w:rFonts w:ascii="Verdana" w:eastAsia="Times New Roman" w:hAnsi="Verdana"/>
                <w:color w:val="FFFFFF"/>
              </w:rPr>
              <w:fldChar w:fldCharType="begin"/>
            </w:r>
            <w:r>
              <w:rPr>
                <w:rFonts w:ascii="Verdana" w:eastAsia="Times New Roman" w:hAnsi="Verdana"/>
                <w:color w:val="FFFFFF"/>
              </w:rPr>
              <w:instrText xml:space="preserve"> HYPERLINK "" \l "toc" </w:instrText>
            </w:r>
            <w:r>
              <w:rPr>
                <w:rFonts w:ascii="Verdana" w:eastAsia="Times New Roman" w:hAnsi="Verdana"/>
                <w:color w:val="FFFFFF"/>
              </w:rPr>
              <w:fldChar w:fldCharType="separate"/>
            </w:r>
            <w:r>
              <w:rPr>
                <w:rFonts w:ascii="MS Sans Serif" w:eastAsia="Times New Roman" w:hAnsi="MS Sans Serif"/>
                <w:b/>
                <w:bCs/>
                <w:color w:val="FFFFFF"/>
                <w:sz w:val="20"/>
                <w:szCs w:val="20"/>
              </w:rPr>
              <w:t> TOC </w:t>
            </w:r>
            <w:r>
              <w:rPr>
                <w:rFonts w:ascii="Verdana" w:eastAsia="Times New Roman" w:hAnsi="Verdana"/>
                <w:color w:val="FFFFFF"/>
              </w:rPr>
              <w:fldChar w:fldCharType="end"/>
            </w:r>
          </w:p>
        </w:tc>
      </w:tr>
    </w:tbl>
    <w:tbl>
      <w:tblPr>
        <w:tblW w:w="3300" w:type="pct"/>
        <w:tblCellSpacing w:w="0" w:type="dxa"/>
        <w:tblCellMar>
          <w:left w:w="0" w:type="dxa"/>
          <w:right w:w="0" w:type="dxa"/>
        </w:tblCellMar>
        <w:tblLook w:val="04A0" w:firstRow="1" w:lastRow="0" w:firstColumn="1" w:lastColumn="0" w:noHBand="0" w:noVBand="1"/>
        <w:tblDescription w:val="layout"/>
      </w:tblPr>
      <w:tblGrid>
        <w:gridCol w:w="6178"/>
      </w:tblGrid>
      <w:tr w:rsidR="00645693">
        <w:trPr>
          <w:divId w:val="1696887379"/>
          <w:tblCellSpacing w:w="0" w:type="dxa"/>
        </w:trPr>
        <w:tc>
          <w:tcPr>
            <w:tcW w:w="0" w:type="auto"/>
            <w:vAlign w:val="center"/>
            <w:hideMark/>
          </w:tcPr>
          <w:tbl>
            <w:tblPr>
              <w:tblW w:w="5000" w:type="pct"/>
              <w:tblCellSpacing w:w="7" w:type="dxa"/>
              <w:tblCellMar>
                <w:top w:w="30" w:type="dxa"/>
                <w:left w:w="30" w:type="dxa"/>
                <w:bottom w:w="30" w:type="dxa"/>
                <w:right w:w="30" w:type="dxa"/>
              </w:tblCellMar>
              <w:tblLook w:val="04A0" w:firstRow="1" w:lastRow="0" w:firstColumn="1" w:lastColumn="0" w:noHBand="0" w:noVBand="1"/>
              <w:tblDescription w:val="layout"/>
            </w:tblPr>
            <w:tblGrid>
              <w:gridCol w:w="3089"/>
              <w:gridCol w:w="3089"/>
            </w:tblGrid>
            <w:tr w:rsidR="00645693">
              <w:trPr>
                <w:tblCellSpacing w:w="7" w:type="dxa"/>
              </w:trPr>
              <w:tc>
                <w:tcPr>
                  <w:tcW w:w="1650" w:type="pct"/>
                  <w:shd w:val="clear" w:color="auto" w:fill="666666"/>
                  <w:hideMark/>
                </w:tcPr>
                <w:p w:rsidR="00645693" w:rsidRDefault="0064569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Draft</w:t>
                  </w:r>
                </w:p>
              </w:tc>
              <w:tc>
                <w:tcPr>
                  <w:tcW w:w="1650" w:type="pct"/>
                  <w:shd w:val="clear" w:color="auto" w:fill="666666"/>
                  <w:hideMark/>
                </w:tcPr>
                <w:p w:rsidR="00645693" w:rsidRDefault="0064569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 Sakimura, Ed.</w:t>
                  </w:r>
                </w:p>
              </w:tc>
            </w:tr>
            <w:tr w:rsidR="00645693">
              <w:trPr>
                <w:tblCellSpacing w:w="7" w:type="dxa"/>
              </w:trPr>
              <w:tc>
                <w:tcPr>
                  <w:tcW w:w="1650" w:type="pct"/>
                  <w:shd w:val="clear" w:color="auto" w:fill="666666"/>
                  <w:hideMark/>
                </w:tcPr>
                <w:p w:rsidR="00645693" w:rsidRDefault="0064569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645693" w:rsidRDefault="0064569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NRI</w:t>
                  </w:r>
                </w:p>
              </w:tc>
            </w:tr>
            <w:tr w:rsidR="00645693">
              <w:trPr>
                <w:tblCellSpacing w:w="7" w:type="dxa"/>
              </w:trPr>
              <w:tc>
                <w:tcPr>
                  <w:tcW w:w="1650" w:type="pct"/>
                  <w:shd w:val="clear" w:color="auto" w:fill="666666"/>
                  <w:hideMark/>
                </w:tcPr>
                <w:p w:rsidR="00645693" w:rsidRDefault="0064569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645693" w:rsidRDefault="0064569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D. Recordon</w:t>
                  </w:r>
                </w:p>
              </w:tc>
            </w:tr>
            <w:tr w:rsidR="00645693">
              <w:trPr>
                <w:tblCellSpacing w:w="7" w:type="dxa"/>
              </w:trPr>
              <w:tc>
                <w:tcPr>
                  <w:tcW w:w="1650" w:type="pct"/>
                  <w:shd w:val="clear" w:color="auto" w:fill="666666"/>
                  <w:hideMark/>
                </w:tcPr>
                <w:p w:rsidR="00645693" w:rsidRDefault="0064569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645693" w:rsidRDefault="0064569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Facebook</w:t>
                  </w:r>
                </w:p>
              </w:tc>
            </w:tr>
            <w:tr w:rsidR="00645693">
              <w:trPr>
                <w:tblCellSpacing w:w="7" w:type="dxa"/>
              </w:trPr>
              <w:tc>
                <w:tcPr>
                  <w:tcW w:w="1650" w:type="pct"/>
                  <w:shd w:val="clear" w:color="auto" w:fill="666666"/>
                  <w:hideMark/>
                </w:tcPr>
                <w:p w:rsidR="00645693" w:rsidRDefault="0064569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645693" w:rsidRDefault="0064569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J. Bradley</w:t>
                  </w:r>
                </w:p>
              </w:tc>
            </w:tr>
            <w:tr w:rsidR="00645693">
              <w:trPr>
                <w:tblCellSpacing w:w="7" w:type="dxa"/>
              </w:trPr>
              <w:tc>
                <w:tcPr>
                  <w:tcW w:w="1650" w:type="pct"/>
                  <w:shd w:val="clear" w:color="auto" w:fill="666666"/>
                  <w:hideMark/>
                </w:tcPr>
                <w:p w:rsidR="00645693" w:rsidRDefault="0064569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645693" w:rsidRDefault="0064569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Protiviti</w:t>
                  </w:r>
                </w:p>
              </w:tc>
            </w:tr>
            <w:tr w:rsidR="00645693">
              <w:trPr>
                <w:tblCellSpacing w:w="7" w:type="dxa"/>
              </w:trPr>
              <w:tc>
                <w:tcPr>
                  <w:tcW w:w="1650" w:type="pct"/>
                  <w:shd w:val="clear" w:color="auto" w:fill="666666"/>
                  <w:hideMark/>
                </w:tcPr>
                <w:p w:rsidR="00645693" w:rsidRDefault="0064569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645693" w:rsidRDefault="0064569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B. de Medeiros</w:t>
                  </w:r>
                </w:p>
              </w:tc>
            </w:tr>
            <w:tr w:rsidR="00645693">
              <w:trPr>
                <w:tblCellSpacing w:w="7" w:type="dxa"/>
              </w:trPr>
              <w:tc>
                <w:tcPr>
                  <w:tcW w:w="1650" w:type="pct"/>
                  <w:shd w:val="clear" w:color="auto" w:fill="666666"/>
                  <w:hideMark/>
                </w:tcPr>
                <w:p w:rsidR="00645693" w:rsidRDefault="0064569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645693" w:rsidRDefault="0064569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Google</w:t>
                  </w:r>
                </w:p>
              </w:tc>
            </w:tr>
            <w:tr w:rsidR="00645693">
              <w:trPr>
                <w:tblCellSpacing w:w="7" w:type="dxa"/>
              </w:trPr>
              <w:tc>
                <w:tcPr>
                  <w:tcW w:w="1650" w:type="pct"/>
                  <w:shd w:val="clear" w:color="auto" w:fill="666666"/>
                  <w:hideMark/>
                </w:tcPr>
                <w:p w:rsidR="00645693" w:rsidRDefault="0064569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645693" w:rsidRDefault="0064569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 Jones</w:t>
                  </w:r>
                </w:p>
              </w:tc>
            </w:tr>
            <w:tr w:rsidR="00645693">
              <w:trPr>
                <w:tblCellSpacing w:w="7" w:type="dxa"/>
              </w:trPr>
              <w:tc>
                <w:tcPr>
                  <w:tcW w:w="1650" w:type="pct"/>
                  <w:shd w:val="clear" w:color="auto" w:fill="666666"/>
                  <w:hideMark/>
                </w:tcPr>
                <w:p w:rsidR="00645693" w:rsidRDefault="0064569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645693" w:rsidRDefault="0064569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Microsoft</w:t>
                  </w:r>
                </w:p>
              </w:tc>
            </w:tr>
            <w:tr w:rsidR="00645693">
              <w:trPr>
                <w:tblCellSpacing w:w="7" w:type="dxa"/>
              </w:trPr>
              <w:tc>
                <w:tcPr>
                  <w:tcW w:w="1650" w:type="pct"/>
                  <w:shd w:val="clear" w:color="auto" w:fill="666666"/>
                  <w:hideMark/>
                </w:tcPr>
                <w:p w:rsidR="00645693" w:rsidRDefault="0064569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645693" w:rsidRDefault="0064569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E. Jay</w:t>
                  </w:r>
                </w:p>
              </w:tc>
            </w:tr>
            <w:tr w:rsidR="00645693">
              <w:trPr>
                <w:tblCellSpacing w:w="7" w:type="dxa"/>
              </w:trPr>
              <w:tc>
                <w:tcPr>
                  <w:tcW w:w="1650" w:type="pct"/>
                  <w:shd w:val="clear" w:color="auto" w:fill="666666"/>
                  <w:hideMark/>
                </w:tcPr>
                <w:p w:rsidR="00645693" w:rsidRDefault="0064569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645693" w:rsidRDefault="0064569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MGI1</w:t>
                  </w:r>
                </w:p>
              </w:tc>
            </w:tr>
            <w:tr w:rsidR="00645693">
              <w:trPr>
                <w:tblCellSpacing w:w="7" w:type="dxa"/>
              </w:trPr>
              <w:tc>
                <w:tcPr>
                  <w:tcW w:w="1650" w:type="pct"/>
                  <w:shd w:val="clear" w:color="auto" w:fill="666666"/>
                  <w:hideMark/>
                </w:tcPr>
                <w:p w:rsidR="00645693" w:rsidRDefault="0064569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645693" w:rsidRDefault="0064569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October 14, 2011</w:t>
                  </w:r>
                </w:p>
              </w:tc>
            </w:tr>
          </w:tbl>
          <w:p w:rsidR="00645693" w:rsidRDefault="00645693">
            <w:pPr>
              <w:spacing w:before="0" w:beforeAutospacing="0" w:after="0" w:afterAutospacing="0"/>
              <w:rPr>
                <w:rFonts w:ascii="Verdana" w:eastAsia="Times New Roman" w:hAnsi="Verdana"/>
                <w:color w:val="000000"/>
              </w:rPr>
            </w:pPr>
          </w:p>
        </w:tc>
      </w:tr>
    </w:tbl>
    <w:p w:rsidR="00645693" w:rsidRDefault="00645693">
      <w:pPr>
        <w:pStyle w:val="Heading1"/>
        <w:divId w:val="1696887379"/>
        <w:rPr>
          <w:rFonts w:eastAsia="Times New Roman"/>
          <w:lang w:val="en"/>
        </w:rPr>
      </w:pPr>
      <w:r>
        <w:rPr>
          <w:rFonts w:eastAsia="Times New Roman"/>
          <w:lang w:val="en"/>
        </w:rPr>
        <w:br/>
        <w:t>OpenID Connect Messages 1.0 - draft 06</w:t>
      </w:r>
    </w:p>
    <w:p w:rsidR="00645693" w:rsidRDefault="00645693">
      <w:pPr>
        <w:pStyle w:val="Heading3"/>
        <w:divId w:val="1696887379"/>
        <w:rPr>
          <w:rFonts w:eastAsia="Times New Roman"/>
          <w:lang w:val="en"/>
        </w:rPr>
      </w:pPr>
      <w:r>
        <w:rPr>
          <w:rFonts w:eastAsia="Times New Roman"/>
          <w:lang w:val="en"/>
        </w:rPr>
        <w:t>Abstract</w:t>
      </w:r>
    </w:p>
    <w:p w:rsidR="00645693" w:rsidRDefault="00645693">
      <w:pPr>
        <w:pStyle w:val="NormalWeb"/>
        <w:divId w:val="1696887379"/>
        <w:rPr>
          <w:rFonts w:ascii="Verdana" w:hAnsi="Verdana"/>
          <w:color w:val="000000"/>
          <w:lang w:val="en"/>
        </w:rPr>
      </w:pPr>
      <w:r>
        <w:rPr>
          <w:rFonts w:ascii="Verdana" w:hAnsi="Verdana"/>
          <w:color w:val="000000"/>
          <w:lang w:val="en"/>
        </w:rPr>
        <w:t xml:space="preserve">OpenID Connect is an identity framework that provides </w:t>
      </w:r>
      <w:commentRangeStart w:id="0"/>
      <w:r>
        <w:rPr>
          <w:rFonts w:ascii="Verdana" w:hAnsi="Verdana"/>
          <w:color w:val="000000"/>
          <w:lang w:val="en"/>
        </w:rPr>
        <w:t>authentication, authorization, and attribute transmission capability</w:t>
      </w:r>
      <w:commentRangeEnd w:id="0"/>
      <w:r w:rsidR="00310AFE">
        <w:rPr>
          <w:rStyle w:val="CommentReference"/>
        </w:rPr>
        <w:commentReference w:id="0"/>
      </w:r>
      <w:r>
        <w:rPr>
          <w:rFonts w:ascii="Verdana" w:hAnsi="Verdana"/>
          <w:color w:val="000000"/>
          <w:lang w:val="en"/>
        </w:rPr>
        <w:t xml:space="preserve">. </w:t>
      </w:r>
      <w:commentRangeStart w:id="1"/>
      <w:r>
        <w:rPr>
          <w:rFonts w:ascii="Verdana" w:hAnsi="Verdana"/>
          <w:color w:val="000000"/>
          <w:lang w:val="en"/>
        </w:rPr>
        <w:t>It allows third party attested claims from distributed sources</w:t>
      </w:r>
      <w:commentRangeEnd w:id="1"/>
      <w:r w:rsidR="00310AFE">
        <w:rPr>
          <w:rStyle w:val="CommentReference"/>
        </w:rPr>
        <w:commentReference w:id="1"/>
      </w:r>
      <w:r>
        <w:rPr>
          <w:rFonts w:ascii="Verdana" w:hAnsi="Verdana"/>
          <w:color w:val="000000"/>
          <w:lang w:val="en"/>
        </w:rPr>
        <w:t xml:space="preserve">. The specification suite builds on OAuth 2.0 and consists </w:t>
      </w:r>
      <w:commentRangeStart w:id="2"/>
      <w:r>
        <w:rPr>
          <w:rFonts w:ascii="Verdana" w:hAnsi="Verdana"/>
          <w:color w:val="000000"/>
          <w:lang w:val="en"/>
        </w:rPr>
        <w:t xml:space="preserve">of Building Blocks (Messages, Discovery, Dynamic Client Registration, Session Management, JSON Web Token, JSON Web Signature, JSON WEB Encryption, JSON Web Keys, </w:t>
      </w:r>
      <w:proofErr w:type="gramStart"/>
      <w:r>
        <w:rPr>
          <w:rFonts w:ascii="Verdana" w:hAnsi="Verdana"/>
          <w:color w:val="000000"/>
          <w:lang w:val="en"/>
        </w:rPr>
        <w:t>Simple</w:t>
      </w:r>
      <w:proofErr w:type="gramEnd"/>
      <w:r>
        <w:rPr>
          <w:rFonts w:ascii="Verdana" w:hAnsi="Verdana"/>
          <w:color w:val="000000"/>
          <w:lang w:val="en"/>
        </w:rPr>
        <w:t xml:space="preserve"> Web Discovery), Protocol Bindings (e.g., Standard and Basic Client) and Extensions</w:t>
      </w:r>
      <w:commentRangeEnd w:id="2"/>
      <w:r>
        <w:rPr>
          <w:rStyle w:val="CommentReference"/>
        </w:rPr>
        <w:commentReference w:id="2"/>
      </w:r>
      <w:r>
        <w:rPr>
          <w:rFonts w:ascii="Verdana" w:hAnsi="Verdana"/>
          <w:color w:val="000000"/>
          <w:lang w:val="en"/>
        </w:rPr>
        <w:t xml:space="preserve">. This specification covers the core "Messages" of the suite that defines the messages used and abstract flow which will be further constrained or extended in the companion specifications in the suite. </w:t>
      </w:r>
    </w:p>
    <w:p w:rsidR="00645693" w:rsidRDefault="00645693">
      <w:pPr>
        <w:pStyle w:val="Heading3"/>
        <w:divId w:val="1696887379"/>
        <w:rPr>
          <w:rFonts w:eastAsia="Times New Roman"/>
          <w:lang w:val="en"/>
        </w:rPr>
      </w:pPr>
      <w:r>
        <w:rPr>
          <w:rFonts w:eastAsia="Times New Roman"/>
          <w:lang w:val="en"/>
        </w:rPr>
        <w:t>Requirements Language</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key words "MUST", "MUST NOT", "REQUIRED", "SHALL", "SHALL NOT", "SHOULD", "SHOULD NOT", "RECOMMENDED", "MAY", and "OPTIONAL" in this document are to be interpreted as described in </w:t>
      </w:r>
      <w:hyperlink w:anchor="RFC2119" w:history="1">
        <w:r>
          <w:rPr>
            <w:rStyle w:val="Hyperlink"/>
            <w:rFonts w:ascii="Verdana" w:hAnsi="Verdana"/>
            <w:u w:val="none"/>
            <w:lang w:val="en"/>
          </w:rPr>
          <w:t>RFC 2119</w:t>
        </w:r>
        <w:r>
          <w:rPr>
            <w:rStyle w:val="Hyperlink"/>
            <w:rFonts w:ascii="Verdana" w:hAnsi="Verdana"/>
            <w:vanish/>
            <w:u w:val="none"/>
            <w:lang w:val="en"/>
          </w:rPr>
          <w:t xml:space="preserve"> (Bradner, S., “Key words for use in RFCs to Indicate Requirement Levels,” March 1997.)</w:t>
        </w:r>
      </w:hyperlink>
      <w:r>
        <w:rPr>
          <w:rFonts w:ascii="Verdana" w:hAnsi="Verdana"/>
          <w:color w:val="000000"/>
          <w:lang w:val="en"/>
        </w:rPr>
        <w:t xml:space="preserve"> [RFC2119].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Throughout this document, values are quoted to indicate that they are to be taken literally. When using these values in protocol messages, the quotes MUST NOT </w:t>
      </w:r>
      <w:proofErr w:type="gramStart"/>
      <w:r>
        <w:rPr>
          <w:rFonts w:ascii="Verdana" w:hAnsi="Verdana"/>
          <w:color w:val="000000"/>
          <w:lang w:val="en"/>
        </w:rPr>
        <w:t>be</w:t>
      </w:r>
      <w:proofErr w:type="gramEnd"/>
      <w:r>
        <w:rPr>
          <w:rFonts w:ascii="Verdana" w:hAnsi="Verdana"/>
          <w:color w:val="000000"/>
          <w:lang w:val="en"/>
        </w:rPr>
        <w:t xml:space="preserve"> used as part of the value. </w:t>
      </w:r>
    </w:p>
    <w:p w:rsidR="00645693" w:rsidRDefault="00645693">
      <w:pPr>
        <w:spacing w:before="0" w:beforeAutospacing="0" w:after="0" w:afterAutospacing="0"/>
        <w:divId w:val="1696887379"/>
        <w:rPr>
          <w:rFonts w:ascii="Verdana" w:eastAsia="Times New Roman" w:hAnsi="Verdana"/>
          <w:color w:val="000000"/>
          <w:lang w:val="en"/>
        </w:rPr>
      </w:pPr>
      <w:bookmarkStart w:id="3" w:name="toc"/>
      <w:bookmarkEnd w:id="3"/>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25" style="width:0;height:.75pt" o:hralign="center" o:hrstd="t" o:hr="t" fillcolor="#a0a0a0" stroked="f"/>
        </w:pict>
      </w:r>
    </w:p>
    <w:p w:rsidR="00645693" w:rsidRDefault="00645693">
      <w:pPr>
        <w:pStyle w:val="Heading3"/>
        <w:divId w:val="1696887379"/>
        <w:rPr>
          <w:rFonts w:eastAsia="Times New Roman"/>
          <w:lang w:val="en"/>
        </w:rPr>
      </w:pPr>
      <w:r>
        <w:rPr>
          <w:rFonts w:eastAsia="Times New Roman"/>
          <w:lang w:val="en"/>
        </w:rPr>
        <w:t>Table of Contents</w:t>
      </w:r>
    </w:p>
    <w:p w:rsidR="00645693" w:rsidRDefault="001508E1">
      <w:pPr>
        <w:pStyle w:val="toc"/>
        <w:divId w:val="1696887379"/>
        <w:rPr>
          <w:rFonts w:ascii="Verdana" w:hAnsi="Verdana"/>
          <w:color w:val="000000"/>
          <w:lang w:val="en"/>
        </w:rPr>
      </w:pPr>
      <w:hyperlink w:anchor="terminology" w:history="1">
        <w:r w:rsidR="00645693">
          <w:rPr>
            <w:rStyle w:val="Hyperlink"/>
            <w:rFonts w:ascii="Verdana" w:hAnsi="Verdana"/>
            <w:b/>
            <w:bCs/>
            <w:lang w:val="en"/>
          </w:rPr>
          <w:t>1.</w:t>
        </w:r>
      </w:hyperlink>
      <w:r w:rsidR="00645693">
        <w:rPr>
          <w:rFonts w:ascii="Verdana" w:hAnsi="Verdana"/>
          <w:color w:val="000000"/>
          <w:lang w:val="en"/>
        </w:rPr>
        <w:t>  Terminology</w:t>
      </w:r>
      <w:r w:rsidR="00645693">
        <w:rPr>
          <w:rFonts w:ascii="Verdana" w:hAnsi="Verdana"/>
          <w:color w:val="000000"/>
          <w:lang w:val="en"/>
        </w:rPr>
        <w:br/>
      </w:r>
      <w:hyperlink w:anchor="anchor1" w:history="1">
        <w:r w:rsidR="00645693">
          <w:rPr>
            <w:rStyle w:val="Hyperlink"/>
            <w:rFonts w:ascii="Verdana" w:hAnsi="Verdana"/>
            <w:b/>
            <w:bCs/>
            <w:lang w:val="en"/>
          </w:rPr>
          <w:t>2.</w:t>
        </w:r>
      </w:hyperlink>
      <w:r w:rsidR="00645693">
        <w:rPr>
          <w:rFonts w:ascii="Verdana" w:hAnsi="Verdana"/>
          <w:color w:val="000000"/>
          <w:lang w:val="en"/>
        </w:rPr>
        <w:t xml:space="preserve">  </w:t>
      </w:r>
      <w:proofErr w:type="gramStart"/>
      <w:r w:rsidR="00645693">
        <w:rPr>
          <w:rFonts w:ascii="Verdana" w:hAnsi="Verdana"/>
          <w:color w:val="000000"/>
          <w:lang w:val="en"/>
        </w:rPr>
        <w:t>Overview</w:t>
      </w:r>
      <w:r w:rsidR="00645693">
        <w:rPr>
          <w:rFonts w:ascii="Verdana" w:hAnsi="Verdana"/>
          <w:color w:val="000000"/>
          <w:lang w:val="en"/>
        </w:rPr>
        <w:br/>
      </w:r>
      <w:hyperlink w:anchor="anchor2" w:history="1">
        <w:r w:rsidR="00645693">
          <w:rPr>
            <w:rStyle w:val="Hyperlink"/>
            <w:rFonts w:ascii="Verdana" w:hAnsi="Verdana"/>
            <w:b/>
            <w:bCs/>
            <w:lang w:val="en"/>
          </w:rPr>
          <w:t>3.</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Messages</w:t>
      </w:r>
      <w:r w:rsidR="00645693">
        <w:rPr>
          <w:rFonts w:ascii="Verdana" w:hAnsi="Verdana"/>
          <w:color w:val="000000"/>
          <w:lang w:val="en"/>
        </w:rPr>
        <w:br/>
        <w:t>    </w:t>
      </w:r>
      <w:hyperlink w:anchor="anchor3" w:history="1">
        <w:r w:rsidR="00645693">
          <w:rPr>
            <w:rStyle w:val="Hyperlink"/>
            <w:rFonts w:ascii="Verdana" w:hAnsi="Verdana"/>
            <w:b/>
            <w:bCs/>
            <w:lang w:val="en"/>
          </w:rPr>
          <w:t>3.1.</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Authorization Endpoint</w:t>
      </w:r>
      <w:r w:rsidR="00645693">
        <w:rPr>
          <w:rFonts w:ascii="Verdana" w:hAnsi="Verdana"/>
          <w:color w:val="000000"/>
          <w:lang w:val="en"/>
        </w:rPr>
        <w:br/>
        <w:t>        </w:t>
      </w:r>
      <w:hyperlink w:anchor="id_token" w:history="1">
        <w:r w:rsidR="00645693">
          <w:rPr>
            <w:rStyle w:val="Hyperlink"/>
            <w:rFonts w:ascii="Verdana" w:hAnsi="Verdana"/>
            <w:b/>
            <w:bCs/>
            <w:lang w:val="en"/>
          </w:rPr>
          <w:t>3.1.1.</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ID Token</w:t>
      </w:r>
      <w:r w:rsidR="00645693">
        <w:rPr>
          <w:rFonts w:ascii="Verdana" w:hAnsi="Verdana"/>
          <w:color w:val="000000"/>
          <w:lang w:val="en"/>
        </w:rPr>
        <w:br/>
        <w:t>        </w:t>
      </w:r>
      <w:hyperlink w:anchor="auth_req" w:history="1">
        <w:r w:rsidR="00645693">
          <w:rPr>
            <w:rStyle w:val="Hyperlink"/>
            <w:rFonts w:ascii="Verdana" w:hAnsi="Verdana"/>
            <w:b/>
            <w:bCs/>
            <w:lang w:val="en"/>
          </w:rPr>
          <w:t>3.1.2.</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Authorization Request</w:t>
      </w:r>
      <w:r w:rsidR="00645693">
        <w:rPr>
          <w:rFonts w:ascii="Verdana" w:hAnsi="Verdana"/>
          <w:color w:val="000000"/>
          <w:lang w:val="en"/>
        </w:rPr>
        <w:br/>
        <w:t>        </w:t>
      </w:r>
      <w:hyperlink w:anchor="anchor6" w:history="1">
        <w:r w:rsidR="00645693">
          <w:rPr>
            <w:rStyle w:val="Hyperlink"/>
            <w:rFonts w:ascii="Verdana" w:hAnsi="Verdana"/>
            <w:b/>
            <w:bCs/>
            <w:lang w:val="en"/>
          </w:rPr>
          <w:t>3.1.3.</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Authorization Response</w:t>
      </w:r>
      <w:r w:rsidR="00645693">
        <w:rPr>
          <w:rFonts w:ascii="Verdana" w:hAnsi="Verdana"/>
          <w:color w:val="000000"/>
          <w:lang w:val="en"/>
        </w:rPr>
        <w:br/>
        <w:t>        </w:t>
      </w:r>
      <w:hyperlink w:anchor="anchor7" w:history="1">
        <w:r w:rsidR="00645693">
          <w:rPr>
            <w:rStyle w:val="Hyperlink"/>
            <w:rFonts w:ascii="Verdana" w:hAnsi="Verdana"/>
            <w:b/>
            <w:bCs/>
            <w:lang w:val="en"/>
          </w:rPr>
          <w:t>3.1.4.</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Authorization Error Response</w:t>
      </w:r>
      <w:r w:rsidR="00645693">
        <w:rPr>
          <w:rFonts w:ascii="Verdana" w:hAnsi="Verdana"/>
          <w:color w:val="000000"/>
          <w:lang w:val="en"/>
        </w:rPr>
        <w:br/>
        <w:t>    </w:t>
      </w:r>
      <w:hyperlink w:anchor="token_ep" w:history="1">
        <w:r w:rsidR="00645693">
          <w:rPr>
            <w:rStyle w:val="Hyperlink"/>
            <w:rFonts w:ascii="Verdana" w:hAnsi="Verdana"/>
            <w:b/>
            <w:bCs/>
            <w:lang w:val="en"/>
          </w:rPr>
          <w:t>3.2.</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Token Endpoint</w:t>
      </w:r>
      <w:r w:rsidR="00645693">
        <w:rPr>
          <w:rFonts w:ascii="Verdana" w:hAnsi="Verdana"/>
          <w:color w:val="000000"/>
          <w:lang w:val="en"/>
        </w:rPr>
        <w:br/>
        <w:t>        </w:t>
      </w:r>
      <w:hyperlink w:anchor="access_token_request" w:history="1">
        <w:r w:rsidR="00645693">
          <w:rPr>
            <w:rStyle w:val="Hyperlink"/>
            <w:rFonts w:ascii="Verdana" w:hAnsi="Verdana"/>
            <w:b/>
            <w:bCs/>
            <w:lang w:val="en"/>
          </w:rPr>
          <w:t>3.2.1.</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Access Token Request</w:t>
      </w:r>
      <w:r w:rsidR="00645693">
        <w:rPr>
          <w:rFonts w:ascii="Verdana" w:hAnsi="Verdana"/>
          <w:color w:val="000000"/>
          <w:lang w:val="en"/>
        </w:rPr>
        <w:br/>
        <w:t>        </w:t>
      </w:r>
      <w:hyperlink w:anchor="access_token_response" w:history="1">
        <w:r w:rsidR="00645693">
          <w:rPr>
            <w:rStyle w:val="Hyperlink"/>
            <w:rFonts w:ascii="Verdana" w:hAnsi="Verdana"/>
            <w:b/>
            <w:bCs/>
            <w:lang w:val="en"/>
          </w:rPr>
          <w:t>3.2.2.</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Access Token Response</w:t>
      </w:r>
      <w:r w:rsidR="00645693">
        <w:rPr>
          <w:rFonts w:ascii="Verdana" w:hAnsi="Verdana"/>
          <w:color w:val="000000"/>
          <w:lang w:val="en"/>
        </w:rPr>
        <w:br/>
        <w:t>        </w:t>
      </w:r>
      <w:hyperlink w:anchor="anchor9" w:history="1">
        <w:r w:rsidR="00645693">
          <w:rPr>
            <w:rStyle w:val="Hyperlink"/>
            <w:rFonts w:ascii="Verdana" w:hAnsi="Verdana"/>
            <w:b/>
            <w:bCs/>
            <w:lang w:val="en"/>
          </w:rPr>
          <w:t>3.2.3.</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Token Error Response</w:t>
      </w:r>
      <w:r w:rsidR="00645693">
        <w:rPr>
          <w:rFonts w:ascii="Verdana" w:hAnsi="Verdana"/>
          <w:color w:val="000000"/>
          <w:lang w:val="en"/>
        </w:rPr>
        <w:br/>
        <w:t>    </w:t>
      </w:r>
      <w:hyperlink w:anchor="userinfo_ep" w:history="1">
        <w:r w:rsidR="00645693">
          <w:rPr>
            <w:rStyle w:val="Hyperlink"/>
            <w:rFonts w:ascii="Verdana" w:hAnsi="Verdana"/>
            <w:b/>
            <w:bCs/>
            <w:lang w:val="en"/>
          </w:rPr>
          <w:t>3.3.</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UserInfo Endpoint</w:t>
      </w:r>
      <w:r w:rsidR="00645693">
        <w:rPr>
          <w:rFonts w:ascii="Verdana" w:hAnsi="Verdana"/>
          <w:color w:val="000000"/>
          <w:lang w:val="en"/>
        </w:rPr>
        <w:br/>
        <w:t>        </w:t>
      </w:r>
      <w:hyperlink w:anchor="anchor11" w:history="1">
        <w:r w:rsidR="00645693">
          <w:rPr>
            <w:rStyle w:val="Hyperlink"/>
            <w:rFonts w:ascii="Verdana" w:hAnsi="Verdana"/>
            <w:b/>
            <w:bCs/>
            <w:lang w:val="en"/>
          </w:rPr>
          <w:t>3.3.1.</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Requests</w:t>
      </w:r>
      <w:r w:rsidR="00645693">
        <w:rPr>
          <w:rFonts w:ascii="Verdana" w:hAnsi="Verdana"/>
          <w:color w:val="000000"/>
          <w:lang w:val="en"/>
        </w:rPr>
        <w:br/>
        <w:t>        </w:t>
      </w:r>
      <w:hyperlink w:anchor="anchor12" w:history="1">
        <w:r w:rsidR="00645693">
          <w:rPr>
            <w:rStyle w:val="Hyperlink"/>
            <w:rFonts w:ascii="Verdana" w:hAnsi="Verdana"/>
            <w:b/>
            <w:bCs/>
            <w:lang w:val="en"/>
          </w:rPr>
          <w:t>3.3.2.</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Responses</w:t>
      </w:r>
      <w:r w:rsidR="00645693">
        <w:rPr>
          <w:rFonts w:ascii="Verdana" w:hAnsi="Verdana"/>
          <w:color w:val="000000"/>
          <w:lang w:val="en"/>
        </w:rPr>
        <w:br/>
        <w:t>        </w:t>
      </w:r>
      <w:hyperlink w:anchor="anchor13" w:history="1">
        <w:r w:rsidR="00645693">
          <w:rPr>
            <w:rStyle w:val="Hyperlink"/>
            <w:rFonts w:ascii="Verdana" w:hAnsi="Verdana"/>
            <w:b/>
            <w:bCs/>
            <w:lang w:val="en"/>
          </w:rPr>
          <w:t>3.3.3.</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Errors</w:t>
      </w:r>
      <w:r w:rsidR="00645693">
        <w:rPr>
          <w:rFonts w:ascii="Verdana" w:hAnsi="Verdana"/>
          <w:color w:val="000000"/>
          <w:lang w:val="en"/>
        </w:rPr>
        <w:br/>
        <w:t>        </w:t>
      </w:r>
      <w:hyperlink w:anchor="anchor14" w:history="1">
        <w:r w:rsidR="00645693">
          <w:rPr>
            <w:rStyle w:val="Hyperlink"/>
            <w:rFonts w:ascii="Verdana" w:hAnsi="Verdana"/>
            <w:b/>
            <w:bCs/>
            <w:lang w:val="en"/>
          </w:rPr>
          <w:t>3.3.4.</w:t>
        </w:r>
        <w:proofErr w:type="gramEnd"/>
      </w:hyperlink>
      <w:r w:rsidR="00645693">
        <w:rPr>
          <w:rFonts w:ascii="Verdana" w:hAnsi="Verdana"/>
          <w:color w:val="000000"/>
          <w:lang w:val="en"/>
        </w:rPr>
        <w:t>  Claim Types</w:t>
      </w:r>
      <w:r w:rsidR="00645693">
        <w:rPr>
          <w:rFonts w:ascii="Verdana" w:hAnsi="Verdana"/>
          <w:color w:val="000000"/>
          <w:lang w:val="en"/>
        </w:rPr>
        <w:br/>
        <w:t>    </w:t>
      </w:r>
      <w:hyperlink w:anchor="check_id_ep" w:history="1">
        <w:r w:rsidR="00645693">
          <w:rPr>
            <w:rStyle w:val="Hyperlink"/>
            <w:rFonts w:ascii="Verdana" w:hAnsi="Verdana"/>
            <w:b/>
            <w:bCs/>
            <w:lang w:val="en"/>
          </w:rPr>
          <w:t>3.4.</w:t>
        </w:r>
      </w:hyperlink>
      <w:r w:rsidR="00645693">
        <w:rPr>
          <w:rFonts w:ascii="Verdana" w:hAnsi="Verdana"/>
          <w:color w:val="000000"/>
          <w:lang w:val="en"/>
        </w:rPr>
        <w:t>  Check ID Endpoint</w:t>
      </w:r>
      <w:r w:rsidR="00645693">
        <w:rPr>
          <w:rFonts w:ascii="Verdana" w:hAnsi="Verdana"/>
          <w:color w:val="000000"/>
          <w:lang w:val="en"/>
        </w:rPr>
        <w:br/>
        <w:t>        </w:t>
      </w:r>
      <w:hyperlink w:anchor="anchor17" w:history="1">
        <w:r w:rsidR="00645693">
          <w:rPr>
            <w:rStyle w:val="Hyperlink"/>
            <w:rFonts w:ascii="Verdana" w:hAnsi="Verdana"/>
            <w:b/>
            <w:bCs/>
            <w:lang w:val="en"/>
          </w:rPr>
          <w:t>3.4.1.</w:t>
        </w:r>
      </w:hyperlink>
      <w:r w:rsidR="00645693">
        <w:rPr>
          <w:rFonts w:ascii="Verdana" w:hAnsi="Verdana"/>
          <w:color w:val="000000"/>
          <w:lang w:val="en"/>
        </w:rPr>
        <w:t>  Check ID Request</w:t>
      </w:r>
      <w:r w:rsidR="00645693">
        <w:rPr>
          <w:rFonts w:ascii="Verdana" w:hAnsi="Verdana"/>
          <w:color w:val="000000"/>
          <w:lang w:val="en"/>
        </w:rPr>
        <w:br/>
        <w:t>        </w:t>
      </w:r>
      <w:hyperlink w:anchor="anchor18" w:history="1">
        <w:r w:rsidR="00645693">
          <w:rPr>
            <w:rStyle w:val="Hyperlink"/>
            <w:rFonts w:ascii="Verdana" w:hAnsi="Verdana"/>
            <w:b/>
            <w:bCs/>
            <w:lang w:val="en"/>
          </w:rPr>
          <w:t>3.4.2.</w:t>
        </w:r>
      </w:hyperlink>
      <w:r w:rsidR="00645693">
        <w:rPr>
          <w:rFonts w:ascii="Verdana" w:hAnsi="Verdana"/>
          <w:color w:val="000000"/>
          <w:lang w:val="en"/>
        </w:rPr>
        <w:t>  Check ID Response</w:t>
      </w:r>
      <w:r w:rsidR="00645693">
        <w:rPr>
          <w:rFonts w:ascii="Verdana" w:hAnsi="Verdana"/>
          <w:color w:val="000000"/>
          <w:lang w:val="en"/>
        </w:rPr>
        <w:br/>
        <w:t>        </w:t>
      </w:r>
      <w:hyperlink w:anchor="anchor19" w:history="1">
        <w:r w:rsidR="00645693">
          <w:rPr>
            <w:rStyle w:val="Hyperlink"/>
            <w:rFonts w:ascii="Verdana" w:hAnsi="Verdana"/>
            <w:b/>
            <w:bCs/>
            <w:lang w:val="en"/>
          </w:rPr>
          <w:t>3.4.3.</w:t>
        </w:r>
      </w:hyperlink>
      <w:r w:rsidR="00645693">
        <w:rPr>
          <w:rFonts w:ascii="Verdana" w:hAnsi="Verdana"/>
          <w:color w:val="000000"/>
          <w:lang w:val="en"/>
        </w:rPr>
        <w:t>  Error Codes</w:t>
      </w:r>
      <w:r w:rsidR="00645693">
        <w:rPr>
          <w:rFonts w:ascii="Verdana" w:hAnsi="Verdana"/>
          <w:color w:val="000000"/>
          <w:lang w:val="en"/>
        </w:rPr>
        <w:br/>
        <w:t>    </w:t>
      </w:r>
      <w:hyperlink w:anchor="anchor20" w:history="1">
        <w:r w:rsidR="00645693">
          <w:rPr>
            <w:rStyle w:val="Hyperlink"/>
            <w:rFonts w:ascii="Verdana" w:hAnsi="Verdana"/>
            <w:b/>
            <w:bCs/>
            <w:lang w:val="en"/>
          </w:rPr>
          <w:t>3.5.</w:t>
        </w:r>
      </w:hyperlink>
      <w:r w:rsidR="00645693">
        <w:rPr>
          <w:rFonts w:ascii="Verdana" w:hAnsi="Verdana"/>
          <w:color w:val="000000"/>
          <w:lang w:val="en"/>
        </w:rPr>
        <w:t xml:space="preserve">  </w:t>
      </w:r>
      <w:proofErr w:type="gramStart"/>
      <w:r w:rsidR="00645693">
        <w:rPr>
          <w:rFonts w:ascii="Verdana" w:hAnsi="Verdana"/>
          <w:color w:val="000000"/>
          <w:lang w:val="en"/>
        </w:rPr>
        <w:t>Session Management Endpoints</w:t>
      </w:r>
      <w:r w:rsidR="00645693">
        <w:rPr>
          <w:rFonts w:ascii="Verdana" w:hAnsi="Verdana"/>
          <w:color w:val="000000"/>
          <w:lang w:val="en"/>
        </w:rPr>
        <w:br/>
      </w:r>
      <w:hyperlink w:anchor="Serializations" w:history="1">
        <w:r w:rsidR="00645693">
          <w:rPr>
            <w:rStyle w:val="Hyperlink"/>
            <w:rFonts w:ascii="Verdana" w:hAnsi="Verdana"/>
            <w:b/>
            <w:bCs/>
            <w:lang w:val="en"/>
          </w:rPr>
          <w:t>4.</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Serializations</w:t>
      </w:r>
      <w:r w:rsidR="00645693">
        <w:rPr>
          <w:rFonts w:ascii="Verdana" w:hAnsi="Verdana"/>
          <w:color w:val="000000"/>
          <w:lang w:val="en"/>
        </w:rPr>
        <w:br/>
        <w:t>    </w:t>
      </w:r>
      <w:hyperlink w:anchor="qss" w:history="1">
        <w:r w:rsidR="00645693">
          <w:rPr>
            <w:rStyle w:val="Hyperlink"/>
            <w:rFonts w:ascii="Verdana" w:hAnsi="Verdana"/>
            <w:b/>
            <w:bCs/>
            <w:lang w:val="en"/>
          </w:rPr>
          <w:t>4.1.</w:t>
        </w:r>
        <w:proofErr w:type="gramEnd"/>
      </w:hyperlink>
      <w:r w:rsidR="00645693">
        <w:rPr>
          <w:rFonts w:ascii="Verdana" w:hAnsi="Verdana"/>
          <w:color w:val="000000"/>
          <w:lang w:val="en"/>
        </w:rPr>
        <w:t>  Query String Serialization</w:t>
      </w:r>
      <w:r w:rsidR="00645693">
        <w:rPr>
          <w:rFonts w:ascii="Verdana" w:hAnsi="Verdana"/>
          <w:color w:val="000000"/>
          <w:lang w:val="en"/>
        </w:rPr>
        <w:br/>
        <w:t>    </w:t>
      </w:r>
      <w:hyperlink w:anchor="js" w:history="1">
        <w:r w:rsidR="00645693">
          <w:rPr>
            <w:rStyle w:val="Hyperlink"/>
            <w:rFonts w:ascii="Verdana" w:hAnsi="Verdana"/>
            <w:b/>
            <w:bCs/>
            <w:lang w:val="en"/>
          </w:rPr>
          <w:t>4.2.</w:t>
        </w:r>
      </w:hyperlink>
      <w:r w:rsidR="00645693">
        <w:rPr>
          <w:rFonts w:ascii="Verdana" w:hAnsi="Verdana"/>
          <w:color w:val="000000"/>
          <w:lang w:val="en"/>
        </w:rPr>
        <w:t xml:space="preserve">  </w:t>
      </w:r>
      <w:proofErr w:type="gramStart"/>
      <w:r w:rsidR="00645693">
        <w:rPr>
          <w:rFonts w:ascii="Verdana" w:hAnsi="Verdana"/>
          <w:color w:val="000000"/>
          <w:lang w:val="en"/>
        </w:rPr>
        <w:t>JSON Serialization</w:t>
      </w:r>
      <w:r w:rsidR="00645693">
        <w:rPr>
          <w:rFonts w:ascii="Verdana" w:hAnsi="Verdana"/>
          <w:color w:val="000000"/>
          <w:lang w:val="en"/>
        </w:rPr>
        <w:br/>
      </w:r>
      <w:hyperlink w:anchor="sigenc" w:history="1">
        <w:r w:rsidR="00645693">
          <w:rPr>
            <w:rStyle w:val="Hyperlink"/>
            <w:rFonts w:ascii="Verdana" w:hAnsi="Verdana"/>
            <w:b/>
            <w:bCs/>
            <w:lang w:val="en"/>
          </w:rPr>
          <w:t>5.</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Signatures and Encryption</w:t>
      </w:r>
      <w:r w:rsidR="00645693">
        <w:rPr>
          <w:rFonts w:ascii="Verdana" w:hAnsi="Verdana"/>
          <w:color w:val="000000"/>
          <w:lang w:val="en"/>
        </w:rPr>
        <w:br/>
        <w:t>    </w:t>
      </w:r>
      <w:hyperlink w:anchor="sigs" w:history="1">
        <w:r w:rsidR="00645693">
          <w:rPr>
            <w:rStyle w:val="Hyperlink"/>
            <w:rFonts w:ascii="Verdana" w:hAnsi="Verdana"/>
            <w:b/>
            <w:bCs/>
            <w:lang w:val="en"/>
          </w:rPr>
          <w:t>5.1.</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Signing</w:t>
      </w:r>
      <w:r w:rsidR="00645693">
        <w:rPr>
          <w:rFonts w:ascii="Verdana" w:hAnsi="Verdana"/>
          <w:color w:val="000000"/>
          <w:lang w:val="en"/>
        </w:rPr>
        <w:br/>
        <w:t>    </w:t>
      </w:r>
      <w:hyperlink w:anchor="enc" w:history="1">
        <w:r w:rsidR="00645693">
          <w:rPr>
            <w:rStyle w:val="Hyperlink"/>
            <w:rFonts w:ascii="Verdana" w:hAnsi="Verdana"/>
            <w:b/>
            <w:bCs/>
            <w:lang w:val="en"/>
          </w:rPr>
          <w:t>5.2.</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Encryption</w:t>
      </w:r>
      <w:r w:rsidR="00645693">
        <w:rPr>
          <w:rFonts w:ascii="Verdana" w:hAnsi="Verdana"/>
          <w:color w:val="000000"/>
          <w:lang w:val="en"/>
        </w:rPr>
        <w:br/>
      </w:r>
      <w:hyperlink w:anchor="anchor21" w:history="1">
        <w:r w:rsidR="00645693">
          <w:rPr>
            <w:rStyle w:val="Hyperlink"/>
            <w:rFonts w:ascii="Verdana" w:hAnsi="Verdana"/>
            <w:b/>
            <w:bCs/>
            <w:lang w:val="en"/>
          </w:rPr>
          <w:t>6.</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Verification</w:t>
      </w:r>
      <w:r w:rsidR="00645693">
        <w:rPr>
          <w:rFonts w:ascii="Verdana" w:hAnsi="Verdana"/>
          <w:color w:val="000000"/>
          <w:lang w:val="en"/>
        </w:rPr>
        <w:br/>
        <w:t>    </w:t>
      </w:r>
      <w:hyperlink w:anchor="anchor22" w:history="1">
        <w:r w:rsidR="00645693">
          <w:rPr>
            <w:rStyle w:val="Hyperlink"/>
            <w:rFonts w:ascii="Verdana" w:hAnsi="Verdana"/>
            <w:b/>
            <w:bCs/>
            <w:lang w:val="en"/>
          </w:rPr>
          <w:t>6.1.</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Authorization Request Verification</w:t>
      </w:r>
      <w:r w:rsidR="00645693">
        <w:rPr>
          <w:rFonts w:ascii="Verdana" w:hAnsi="Verdana"/>
          <w:color w:val="000000"/>
          <w:lang w:val="en"/>
        </w:rPr>
        <w:br/>
        <w:t>    </w:t>
      </w:r>
      <w:hyperlink w:anchor="anchor23" w:history="1">
        <w:r w:rsidR="00645693">
          <w:rPr>
            <w:rStyle w:val="Hyperlink"/>
            <w:rFonts w:ascii="Verdana" w:hAnsi="Verdana"/>
            <w:b/>
            <w:bCs/>
            <w:lang w:val="en"/>
          </w:rPr>
          <w:t>6.2.</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Authorization Response Verification</w:t>
      </w:r>
      <w:r w:rsidR="00645693">
        <w:rPr>
          <w:rFonts w:ascii="Verdana" w:hAnsi="Verdana"/>
          <w:color w:val="000000"/>
          <w:lang w:val="en"/>
        </w:rPr>
        <w:br/>
        <w:t>    </w:t>
      </w:r>
      <w:hyperlink w:anchor="anchor24" w:history="1">
        <w:r w:rsidR="00645693">
          <w:rPr>
            <w:rStyle w:val="Hyperlink"/>
            <w:rFonts w:ascii="Verdana" w:hAnsi="Verdana"/>
            <w:b/>
            <w:bCs/>
            <w:lang w:val="en"/>
          </w:rPr>
          <w:t>6.3.</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Token Request Verification</w:t>
      </w:r>
      <w:r w:rsidR="00645693">
        <w:rPr>
          <w:rFonts w:ascii="Verdana" w:hAnsi="Verdana"/>
          <w:color w:val="000000"/>
          <w:lang w:val="en"/>
        </w:rPr>
        <w:br/>
        <w:t>    </w:t>
      </w:r>
      <w:hyperlink w:anchor="anchor25" w:history="1">
        <w:r w:rsidR="00645693">
          <w:rPr>
            <w:rStyle w:val="Hyperlink"/>
            <w:rFonts w:ascii="Verdana" w:hAnsi="Verdana"/>
            <w:b/>
            <w:bCs/>
            <w:lang w:val="en"/>
          </w:rPr>
          <w:t>6.4.</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Token Response Verification</w:t>
      </w:r>
      <w:r w:rsidR="00645693">
        <w:rPr>
          <w:rFonts w:ascii="Verdana" w:hAnsi="Verdana"/>
          <w:color w:val="000000"/>
          <w:lang w:val="en"/>
        </w:rPr>
        <w:br/>
        <w:t>    </w:t>
      </w:r>
      <w:hyperlink w:anchor="anchor26" w:history="1">
        <w:r w:rsidR="00645693">
          <w:rPr>
            <w:rStyle w:val="Hyperlink"/>
            <w:rFonts w:ascii="Verdana" w:hAnsi="Verdana"/>
            <w:b/>
            <w:bCs/>
            <w:lang w:val="en"/>
          </w:rPr>
          <w:t>6.5.</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UserInfo Request Verification</w:t>
      </w:r>
      <w:r w:rsidR="00645693">
        <w:rPr>
          <w:rFonts w:ascii="Verdana" w:hAnsi="Verdana"/>
          <w:color w:val="000000"/>
          <w:lang w:val="en"/>
        </w:rPr>
        <w:br/>
        <w:t>    </w:t>
      </w:r>
      <w:hyperlink w:anchor="anchor27" w:history="1">
        <w:r w:rsidR="00645693">
          <w:rPr>
            <w:rStyle w:val="Hyperlink"/>
            <w:rFonts w:ascii="Verdana" w:hAnsi="Verdana"/>
            <w:b/>
            <w:bCs/>
            <w:lang w:val="en"/>
          </w:rPr>
          <w:t>6.6.</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UserInfo Response Verification</w:t>
      </w:r>
      <w:r w:rsidR="00645693">
        <w:rPr>
          <w:rFonts w:ascii="Verdana" w:hAnsi="Verdana"/>
          <w:color w:val="000000"/>
          <w:lang w:val="en"/>
        </w:rPr>
        <w:br/>
        <w:t>    </w:t>
      </w:r>
      <w:hyperlink w:anchor="anchor28" w:history="1">
        <w:r w:rsidR="00645693">
          <w:rPr>
            <w:rStyle w:val="Hyperlink"/>
            <w:rFonts w:ascii="Verdana" w:hAnsi="Verdana"/>
            <w:b/>
            <w:bCs/>
            <w:lang w:val="en"/>
          </w:rPr>
          <w:t>6.7.</w:t>
        </w:r>
        <w:proofErr w:type="gramEnd"/>
      </w:hyperlink>
      <w:r w:rsidR="00645693">
        <w:rPr>
          <w:rFonts w:ascii="Verdana" w:hAnsi="Verdana"/>
          <w:color w:val="000000"/>
          <w:lang w:val="en"/>
        </w:rPr>
        <w:t>  Check ID Request Verification</w:t>
      </w:r>
      <w:r w:rsidR="00645693">
        <w:rPr>
          <w:rFonts w:ascii="Verdana" w:hAnsi="Verdana"/>
          <w:color w:val="000000"/>
          <w:lang w:val="en"/>
        </w:rPr>
        <w:br/>
        <w:t>    </w:t>
      </w:r>
      <w:hyperlink w:anchor="anchor29" w:history="1">
        <w:r w:rsidR="00645693">
          <w:rPr>
            <w:rStyle w:val="Hyperlink"/>
            <w:rFonts w:ascii="Verdana" w:hAnsi="Verdana"/>
            <w:b/>
            <w:bCs/>
            <w:lang w:val="en"/>
          </w:rPr>
          <w:t>6.8.</w:t>
        </w:r>
      </w:hyperlink>
      <w:r w:rsidR="00645693">
        <w:rPr>
          <w:rFonts w:ascii="Verdana" w:hAnsi="Verdana"/>
          <w:color w:val="000000"/>
          <w:lang w:val="en"/>
        </w:rPr>
        <w:t>  Check ID Response Verification</w:t>
      </w:r>
      <w:r w:rsidR="00645693">
        <w:rPr>
          <w:rFonts w:ascii="Verdana" w:hAnsi="Verdana"/>
          <w:color w:val="000000"/>
          <w:lang w:val="en"/>
        </w:rPr>
        <w:br/>
      </w:r>
      <w:hyperlink w:anchor="related" w:history="1">
        <w:r w:rsidR="00645693">
          <w:rPr>
            <w:rStyle w:val="Hyperlink"/>
            <w:rFonts w:ascii="Verdana" w:hAnsi="Verdana"/>
            <w:b/>
            <w:bCs/>
            <w:lang w:val="en"/>
          </w:rPr>
          <w:t>7.</w:t>
        </w:r>
      </w:hyperlink>
      <w:r w:rsidR="00645693">
        <w:rPr>
          <w:rFonts w:ascii="Verdana" w:hAnsi="Verdana"/>
          <w:color w:val="000000"/>
          <w:lang w:val="en"/>
        </w:rPr>
        <w:t xml:space="preserve">  </w:t>
      </w:r>
      <w:proofErr w:type="gramStart"/>
      <w:r w:rsidR="00645693">
        <w:rPr>
          <w:rFonts w:ascii="Verdana" w:hAnsi="Verdana"/>
          <w:color w:val="000000"/>
          <w:lang w:val="en"/>
        </w:rPr>
        <w:t>Related Specifications</w:t>
      </w:r>
      <w:r w:rsidR="00645693">
        <w:rPr>
          <w:rFonts w:ascii="Verdana" w:hAnsi="Verdana"/>
          <w:color w:val="000000"/>
          <w:lang w:val="en"/>
        </w:rPr>
        <w:br/>
      </w:r>
      <w:hyperlink w:anchor="security_considerations" w:history="1">
        <w:r w:rsidR="00645693">
          <w:rPr>
            <w:rStyle w:val="Hyperlink"/>
            <w:rFonts w:ascii="Verdana" w:hAnsi="Verdana"/>
            <w:b/>
            <w:bCs/>
            <w:lang w:val="en"/>
          </w:rPr>
          <w:t>8.</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Security Considerations</w:t>
      </w:r>
      <w:r w:rsidR="00645693">
        <w:rPr>
          <w:rFonts w:ascii="Verdana" w:hAnsi="Verdana"/>
          <w:color w:val="000000"/>
          <w:lang w:val="en"/>
        </w:rPr>
        <w:br/>
        <w:t>    </w:t>
      </w:r>
      <w:hyperlink w:anchor="assertion_manufacture" w:history="1">
        <w:r w:rsidR="00645693">
          <w:rPr>
            <w:rStyle w:val="Hyperlink"/>
            <w:rFonts w:ascii="Verdana" w:hAnsi="Verdana"/>
            <w:b/>
            <w:bCs/>
            <w:lang w:val="en"/>
          </w:rPr>
          <w:t>8.1.</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Assertion Manufacture/Modification</w:t>
      </w:r>
      <w:r w:rsidR="00645693">
        <w:rPr>
          <w:rFonts w:ascii="Verdana" w:hAnsi="Verdana"/>
          <w:color w:val="000000"/>
          <w:lang w:val="en"/>
        </w:rPr>
        <w:br/>
        <w:t>    </w:t>
      </w:r>
      <w:hyperlink w:anchor="assertion_disclosure" w:history="1">
        <w:r w:rsidR="00645693">
          <w:rPr>
            <w:rStyle w:val="Hyperlink"/>
            <w:rFonts w:ascii="Verdana" w:hAnsi="Verdana"/>
            <w:b/>
            <w:bCs/>
            <w:lang w:val="en"/>
          </w:rPr>
          <w:t>8.2.</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Assertion Disclosure</w:t>
      </w:r>
      <w:r w:rsidR="00645693">
        <w:rPr>
          <w:rFonts w:ascii="Verdana" w:hAnsi="Verdana"/>
          <w:color w:val="000000"/>
          <w:lang w:val="en"/>
        </w:rPr>
        <w:br/>
        <w:t>    </w:t>
      </w:r>
      <w:hyperlink w:anchor="assertion_repudiation" w:history="1">
        <w:r w:rsidR="00645693">
          <w:rPr>
            <w:rStyle w:val="Hyperlink"/>
            <w:rFonts w:ascii="Verdana" w:hAnsi="Verdana"/>
            <w:b/>
            <w:bCs/>
            <w:lang w:val="en"/>
          </w:rPr>
          <w:t>8.3.</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Assertion Repudiation</w:t>
      </w:r>
      <w:r w:rsidR="00645693">
        <w:rPr>
          <w:rFonts w:ascii="Verdana" w:hAnsi="Verdana"/>
          <w:color w:val="000000"/>
          <w:lang w:val="en"/>
        </w:rPr>
        <w:br/>
        <w:t>    </w:t>
      </w:r>
      <w:hyperlink w:anchor="assertion_redirect" w:history="1">
        <w:r w:rsidR="00645693">
          <w:rPr>
            <w:rStyle w:val="Hyperlink"/>
            <w:rFonts w:ascii="Verdana" w:hAnsi="Verdana"/>
            <w:b/>
            <w:bCs/>
            <w:lang w:val="en"/>
          </w:rPr>
          <w:t>8.4.</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Assertion Redirect</w:t>
      </w:r>
      <w:r w:rsidR="00645693">
        <w:rPr>
          <w:rFonts w:ascii="Verdana" w:hAnsi="Verdana"/>
          <w:color w:val="000000"/>
          <w:lang w:val="en"/>
        </w:rPr>
        <w:br/>
        <w:t>    </w:t>
      </w:r>
      <w:hyperlink w:anchor="assertion_reuse" w:history="1">
        <w:r w:rsidR="00645693">
          <w:rPr>
            <w:rStyle w:val="Hyperlink"/>
            <w:rFonts w:ascii="Verdana" w:hAnsi="Verdana"/>
            <w:b/>
            <w:bCs/>
            <w:lang w:val="en"/>
          </w:rPr>
          <w:t>8.5.</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Assertion Reuse</w:t>
      </w:r>
      <w:r w:rsidR="00645693">
        <w:rPr>
          <w:rFonts w:ascii="Verdana" w:hAnsi="Verdana"/>
          <w:color w:val="000000"/>
          <w:lang w:val="en"/>
        </w:rPr>
        <w:br/>
        <w:t>    </w:t>
      </w:r>
      <w:hyperlink w:anchor="artifact_manufacture" w:history="1">
        <w:r w:rsidR="00645693">
          <w:rPr>
            <w:rStyle w:val="Hyperlink"/>
            <w:rFonts w:ascii="Verdana" w:hAnsi="Verdana"/>
            <w:b/>
            <w:bCs/>
            <w:lang w:val="en"/>
          </w:rPr>
          <w:t>8.6.</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Secondary Authenticator Manufacture</w:t>
      </w:r>
      <w:r w:rsidR="00645693">
        <w:rPr>
          <w:rFonts w:ascii="Verdana" w:hAnsi="Verdana"/>
          <w:color w:val="000000"/>
          <w:lang w:val="en"/>
        </w:rPr>
        <w:br/>
        <w:t>    </w:t>
      </w:r>
      <w:hyperlink w:anchor="artifact_capture" w:history="1">
        <w:r w:rsidR="00645693">
          <w:rPr>
            <w:rStyle w:val="Hyperlink"/>
            <w:rFonts w:ascii="Verdana" w:hAnsi="Verdana"/>
            <w:b/>
            <w:bCs/>
            <w:lang w:val="en"/>
          </w:rPr>
          <w:t>8.7.</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Secondary Authenticator Capture</w:t>
      </w:r>
      <w:r w:rsidR="00645693">
        <w:rPr>
          <w:rFonts w:ascii="Verdana" w:hAnsi="Verdana"/>
          <w:color w:val="000000"/>
          <w:lang w:val="en"/>
        </w:rPr>
        <w:br/>
        <w:t>    </w:t>
      </w:r>
      <w:hyperlink w:anchor="assertion_substitution" w:history="1">
        <w:r w:rsidR="00645693">
          <w:rPr>
            <w:rStyle w:val="Hyperlink"/>
            <w:rFonts w:ascii="Verdana" w:hAnsi="Verdana"/>
            <w:b/>
            <w:bCs/>
            <w:lang w:val="en"/>
          </w:rPr>
          <w:t>8.8.</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Assertion Substitution</w:t>
      </w:r>
      <w:r w:rsidR="00645693">
        <w:rPr>
          <w:rFonts w:ascii="Verdana" w:hAnsi="Verdana"/>
          <w:color w:val="000000"/>
          <w:lang w:val="en"/>
        </w:rPr>
        <w:br/>
        <w:t>    </w:t>
      </w:r>
      <w:hyperlink w:anchor="auth_req_disclosure" w:history="1">
        <w:r w:rsidR="00645693">
          <w:rPr>
            <w:rStyle w:val="Hyperlink"/>
            <w:rFonts w:ascii="Verdana" w:hAnsi="Verdana"/>
            <w:b/>
            <w:bCs/>
            <w:lang w:val="en"/>
          </w:rPr>
          <w:t>8.9.</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Authentication Request Disclosure</w:t>
      </w:r>
      <w:r w:rsidR="00645693">
        <w:rPr>
          <w:rFonts w:ascii="Verdana" w:hAnsi="Verdana"/>
          <w:color w:val="000000"/>
          <w:lang w:val="en"/>
        </w:rPr>
        <w:br/>
        <w:t>    </w:t>
      </w:r>
      <w:hyperlink w:anchor="anchor30" w:history="1">
        <w:r w:rsidR="00645693">
          <w:rPr>
            <w:rStyle w:val="Hyperlink"/>
            <w:rFonts w:ascii="Verdana" w:hAnsi="Verdana"/>
            <w:b/>
            <w:bCs/>
            <w:lang w:val="en"/>
          </w:rPr>
          <w:t>8.10.</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Timing Attack</w:t>
      </w:r>
      <w:r w:rsidR="00645693">
        <w:rPr>
          <w:rFonts w:ascii="Verdana" w:hAnsi="Verdana"/>
          <w:color w:val="000000"/>
          <w:lang w:val="en"/>
        </w:rPr>
        <w:br/>
        <w:t>    </w:t>
      </w:r>
      <w:hyperlink w:anchor="authn_proc_threats" w:history="1">
        <w:r w:rsidR="00645693">
          <w:rPr>
            <w:rStyle w:val="Hyperlink"/>
            <w:rFonts w:ascii="Verdana" w:hAnsi="Verdana"/>
            <w:b/>
            <w:bCs/>
            <w:lang w:val="en"/>
          </w:rPr>
          <w:t>8.11.</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Authentication Process Threats</w:t>
      </w:r>
      <w:r w:rsidR="00645693">
        <w:rPr>
          <w:rFonts w:ascii="Verdana" w:hAnsi="Verdana"/>
          <w:color w:val="000000"/>
          <w:lang w:val="en"/>
        </w:rPr>
        <w:br/>
      </w:r>
      <w:hyperlink w:anchor="iana" w:history="1">
        <w:r w:rsidR="00645693">
          <w:rPr>
            <w:rStyle w:val="Hyperlink"/>
            <w:rFonts w:ascii="Verdana" w:hAnsi="Verdana"/>
            <w:b/>
            <w:bCs/>
            <w:lang w:val="en"/>
          </w:rPr>
          <w:t>9.</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IANA Considerations</w:t>
      </w:r>
      <w:r w:rsidR="00645693">
        <w:rPr>
          <w:rFonts w:ascii="Verdana" w:hAnsi="Verdana"/>
          <w:color w:val="000000"/>
          <w:lang w:val="en"/>
        </w:rPr>
        <w:br/>
        <w:t>    </w:t>
      </w:r>
      <w:hyperlink w:anchor="oauth_params" w:history="1">
        <w:r w:rsidR="00645693">
          <w:rPr>
            <w:rStyle w:val="Hyperlink"/>
            <w:rFonts w:ascii="Verdana" w:hAnsi="Verdana"/>
            <w:b/>
            <w:bCs/>
            <w:lang w:val="en"/>
          </w:rPr>
          <w:t>9.1.</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OAuth Parameters Registry</w:t>
      </w:r>
      <w:r w:rsidR="00645693">
        <w:rPr>
          <w:rFonts w:ascii="Verdana" w:hAnsi="Verdana"/>
          <w:color w:val="000000"/>
          <w:lang w:val="en"/>
        </w:rPr>
        <w:br/>
        <w:t>        </w:t>
      </w:r>
      <w:hyperlink w:anchor="anchor31" w:history="1">
        <w:r w:rsidR="00645693">
          <w:rPr>
            <w:rStyle w:val="Hyperlink"/>
            <w:rFonts w:ascii="Verdana" w:hAnsi="Verdana"/>
            <w:b/>
            <w:bCs/>
            <w:lang w:val="en"/>
          </w:rPr>
          <w:t>9.1.1.</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Scope Parameters</w:t>
      </w:r>
      <w:r w:rsidR="00645693">
        <w:rPr>
          <w:rFonts w:ascii="Verdana" w:hAnsi="Verdana"/>
          <w:color w:val="000000"/>
          <w:lang w:val="en"/>
        </w:rPr>
        <w:br/>
        <w:t>        </w:t>
      </w:r>
      <w:hyperlink w:anchor="anchor32" w:history="1">
        <w:r w:rsidR="00645693">
          <w:rPr>
            <w:rStyle w:val="Hyperlink"/>
            <w:rFonts w:ascii="Verdana" w:hAnsi="Verdana"/>
            <w:b/>
            <w:bCs/>
            <w:lang w:val="en"/>
          </w:rPr>
          <w:t>9.1.2.</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Authorization Request Parameter (display)</w:t>
      </w:r>
      <w:r w:rsidR="00645693">
        <w:rPr>
          <w:rFonts w:ascii="Verdana" w:hAnsi="Verdana"/>
          <w:color w:val="000000"/>
          <w:lang w:val="en"/>
        </w:rPr>
        <w:br/>
        <w:t>        </w:t>
      </w:r>
      <w:hyperlink w:anchor="anchor33" w:history="1">
        <w:r w:rsidR="00645693">
          <w:rPr>
            <w:rStyle w:val="Hyperlink"/>
            <w:rFonts w:ascii="Verdana" w:hAnsi="Verdana"/>
            <w:b/>
            <w:bCs/>
            <w:lang w:val="en"/>
          </w:rPr>
          <w:t>9.1.3.</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Authorization Request Parameter (prompt)</w:t>
      </w:r>
      <w:r w:rsidR="00645693">
        <w:rPr>
          <w:rFonts w:ascii="Verdana" w:hAnsi="Verdana"/>
          <w:color w:val="000000"/>
          <w:lang w:val="en"/>
        </w:rPr>
        <w:br/>
        <w:t>        </w:t>
      </w:r>
      <w:hyperlink w:anchor="anchor34" w:history="1">
        <w:r w:rsidR="00645693">
          <w:rPr>
            <w:rStyle w:val="Hyperlink"/>
            <w:rFonts w:ascii="Verdana" w:hAnsi="Verdana"/>
            <w:b/>
            <w:bCs/>
            <w:lang w:val="en"/>
          </w:rPr>
          <w:t>9.1.4.</w:t>
        </w:r>
        <w:proofErr w:type="gramEnd"/>
      </w:hyperlink>
      <w:r w:rsidR="00645693">
        <w:rPr>
          <w:rFonts w:ascii="Verdana" w:hAnsi="Verdana"/>
          <w:color w:val="000000"/>
          <w:lang w:val="en"/>
        </w:rPr>
        <w:t>  Authorization Request Parameter (nonce)</w:t>
      </w:r>
      <w:r w:rsidR="00645693">
        <w:rPr>
          <w:rFonts w:ascii="Verdana" w:hAnsi="Verdana"/>
          <w:color w:val="000000"/>
          <w:lang w:val="en"/>
        </w:rPr>
        <w:br/>
        <w:t>        </w:t>
      </w:r>
      <w:hyperlink w:anchor="anchor35" w:history="1">
        <w:r w:rsidR="00645693">
          <w:rPr>
            <w:rStyle w:val="Hyperlink"/>
            <w:rFonts w:ascii="Verdana" w:hAnsi="Verdana"/>
            <w:b/>
            <w:bCs/>
            <w:lang w:val="en"/>
          </w:rPr>
          <w:t>9.1.5.</w:t>
        </w:r>
      </w:hyperlink>
      <w:r w:rsidR="00645693">
        <w:rPr>
          <w:rFonts w:ascii="Verdana" w:hAnsi="Verdana"/>
          <w:color w:val="000000"/>
          <w:lang w:val="en"/>
        </w:rPr>
        <w:t xml:space="preserve">  </w:t>
      </w:r>
      <w:proofErr w:type="gramStart"/>
      <w:r w:rsidR="00645693">
        <w:rPr>
          <w:rFonts w:ascii="Verdana" w:hAnsi="Verdana"/>
          <w:color w:val="000000"/>
          <w:lang w:val="en"/>
        </w:rPr>
        <w:t>Authorization Request Parameter (audience)</w:t>
      </w:r>
      <w:r w:rsidR="00645693">
        <w:rPr>
          <w:rFonts w:ascii="Verdana" w:hAnsi="Verdana"/>
          <w:color w:val="000000"/>
          <w:lang w:val="en"/>
        </w:rPr>
        <w:br/>
        <w:t>        </w:t>
      </w:r>
      <w:hyperlink w:anchor="anchor36" w:history="1">
        <w:r w:rsidR="00645693">
          <w:rPr>
            <w:rStyle w:val="Hyperlink"/>
            <w:rFonts w:ascii="Verdana" w:hAnsi="Verdana"/>
            <w:b/>
            <w:bCs/>
            <w:lang w:val="en"/>
          </w:rPr>
          <w:t>9.1.6.</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Authorization Request Parameter (request)</w:t>
      </w:r>
      <w:r w:rsidR="00645693">
        <w:rPr>
          <w:rFonts w:ascii="Verdana" w:hAnsi="Verdana"/>
          <w:color w:val="000000"/>
          <w:lang w:val="en"/>
        </w:rPr>
        <w:br/>
        <w:t>        </w:t>
      </w:r>
      <w:hyperlink w:anchor="anchor37" w:history="1">
        <w:r w:rsidR="00645693">
          <w:rPr>
            <w:rStyle w:val="Hyperlink"/>
            <w:rFonts w:ascii="Verdana" w:hAnsi="Verdana"/>
            <w:b/>
            <w:bCs/>
            <w:lang w:val="en"/>
          </w:rPr>
          <w:t>9.1.7.</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Authorization Request Parameter (</w:t>
      </w:r>
      <w:proofErr w:type="spellStart"/>
      <w:r w:rsidR="00645693">
        <w:rPr>
          <w:rFonts w:ascii="Verdana" w:hAnsi="Verdana"/>
          <w:color w:val="000000"/>
          <w:lang w:val="en"/>
        </w:rPr>
        <w:t>request_uri</w:t>
      </w:r>
      <w:proofErr w:type="spellEnd"/>
      <w:r w:rsidR="00645693">
        <w:rPr>
          <w:rFonts w:ascii="Verdana" w:hAnsi="Verdana"/>
          <w:color w:val="000000"/>
          <w:lang w:val="en"/>
        </w:rPr>
        <w:t>)</w:t>
      </w:r>
      <w:r w:rsidR="00645693">
        <w:rPr>
          <w:rFonts w:ascii="Verdana" w:hAnsi="Verdana"/>
          <w:color w:val="000000"/>
          <w:lang w:val="en"/>
        </w:rPr>
        <w:br/>
        <w:t>        </w:t>
      </w:r>
      <w:hyperlink w:anchor="anchor38" w:history="1">
        <w:r w:rsidR="00645693">
          <w:rPr>
            <w:rStyle w:val="Hyperlink"/>
            <w:rFonts w:ascii="Verdana" w:hAnsi="Verdana"/>
            <w:b/>
            <w:bCs/>
            <w:lang w:val="en"/>
          </w:rPr>
          <w:t>9.1.8.</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ID Token Response Parameters</w:t>
      </w:r>
      <w:r w:rsidR="00645693">
        <w:rPr>
          <w:rFonts w:ascii="Verdana" w:hAnsi="Verdana"/>
          <w:color w:val="000000"/>
          <w:lang w:val="en"/>
        </w:rPr>
        <w:br/>
        <w:t>    </w:t>
      </w:r>
      <w:hyperlink w:anchor="anchor39" w:history="1">
        <w:r w:rsidR="00645693">
          <w:rPr>
            <w:rStyle w:val="Hyperlink"/>
            <w:rFonts w:ascii="Verdana" w:hAnsi="Verdana"/>
            <w:b/>
            <w:bCs/>
            <w:lang w:val="en"/>
          </w:rPr>
          <w:t>9.2.</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OAuth Extensions Error Registry</w:t>
      </w:r>
      <w:r w:rsidR="00645693">
        <w:rPr>
          <w:rFonts w:ascii="Verdana" w:hAnsi="Verdana"/>
          <w:color w:val="000000"/>
          <w:lang w:val="en"/>
        </w:rPr>
        <w:br/>
        <w:t>        </w:t>
      </w:r>
      <w:hyperlink w:anchor="anchor40" w:history="1">
        <w:r w:rsidR="00645693">
          <w:rPr>
            <w:rStyle w:val="Hyperlink"/>
            <w:rFonts w:ascii="Verdana" w:hAnsi="Verdana"/>
            <w:b/>
            <w:bCs/>
            <w:lang w:val="en"/>
          </w:rPr>
          <w:t>9.2.1.</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Authorization endpoint error (</w:t>
      </w:r>
      <w:proofErr w:type="spellStart"/>
      <w:r w:rsidR="00645693">
        <w:rPr>
          <w:rFonts w:ascii="Verdana" w:hAnsi="Verdana"/>
          <w:color w:val="000000"/>
          <w:lang w:val="en"/>
        </w:rPr>
        <w:t>invalid_request_redirect_uri</w:t>
      </w:r>
      <w:proofErr w:type="spellEnd"/>
      <w:r w:rsidR="00645693">
        <w:rPr>
          <w:rFonts w:ascii="Verdana" w:hAnsi="Verdana"/>
          <w:color w:val="000000"/>
          <w:lang w:val="en"/>
        </w:rPr>
        <w:t>)</w:t>
      </w:r>
      <w:r w:rsidR="00645693">
        <w:rPr>
          <w:rFonts w:ascii="Verdana" w:hAnsi="Verdana"/>
          <w:color w:val="000000"/>
          <w:lang w:val="en"/>
        </w:rPr>
        <w:br/>
        <w:t>        </w:t>
      </w:r>
      <w:hyperlink w:anchor="anchor41" w:history="1">
        <w:r w:rsidR="00645693">
          <w:rPr>
            <w:rStyle w:val="Hyperlink"/>
            <w:rFonts w:ascii="Verdana" w:hAnsi="Verdana"/>
            <w:b/>
            <w:bCs/>
            <w:lang w:val="en"/>
          </w:rPr>
          <w:t>9.2.2.</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Authorization endpoint error (</w:t>
      </w:r>
      <w:proofErr w:type="spellStart"/>
      <w:r w:rsidR="00645693">
        <w:rPr>
          <w:rFonts w:ascii="Verdana" w:hAnsi="Verdana"/>
          <w:color w:val="000000"/>
          <w:lang w:val="en"/>
        </w:rPr>
        <w:t>login_required</w:t>
      </w:r>
      <w:proofErr w:type="spellEnd"/>
      <w:r w:rsidR="00645693">
        <w:rPr>
          <w:rFonts w:ascii="Verdana" w:hAnsi="Verdana"/>
          <w:color w:val="000000"/>
          <w:lang w:val="en"/>
        </w:rPr>
        <w:t>)</w:t>
      </w:r>
      <w:r w:rsidR="00645693">
        <w:rPr>
          <w:rFonts w:ascii="Verdana" w:hAnsi="Verdana"/>
          <w:color w:val="000000"/>
          <w:lang w:val="en"/>
        </w:rPr>
        <w:br/>
        <w:t>        </w:t>
      </w:r>
      <w:hyperlink w:anchor="anchor42" w:history="1">
        <w:r w:rsidR="00645693">
          <w:rPr>
            <w:rStyle w:val="Hyperlink"/>
            <w:rFonts w:ascii="Verdana" w:hAnsi="Verdana"/>
            <w:b/>
            <w:bCs/>
            <w:lang w:val="en"/>
          </w:rPr>
          <w:t>9.2.3.</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Authorization endpoint error (</w:t>
      </w:r>
      <w:proofErr w:type="spellStart"/>
      <w:r w:rsidR="00645693">
        <w:rPr>
          <w:rFonts w:ascii="Verdana" w:hAnsi="Verdana"/>
          <w:color w:val="000000"/>
          <w:lang w:val="en"/>
        </w:rPr>
        <w:t>session_selection_required</w:t>
      </w:r>
      <w:proofErr w:type="spellEnd"/>
      <w:r w:rsidR="00645693">
        <w:rPr>
          <w:rFonts w:ascii="Verdana" w:hAnsi="Verdana"/>
          <w:color w:val="000000"/>
          <w:lang w:val="en"/>
        </w:rPr>
        <w:t>)</w:t>
      </w:r>
      <w:r w:rsidR="00645693">
        <w:rPr>
          <w:rFonts w:ascii="Verdana" w:hAnsi="Verdana"/>
          <w:color w:val="000000"/>
          <w:lang w:val="en"/>
        </w:rPr>
        <w:br/>
        <w:t>        </w:t>
      </w:r>
      <w:hyperlink w:anchor="anchor43" w:history="1">
        <w:r w:rsidR="00645693">
          <w:rPr>
            <w:rStyle w:val="Hyperlink"/>
            <w:rFonts w:ascii="Verdana" w:hAnsi="Verdana"/>
            <w:b/>
            <w:bCs/>
            <w:lang w:val="en"/>
          </w:rPr>
          <w:t>9.2.4.</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Authorization endpoint error (</w:t>
      </w:r>
      <w:proofErr w:type="spellStart"/>
      <w:r w:rsidR="00645693">
        <w:rPr>
          <w:rFonts w:ascii="Verdana" w:hAnsi="Verdana"/>
          <w:color w:val="000000"/>
          <w:lang w:val="en"/>
        </w:rPr>
        <w:t>approval_required</w:t>
      </w:r>
      <w:proofErr w:type="spellEnd"/>
      <w:r w:rsidR="00645693">
        <w:rPr>
          <w:rFonts w:ascii="Verdana" w:hAnsi="Verdana"/>
          <w:color w:val="000000"/>
          <w:lang w:val="en"/>
        </w:rPr>
        <w:t>)</w:t>
      </w:r>
      <w:r w:rsidR="00645693">
        <w:rPr>
          <w:rFonts w:ascii="Verdana" w:hAnsi="Verdana"/>
          <w:color w:val="000000"/>
          <w:lang w:val="en"/>
        </w:rPr>
        <w:br/>
        <w:t>        </w:t>
      </w:r>
      <w:hyperlink w:anchor="anchor44" w:history="1">
        <w:r w:rsidR="00645693">
          <w:rPr>
            <w:rStyle w:val="Hyperlink"/>
            <w:rFonts w:ascii="Verdana" w:hAnsi="Verdana"/>
            <w:b/>
            <w:bCs/>
            <w:lang w:val="en"/>
          </w:rPr>
          <w:t>9.2.5.</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Authorization endpoint error (</w:t>
      </w:r>
      <w:proofErr w:type="spellStart"/>
      <w:r w:rsidR="00645693">
        <w:rPr>
          <w:rFonts w:ascii="Verdana" w:hAnsi="Verdana"/>
          <w:color w:val="000000"/>
          <w:lang w:val="en"/>
        </w:rPr>
        <w:t>user_mismatched</w:t>
      </w:r>
      <w:proofErr w:type="spellEnd"/>
      <w:r w:rsidR="00645693">
        <w:rPr>
          <w:rFonts w:ascii="Verdana" w:hAnsi="Verdana"/>
          <w:color w:val="000000"/>
          <w:lang w:val="en"/>
        </w:rPr>
        <w:t>)</w:t>
      </w:r>
      <w:r w:rsidR="00645693">
        <w:rPr>
          <w:rFonts w:ascii="Verdana" w:hAnsi="Verdana"/>
          <w:color w:val="000000"/>
          <w:lang w:val="en"/>
        </w:rPr>
        <w:br/>
        <w:t>        </w:t>
      </w:r>
      <w:hyperlink w:anchor="anchor45" w:history="1">
        <w:r w:rsidR="00645693">
          <w:rPr>
            <w:rStyle w:val="Hyperlink"/>
            <w:rFonts w:ascii="Verdana" w:hAnsi="Verdana"/>
            <w:b/>
            <w:bCs/>
            <w:lang w:val="en"/>
          </w:rPr>
          <w:t>9.2.6.</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Token endpoint error (</w:t>
      </w:r>
      <w:proofErr w:type="spellStart"/>
      <w:r w:rsidR="00645693">
        <w:rPr>
          <w:rFonts w:ascii="Verdana" w:hAnsi="Verdana"/>
          <w:color w:val="000000"/>
          <w:lang w:val="en"/>
        </w:rPr>
        <w:t>invalid_authorization_code</w:t>
      </w:r>
      <w:proofErr w:type="spellEnd"/>
      <w:r w:rsidR="00645693">
        <w:rPr>
          <w:rFonts w:ascii="Verdana" w:hAnsi="Verdana"/>
          <w:color w:val="000000"/>
          <w:lang w:val="en"/>
        </w:rPr>
        <w:t>)</w:t>
      </w:r>
      <w:r w:rsidR="00645693">
        <w:rPr>
          <w:rFonts w:ascii="Verdana" w:hAnsi="Verdana"/>
          <w:color w:val="000000"/>
          <w:lang w:val="en"/>
        </w:rPr>
        <w:br/>
        <w:t>        </w:t>
      </w:r>
      <w:hyperlink w:anchor="anchor46" w:history="1">
        <w:r w:rsidR="00645693">
          <w:rPr>
            <w:rStyle w:val="Hyperlink"/>
            <w:rFonts w:ascii="Verdana" w:hAnsi="Verdana"/>
            <w:b/>
            <w:bCs/>
            <w:lang w:val="en"/>
          </w:rPr>
          <w:t>9.2.7.</w:t>
        </w:r>
        <w:proofErr w:type="gramEnd"/>
      </w:hyperlink>
      <w:r w:rsidR="00645693">
        <w:rPr>
          <w:rFonts w:ascii="Verdana" w:hAnsi="Verdana"/>
          <w:color w:val="000000"/>
          <w:lang w:val="en"/>
        </w:rPr>
        <w:t xml:space="preserve">  </w:t>
      </w:r>
      <w:proofErr w:type="gramStart"/>
      <w:r w:rsidR="00645693">
        <w:rPr>
          <w:rFonts w:ascii="Verdana" w:hAnsi="Verdana"/>
          <w:color w:val="000000"/>
          <w:lang w:val="en"/>
        </w:rPr>
        <w:t>UserInfo endpoint error (</w:t>
      </w:r>
      <w:proofErr w:type="spellStart"/>
      <w:r w:rsidR="00645693">
        <w:rPr>
          <w:rFonts w:ascii="Verdana" w:hAnsi="Verdana"/>
          <w:color w:val="000000"/>
          <w:lang w:val="en"/>
        </w:rPr>
        <w:t>invalid_schema</w:t>
      </w:r>
      <w:proofErr w:type="spellEnd"/>
      <w:r w:rsidR="00645693">
        <w:rPr>
          <w:rFonts w:ascii="Verdana" w:hAnsi="Verdana"/>
          <w:color w:val="000000"/>
          <w:lang w:val="en"/>
        </w:rPr>
        <w:t>)</w:t>
      </w:r>
      <w:r w:rsidR="00645693">
        <w:rPr>
          <w:rFonts w:ascii="Verdana" w:hAnsi="Verdana"/>
          <w:color w:val="000000"/>
          <w:lang w:val="en"/>
        </w:rPr>
        <w:br/>
        <w:t>        </w:t>
      </w:r>
      <w:hyperlink w:anchor="anchor47" w:history="1">
        <w:r w:rsidR="00645693">
          <w:rPr>
            <w:rStyle w:val="Hyperlink"/>
            <w:rFonts w:ascii="Verdana" w:hAnsi="Verdana"/>
            <w:b/>
            <w:bCs/>
            <w:lang w:val="en"/>
          </w:rPr>
          <w:t>9.2.8.</w:t>
        </w:r>
        <w:proofErr w:type="gramEnd"/>
      </w:hyperlink>
      <w:r w:rsidR="00645693">
        <w:rPr>
          <w:rFonts w:ascii="Verdana" w:hAnsi="Verdana"/>
          <w:color w:val="000000"/>
          <w:lang w:val="en"/>
        </w:rPr>
        <w:t>  Check ID endpoint error (</w:t>
      </w:r>
      <w:proofErr w:type="spellStart"/>
      <w:r w:rsidR="00645693">
        <w:rPr>
          <w:rFonts w:ascii="Verdana" w:hAnsi="Verdana"/>
          <w:color w:val="000000"/>
          <w:lang w:val="en"/>
        </w:rPr>
        <w:t>invalid_id_token</w:t>
      </w:r>
      <w:proofErr w:type="spellEnd"/>
      <w:proofErr w:type="gramStart"/>
      <w:r w:rsidR="00645693">
        <w:rPr>
          <w:rFonts w:ascii="Verdana" w:hAnsi="Verdana"/>
          <w:color w:val="000000"/>
          <w:lang w:val="en"/>
        </w:rPr>
        <w:t>)</w:t>
      </w:r>
      <w:proofErr w:type="gramEnd"/>
      <w:r w:rsidR="00645693">
        <w:rPr>
          <w:rFonts w:ascii="Verdana" w:hAnsi="Verdana"/>
          <w:color w:val="000000"/>
          <w:lang w:val="en"/>
        </w:rPr>
        <w:br/>
      </w:r>
      <w:hyperlink w:anchor="rfc.references1" w:history="1">
        <w:r w:rsidR="00645693">
          <w:rPr>
            <w:rStyle w:val="Hyperlink"/>
            <w:rFonts w:ascii="Verdana" w:hAnsi="Verdana"/>
            <w:b/>
            <w:bCs/>
            <w:lang w:val="en"/>
          </w:rPr>
          <w:t>10.</w:t>
        </w:r>
      </w:hyperlink>
      <w:r w:rsidR="00645693">
        <w:rPr>
          <w:rFonts w:ascii="Verdana" w:hAnsi="Verdana"/>
          <w:color w:val="000000"/>
          <w:lang w:val="en"/>
        </w:rPr>
        <w:t xml:space="preserve">  </w:t>
      </w:r>
      <w:proofErr w:type="gramStart"/>
      <w:r w:rsidR="00645693">
        <w:rPr>
          <w:rFonts w:ascii="Verdana" w:hAnsi="Verdana"/>
          <w:color w:val="000000"/>
          <w:lang w:val="en"/>
        </w:rPr>
        <w:t>References</w:t>
      </w:r>
      <w:r w:rsidR="00645693">
        <w:rPr>
          <w:rFonts w:ascii="Verdana" w:hAnsi="Verdana"/>
          <w:color w:val="000000"/>
          <w:lang w:val="en"/>
        </w:rPr>
        <w:br/>
        <w:t>    </w:t>
      </w:r>
      <w:hyperlink w:anchor="rfc.references1" w:history="1">
        <w:r w:rsidR="00645693">
          <w:rPr>
            <w:rStyle w:val="Hyperlink"/>
            <w:rFonts w:ascii="Verdana" w:hAnsi="Verdana"/>
            <w:b/>
            <w:bCs/>
            <w:lang w:val="en"/>
          </w:rPr>
          <w:t>10.1.</w:t>
        </w:r>
        <w:proofErr w:type="gramEnd"/>
      </w:hyperlink>
      <w:r w:rsidR="00645693">
        <w:rPr>
          <w:rFonts w:ascii="Verdana" w:hAnsi="Verdana"/>
          <w:color w:val="000000"/>
          <w:lang w:val="en"/>
        </w:rPr>
        <w:t>  Normative References</w:t>
      </w:r>
      <w:r w:rsidR="00645693">
        <w:rPr>
          <w:rFonts w:ascii="Verdana" w:hAnsi="Verdana"/>
          <w:color w:val="000000"/>
          <w:lang w:val="en"/>
        </w:rPr>
        <w:br/>
        <w:t>    </w:t>
      </w:r>
      <w:hyperlink w:anchor="rfc.references2" w:history="1">
        <w:r w:rsidR="00645693">
          <w:rPr>
            <w:rStyle w:val="Hyperlink"/>
            <w:rFonts w:ascii="Verdana" w:hAnsi="Verdana"/>
            <w:b/>
            <w:bCs/>
            <w:lang w:val="en"/>
          </w:rPr>
          <w:t>10.2.</w:t>
        </w:r>
      </w:hyperlink>
      <w:r w:rsidR="00645693">
        <w:rPr>
          <w:rFonts w:ascii="Verdana" w:hAnsi="Verdana"/>
          <w:color w:val="000000"/>
          <w:lang w:val="en"/>
        </w:rPr>
        <w:t>  Informative References</w:t>
      </w:r>
      <w:r w:rsidR="00645693">
        <w:rPr>
          <w:rFonts w:ascii="Verdana" w:hAnsi="Verdana"/>
          <w:color w:val="000000"/>
          <w:lang w:val="en"/>
        </w:rPr>
        <w:br/>
      </w:r>
      <w:hyperlink w:anchor="anchor50" w:history="1">
        <w:r w:rsidR="00645693">
          <w:rPr>
            <w:rStyle w:val="Hyperlink"/>
            <w:rFonts w:ascii="Verdana" w:hAnsi="Verdana"/>
            <w:b/>
            <w:bCs/>
            <w:lang w:val="en"/>
          </w:rPr>
          <w:t>Appendix A.</w:t>
        </w:r>
      </w:hyperlink>
      <w:r w:rsidR="00645693">
        <w:rPr>
          <w:rFonts w:ascii="Verdana" w:hAnsi="Verdana"/>
          <w:color w:val="000000"/>
          <w:lang w:val="en"/>
        </w:rPr>
        <w:t>  Acknowledgements</w:t>
      </w:r>
      <w:r w:rsidR="00645693">
        <w:rPr>
          <w:rFonts w:ascii="Verdana" w:hAnsi="Verdana"/>
          <w:color w:val="000000"/>
          <w:lang w:val="en"/>
        </w:rPr>
        <w:br/>
      </w:r>
      <w:hyperlink w:anchor="anchor51" w:history="1">
        <w:r w:rsidR="00645693">
          <w:rPr>
            <w:rStyle w:val="Hyperlink"/>
            <w:rFonts w:ascii="Verdana" w:hAnsi="Verdana"/>
            <w:b/>
            <w:bCs/>
            <w:lang w:val="en"/>
          </w:rPr>
          <w:t>Appendix B.</w:t>
        </w:r>
      </w:hyperlink>
      <w:r w:rsidR="00645693">
        <w:rPr>
          <w:rFonts w:ascii="Verdana" w:hAnsi="Verdana"/>
          <w:color w:val="000000"/>
          <w:lang w:val="en"/>
        </w:rPr>
        <w:t>  Document History</w:t>
      </w:r>
      <w:r w:rsidR="00645693">
        <w:rPr>
          <w:rFonts w:ascii="Verdana" w:hAnsi="Verdana"/>
          <w:color w:val="000000"/>
          <w:lang w:val="en"/>
        </w:rPr>
        <w:br/>
      </w:r>
      <w:hyperlink w:anchor="rfc.authors" w:history="1">
        <w:r w:rsidR="00645693">
          <w:rPr>
            <w:rStyle w:val="Hyperlink"/>
            <w:rFonts w:ascii="Verdana" w:hAnsi="Verdana"/>
            <w:b/>
            <w:bCs/>
            <w:lang w:val="en"/>
          </w:rPr>
          <w:t>§</w:t>
        </w:r>
      </w:hyperlink>
      <w:r w:rsidR="00645693">
        <w:rPr>
          <w:rFonts w:ascii="Verdana" w:hAnsi="Verdana"/>
          <w:color w:val="000000"/>
          <w:lang w:val="en"/>
        </w:rPr>
        <w:t>  Authors' Addresses</w:t>
      </w:r>
    </w:p>
    <w:p w:rsidR="00645693" w:rsidRDefault="00645693">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br w:type="textWrapping" w:clear="all"/>
      </w:r>
      <w:bookmarkStart w:id="4" w:name="terminology"/>
      <w:bookmarkEnd w:id="4"/>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2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5" w:name="rfc.section.1"/>
      <w:bookmarkEnd w:id="5"/>
      <w:r>
        <w:rPr>
          <w:rFonts w:eastAsia="Times New Roman"/>
          <w:lang w:val="en"/>
        </w:rPr>
        <w:t>1.  Terminology</w:t>
      </w:r>
    </w:p>
    <w:p w:rsidR="00645693" w:rsidRDefault="00645693">
      <w:pPr>
        <w:pStyle w:val="NormalWeb"/>
        <w:divId w:val="1696887379"/>
        <w:rPr>
          <w:rFonts w:ascii="Verdana" w:hAnsi="Verdana"/>
          <w:color w:val="000000"/>
          <w:lang w:val="en"/>
        </w:rPr>
      </w:pPr>
      <w:r>
        <w:rPr>
          <w:rFonts w:ascii="Verdana" w:hAnsi="Verdana"/>
          <w:color w:val="000000"/>
          <w:lang w:val="en"/>
        </w:rPr>
        <w:t xml:space="preserve">In addition to the terms "Access Token", "Refresh Token", "Authorization Code", "Authorization Grant", "Authorization Server", "Authorization Endpoint", "Client", "Client Identifier", "Client Secret", "Protected Resource", "Resource Owner", "Resource Server", and "Token Endpoint" that are defined by </w:t>
      </w:r>
      <w:hyperlink w:anchor="OAuth.2.0" w:history="1">
        <w:r>
          <w:rPr>
            <w:rStyle w:val="Hyperlink"/>
            <w:rFonts w:ascii="Verdana" w:hAnsi="Verdana"/>
            <w:u w:val="none"/>
            <w:lang w:val="en"/>
          </w:rPr>
          <w:t>OAuth 2.0</w:t>
        </w:r>
        <w:r>
          <w:rPr>
            <w:rStyle w:val="Hyperlink"/>
            <w:rFonts w:ascii="Verdana" w:hAnsi="Verdana"/>
            <w:vanish/>
            <w:u w:val="none"/>
            <w:lang w:val="en"/>
          </w:rPr>
          <w:t xml:space="preserve"> (Hammer-Lahav, E., Ed., Recordon, D., and D. Hardt, “OAuth 2.0 Authorization Protocol,” September 2011.)</w:t>
        </w:r>
      </w:hyperlink>
      <w:r>
        <w:rPr>
          <w:rFonts w:ascii="Verdana" w:hAnsi="Verdana"/>
          <w:color w:val="000000"/>
          <w:lang w:val="en"/>
        </w:rPr>
        <w:t xml:space="preserve"> [OAuth.2.0], this specification defines the following terms: </w:t>
      </w:r>
    </w:p>
    <w:p w:rsidR="00645693" w:rsidRDefault="00645693">
      <w:pPr>
        <w:spacing w:before="0" w:beforeAutospacing="0" w:after="0" w:afterAutospacing="0"/>
        <w:divId w:val="1090931942"/>
        <w:rPr>
          <w:rFonts w:ascii="Verdana" w:eastAsia="Times New Roman" w:hAnsi="Verdana"/>
          <w:color w:val="000000"/>
          <w:lang w:val="en"/>
        </w:rPr>
      </w:pPr>
      <w:r>
        <w:rPr>
          <w:rFonts w:ascii="Verdana" w:eastAsia="Times New Roman" w:hAnsi="Verdana"/>
          <w:color w:val="000000"/>
          <w:lang w:val="en"/>
        </w:rPr>
        <w:t>Assertion</w:t>
      </w:r>
    </w:p>
    <w:p w:rsidR="00645693" w:rsidRDefault="00645693">
      <w:pPr>
        <w:spacing w:before="0" w:beforeAutospacing="0" w:after="0" w:afterAutospacing="0"/>
        <w:ind w:left="720"/>
        <w:divId w:val="1090931942"/>
        <w:rPr>
          <w:rFonts w:ascii="Verdana" w:eastAsia="Times New Roman" w:hAnsi="Verdana"/>
          <w:color w:val="000000"/>
          <w:lang w:val="en"/>
        </w:rPr>
      </w:pPr>
      <w:proofErr w:type="gramStart"/>
      <w:r>
        <w:rPr>
          <w:rFonts w:ascii="Verdana" w:eastAsia="Times New Roman" w:hAnsi="Verdana"/>
          <w:color w:val="000000"/>
          <w:lang w:val="en"/>
        </w:rPr>
        <w:t>A set of Claims that are attested to by an Issuer.</w:t>
      </w:r>
      <w:proofErr w:type="gramEnd"/>
      <w:r>
        <w:rPr>
          <w:rFonts w:ascii="Verdana" w:eastAsia="Times New Roman" w:hAnsi="Verdana"/>
          <w:color w:val="000000"/>
          <w:lang w:val="en"/>
        </w:rPr>
        <w:t xml:space="preserve"> </w:t>
      </w:r>
    </w:p>
    <w:p w:rsidR="00645693" w:rsidRDefault="00645693">
      <w:pPr>
        <w:spacing w:before="0" w:beforeAutospacing="0" w:after="0" w:afterAutospacing="0"/>
        <w:divId w:val="1090931942"/>
        <w:rPr>
          <w:rFonts w:ascii="Verdana" w:eastAsia="Times New Roman" w:hAnsi="Verdana"/>
          <w:color w:val="000000"/>
          <w:lang w:val="en"/>
        </w:rPr>
      </w:pPr>
      <w:r>
        <w:rPr>
          <w:rFonts w:ascii="Verdana" w:eastAsia="Times New Roman" w:hAnsi="Verdana"/>
          <w:color w:val="000000"/>
          <w:lang w:val="en"/>
        </w:rPr>
        <w:t>Authentication</w:t>
      </w:r>
    </w:p>
    <w:p w:rsidR="00645693" w:rsidRDefault="00645693">
      <w:pPr>
        <w:spacing w:before="0" w:beforeAutospacing="0" w:after="0" w:afterAutospacing="0"/>
        <w:ind w:left="720"/>
        <w:divId w:val="1090931942"/>
        <w:rPr>
          <w:rFonts w:ascii="Verdana" w:eastAsia="Times New Roman" w:hAnsi="Verdana"/>
          <w:color w:val="000000"/>
          <w:lang w:val="en"/>
        </w:rPr>
      </w:pPr>
      <w:proofErr w:type="gramStart"/>
      <w:r>
        <w:rPr>
          <w:rFonts w:ascii="Verdana" w:eastAsia="Times New Roman" w:hAnsi="Verdana"/>
          <w:color w:val="000000"/>
          <w:lang w:val="en"/>
        </w:rPr>
        <w:t>An act of verifying End-User's identity through the verification of the credential.</w:t>
      </w:r>
      <w:proofErr w:type="gramEnd"/>
      <w:r>
        <w:rPr>
          <w:rFonts w:ascii="Verdana" w:eastAsia="Times New Roman" w:hAnsi="Verdana"/>
          <w:color w:val="000000"/>
          <w:lang w:val="en"/>
        </w:rPr>
        <w:t xml:space="preserve"> </w:t>
      </w:r>
    </w:p>
    <w:p w:rsidR="00645693" w:rsidRDefault="00645693">
      <w:pPr>
        <w:spacing w:before="0" w:beforeAutospacing="0" w:after="0" w:afterAutospacing="0"/>
        <w:divId w:val="1090931942"/>
        <w:rPr>
          <w:rFonts w:ascii="Verdana" w:eastAsia="Times New Roman" w:hAnsi="Verdana"/>
          <w:color w:val="000000"/>
          <w:lang w:val="en"/>
        </w:rPr>
      </w:pPr>
      <w:r>
        <w:rPr>
          <w:rFonts w:ascii="Verdana" w:eastAsia="Times New Roman" w:hAnsi="Verdana"/>
          <w:color w:val="000000"/>
          <w:lang w:val="en"/>
        </w:rPr>
        <w:t>Claim</w:t>
      </w:r>
    </w:p>
    <w:p w:rsidR="00645693" w:rsidRDefault="00645693">
      <w:pPr>
        <w:spacing w:before="0" w:beforeAutospacing="0" w:after="0" w:afterAutospacing="0"/>
        <w:ind w:left="720"/>
        <w:divId w:val="1090931942"/>
        <w:rPr>
          <w:rFonts w:ascii="Verdana" w:eastAsia="Times New Roman" w:hAnsi="Verdana"/>
          <w:color w:val="000000"/>
          <w:lang w:val="en"/>
        </w:rPr>
      </w:pPr>
      <w:proofErr w:type="gramStart"/>
      <w:r>
        <w:rPr>
          <w:rFonts w:ascii="Verdana" w:eastAsia="Times New Roman" w:hAnsi="Verdana"/>
          <w:color w:val="000000"/>
          <w:lang w:val="en"/>
        </w:rPr>
        <w:t>A piece of information about an Entity that a Claims Provider asserts about that Entity.</w:t>
      </w:r>
      <w:proofErr w:type="gramEnd"/>
      <w:r>
        <w:rPr>
          <w:rFonts w:ascii="Verdana" w:eastAsia="Times New Roman" w:hAnsi="Verdana"/>
          <w:color w:val="000000"/>
          <w:lang w:val="en"/>
        </w:rPr>
        <w:t xml:space="preserve"> </w:t>
      </w:r>
    </w:p>
    <w:p w:rsidR="00645693" w:rsidRDefault="00645693">
      <w:pPr>
        <w:spacing w:before="0" w:beforeAutospacing="0" w:after="0" w:afterAutospacing="0"/>
        <w:divId w:val="1090931942"/>
        <w:rPr>
          <w:rFonts w:ascii="Verdana" w:eastAsia="Times New Roman" w:hAnsi="Verdana"/>
          <w:color w:val="000000"/>
          <w:lang w:val="en"/>
        </w:rPr>
      </w:pPr>
      <w:r>
        <w:rPr>
          <w:rFonts w:ascii="Verdana" w:eastAsia="Times New Roman" w:hAnsi="Verdana"/>
          <w:color w:val="000000"/>
          <w:lang w:val="en"/>
        </w:rPr>
        <w:t>Claims Provider</w:t>
      </w:r>
    </w:p>
    <w:p w:rsidR="00645693" w:rsidRDefault="00645693">
      <w:pPr>
        <w:spacing w:before="0" w:beforeAutospacing="0" w:after="0" w:afterAutospacing="0"/>
        <w:ind w:left="720"/>
        <w:divId w:val="1090931942"/>
        <w:rPr>
          <w:rFonts w:ascii="Verdana" w:eastAsia="Times New Roman" w:hAnsi="Verdana"/>
          <w:color w:val="000000"/>
          <w:lang w:val="en"/>
        </w:rPr>
      </w:pPr>
      <w:r>
        <w:rPr>
          <w:rFonts w:ascii="Verdana" w:eastAsia="Times New Roman" w:hAnsi="Verdana"/>
          <w:color w:val="000000"/>
          <w:lang w:val="en"/>
        </w:rPr>
        <w:t xml:space="preserve">An Authorization Server that can return claims about a user. </w:t>
      </w:r>
    </w:p>
    <w:p w:rsidR="00645693" w:rsidRDefault="00645693">
      <w:pPr>
        <w:spacing w:before="0" w:beforeAutospacing="0" w:after="0" w:afterAutospacing="0"/>
        <w:divId w:val="1090931942"/>
        <w:rPr>
          <w:rFonts w:ascii="Verdana" w:eastAsia="Times New Roman" w:hAnsi="Verdana"/>
          <w:color w:val="000000"/>
          <w:lang w:val="en"/>
        </w:rPr>
      </w:pPr>
      <w:r>
        <w:rPr>
          <w:rFonts w:ascii="Verdana" w:eastAsia="Times New Roman" w:hAnsi="Verdana"/>
          <w:color w:val="000000"/>
          <w:lang w:val="en"/>
        </w:rPr>
        <w:t>End-User</w:t>
      </w:r>
    </w:p>
    <w:p w:rsidR="00645693" w:rsidRDefault="00645693">
      <w:pPr>
        <w:spacing w:before="0" w:beforeAutospacing="0" w:after="0" w:afterAutospacing="0"/>
        <w:ind w:left="720"/>
        <w:divId w:val="1090931942"/>
        <w:rPr>
          <w:rFonts w:ascii="Verdana" w:eastAsia="Times New Roman" w:hAnsi="Verdana"/>
          <w:color w:val="000000"/>
          <w:lang w:val="en"/>
        </w:rPr>
      </w:pPr>
      <w:proofErr w:type="gramStart"/>
      <w:r>
        <w:rPr>
          <w:rFonts w:ascii="Verdana" w:eastAsia="Times New Roman" w:hAnsi="Verdana"/>
          <w:color w:val="000000"/>
          <w:lang w:val="en"/>
        </w:rPr>
        <w:t>A human resource owner.</w:t>
      </w:r>
      <w:proofErr w:type="gramEnd"/>
      <w:r>
        <w:rPr>
          <w:rFonts w:ascii="Verdana" w:eastAsia="Times New Roman" w:hAnsi="Verdana"/>
          <w:color w:val="000000"/>
          <w:lang w:val="en"/>
        </w:rPr>
        <w:t xml:space="preserve"> </w:t>
      </w:r>
    </w:p>
    <w:p w:rsidR="00645693" w:rsidRDefault="00645693">
      <w:pPr>
        <w:spacing w:before="0" w:beforeAutospacing="0" w:after="0" w:afterAutospacing="0"/>
        <w:divId w:val="1090931942"/>
        <w:rPr>
          <w:rFonts w:ascii="Verdana" w:eastAsia="Times New Roman" w:hAnsi="Verdana"/>
          <w:color w:val="000000"/>
          <w:lang w:val="en"/>
        </w:rPr>
      </w:pPr>
      <w:r>
        <w:rPr>
          <w:rFonts w:ascii="Verdana" w:eastAsia="Times New Roman" w:hAnsi="Verdana"/>
          <w:color w:val="000000"/>
          <w:lang w:val="en"/>
        </w:rPr>
        <w:t>Entity</w:t>
      </w:r>
    </w:p>
    <w:p w:rsidR="00645693" w:rsidRDefault="00645693">
      <w:pPr>
        <w:spacing w:before="0" w:beforeAutospacing="0" w:after="0" w:afterAutospacing="0"/>
        <w:ind w:left="720"/>
        <w:divId w:val="1090931942"/>
        <w:rPr>
          <w:rFonts w:ascii="Verdana" w:eastAsia="Times New Roman" w:hAnsi="Verdana"/>
          <w:color w:val="000000"/>
          <w:lang w:val="en"/>
        </w:rPr>
      </w:pPr>
      <w:r>
        <w:rPr>
          <w:rFonts w:ascii="Verdana" w:eastAsia="Times New Roman" w:hAnsi="Verdana"/>
          <w:color w:val="000000"/>
          <w:lang w:val="en"/>
        </w:rPr>
        <w:t xml:space="preserve">Something that has separate and distinct existence and that can be identified in context. </w:t>
      </w:r>
    </w:p>
    <w:p w:rsidR="00645693" w:rsidRDefault="00645693">
      <w:pPr>
        <w:spacing w:before="0" w:beforeAutospacing="0" w:after="0" w:afterAutospacing="0"/>
        <w:divId w:val="1090931942"/>
        <w:rPr>
          <w:rFonts w:ascii="Verdana" w:eastAsia="Times New Roman" w:hAnsi="Verdana"/>
          <w:color w:val="000000"/>
          <w:lang w:val="en"/>
        </w:rPr>
      </w:pPr>
      <w:r>
        <w:rPr>
          <w:rFonts w:ascii="Verdana" w:eastAsia="Times New Roman" w:hAnsi="Verdana"/>
          <w:color w:val="000000"/>
          <w:lang w:val="en"/>
        </w:rPr>
        <w:t>ID Token</w:t>
      </w:r>
    </w:p>
    <w:p w:rsidR="00645693" w:rsidRDefault="00645693">
      <w:pPr>
        <w:spacing w:before="0" w:beforeAutospacing="0" w:after="0" w:afterAutospacing="0"/>
        <w:ind w:left="720"/>
        <w:divId w:val="1090931942"/>
        <w:rPr>
          <w:rFonts w:ascii="Verdana" w:eastAsia="Times New Roman" w:hAnsi="Verdana"/>
          <w:color w:val="000000"/>
          <w:lang w:val="en"/>
        </w:rPr>
      </w:pPr>
      <w:proofErr w:type="gramStart"/>
      <w:r>
        <w:rPr>
          <w:rFonts w:ascii="Verdana" w:eastAsia="Times New Roman" w:hAnsi="Verdana"/>
          <w:color w:val="000000"/>
          <w:lang w:val="en"/>
        </w:rPr>
        <w:t>A token that contains claims about the authentication event.</w:t>
      </w:r>
      <w:proofErr w:type="gramEnd"/>
      <w:r>
        <w:rPr>
          <w:rFonts w:ascii="Verdana" w:eastAsia="Times New Roman" w:hAnsi="Verdana"/>
          <w:color w:val="000000"/>
          <w:lang w:val="en"/>
        </w:rPr>
        <w:t xml:space="preserve"> </w:t>
      </w:r>
    </w:p>
    <w:p w:rsidR="00645693" w:rsidRDefault="00645693">
      <w:pPr>
        <w:spacing w:before="0" w:beforeAutospacing="0" w:after="0" w:afterAutospacing="0"/>
        <w:divId w:val="1090931942"/>
        <w:rPr>
          <w:rFonts w:ascii="Verdana" w:eastAsia="Times New Roman" w:hAnsi="Verdana"/>
          <w:color w:val="000000"/>
          <w:lang w:val="en"/>
        </w:rPr>
      </w:pPr>
      <w:r>
        <w:rPr>
          <w:rFonts w:ascii="Verdana" w:eastAsia="Times New Roman" w:hAnsi="Verdana"/>
          <w:color w:val="000000"/>
          <w:lang w:val="en"/>
        </w:rPr>
        <w:t>Issuer</w:t>
      </w:r>
    </w:p>
    <w:p w:rsidR="00645693" w:rsidRDefault="00645693">
      <w:pPr>
        <w:spacing w:before="0" w:beforeAutospacing="0" w:after="0" w:afterAutospacing="0"/>
        <w:ind w:left="720"/>
        <w:divId w:val="1090931942"/>
        <w:rPr>
          <w:rFonts w:ascii="Verdana" w:eastAsia="Times New Roman" w:hAnsi="Verdana"/>
          <w:color w:val="000000"/>
          <w:lang w:val="en"/>
        </w:rPr>
      </w:pPr>
      <w:proofErr w:type="gramStart"/>
      <w:r>
        <w:rPr>
          <w:rFonts w:ascii="Verdana" w:eastAsia="Times New Roman" w:hAnsi="Verdana"/>
          <w:color w:val="000000"/>
          <w:lang w:val="en"/>
        </w:rPr>
        <w:t>An Entity who issues an Assertion.</w:t>
      </w:r>
      <w:proofErr w:type="gramEnd"/>
      <w:r>
        <w:rPr>
          <w:rFonts w:ascii="Verdana" w:eastAsia="Times New Roman" w:hAnsi="Verdana"/>
          <w:color w:val="000000"/>
          <w:lang w:val="en"/>
        </w:rPr>
        <w:t xml:space="preserve"> </w:t>
      </w:r>
    </w:p>
    <w:p w:rsidR="00645693" w:rsidRDefault="00645693">
      <w:pPr>
        <w:spacing w:before="0" w:beforeAutospacing="0" w:after="0" w:afterAutospacing="0"/>
        <w:divId w:val="1090931942"/>
        <w:rPr>
          <w:rFonts w:ascii="Verdana" w:eastAsia="Times New Roman" w:hAnsi="Verdana"/>
          <w:color w:val="000000"/>
          <w:lang w:val="en"/>
        </w:rPr>
      </w:pPr>
      <w:r>
        <w:rPr>
          <w:rFonts w:ascii="Verdana" w:eastAsia="Times New Roman" w:hAnsi="Verdana"/>
          <w:color w:val="000000"/>
          <w:lang w:val="en"/>
        </w:rPr>
        <w:t>Issuer Identifier</w:t>
      </w:r>
    </w:p>
    <w:p w:rsidR="00645693" w:rsidRDefault="00645693">
      <w:pPr>
        <w:spacing w:before="0" w:beforeAutospacing="0" w:after="0" w:afterAutospacing="0"/>
        <w:ind w:left="720"/>
        <w:divId w:val="1090931942"/>
        <w:rPr>
          <w:rFonts w:ascii="Verdana" w:eastAsia="Times New Roman" w:hAnsi="Verdana"/>
          <w:color w:val="000000"/>
          <w:lang w:val="en"/>
        </w:rPr>
      </w:pPr>
      <w:proofErr w:type="gramStart"/>
      <w:r>
        <w:rPr>
          <w:rFonts w:ascii="Verdana" w:eastAsia="Times New Roman" w:hAnsi="Verdana"/>
          <w:color w:val="000000"/>
          <w:lang w:val="en"/>
        </w:rPr>
        <w:t>A verifiable identifier of an Issuer.</w:t>
      </w:r>
      <w:proofErr w:type="gramEnd"/>
      <w:r>
        <w:rPr>
          <w:rFonts w:ascii="Verdana" w:eastAsia="Times New Roman" w:hAnsi="Verdana"/>
          <w:color w:val="000000"/>
          <w:lang w:val="en"/>
        </w:rPr>
        <w:t xml:space="preserve"> An issuer Identifier is a HTTPS </w:t>
      </w:r>
      <w:commentRangeStart w:id="6"/>
      <w:r>
        <w:rPr>
          <w:rFonts w:ascii="Verdana" w:eastAsia="Times New Roman" w:hAnsi="Verdana"/>
          <w:color w:val="000000"/>
          <w:lang w:val="en"/>
        </w:rPr>
        <w:t xml:space="preserve">URL with no path component. </w:t>
      </w:r>
      <w:commentRangeEnd w:id="6"/>
      <w:r w:rsidR="000A3490">
        <w:rPr>
          <w:rStyle w:val="CommentReference"/>
        </w:rPr>
        <w:commentReference w:id="6"/>
      </w:r>
    </w:p>
    <w:p w:rsidR="00645693" w:rsidRDefault="00645693">
      <w:pPr>
        <w:spacing w:before="0" w:beforeAutospacing="0" w:after="0" w:afterAutospacing="0"/>
        <w:divId w:val="1090931942"/>
        <w:rPr>
          <w:rFonts w:ascii="Verdana" w:eastAsia="Times New Roman" w:hAnsi="Verdana"/>
          <w:color w:val="000000"/>
          <w:lang w:val="en"/>
        </w:rPr>
      </w:pPr>
      <w:r>
        <w:rPr>
          <w:rFonts w:ascii="Verdana" w:eastAsia="Times New Roman" w:hAnsi="Verdana"/>
          <w:color w:val="000000"/>
          <w:lang w:val="en"/>
        </w:rPr>
        <w:t>Message</w:t>
      </w:r>
    </w:p>
    <w:p w:rsidR="00645693" w:rsidRDefault="00645693">
      <w:pPr>
        <w:spacing w:before="0" w:beforeAutospacing="0" w:after="0" w:afterAutospacing="0"/>
        <w:ind w:left="720"/>
        <w:divId w:val="1090931942"/>
        <w:rPr>
          <w:rFonts w:ascii="Verdana" w:eastAsia="Times New Roman" w:hAnsi="Verdana"/>
          <w:color w:val="000000"/>
          <w:lang w:val="en"/>
        </w:rPr>
      </w:pPr>
      <w:proofErr w:type="gramStart"/>
      <w:r>
        <w:rPr>
          <w:rFonts w:ascii="Verdana" w:eastAsia="Times New Roman" w:hAnsi="Verdana"/>
          <w:color w:val="000000"/>
          <w:lang w:val="en"/>
        </w:rPr>
        <w:t>A request or a response between an OpenID Relying Party and an OpenID Provider.</w:t>
      </w:r>
      <w:proofErr w:type="gramEnd"/>
      <w:r>
        <w:rPr>
          <w:rFonts w:ascii="Verdana" w:eastAsia="Times New Roman" w:hAnsi="Verdana"/>
          <w:color w:val="000000"/>
          <w:lang w:val="en"/>
        </w:rPr>
        <w:t xml:space="preserve"> </w:t>
      </w:r>
    </w:p>
    <w:p w:rsidR="00645693" w:rsidRDefault="00645693">
      <w:pPr>
        <w:spacing w:before="0" w:beforeAutospacing="0" w:after="0" w:afterAutospacing="0"/>
        <w:divId w:val="1090931942"/>
        <w:rPr>
          <w:rFonts w:ascii="Verdana" w:eastAsia="Times New Roman" w:hAnsi="Verdana"/>
          <w:color w:val="000000"/>
          <w:lang w:val="en"/>
        </w:rPr>
      </w:pPr>
      <w:r>
        <w:rPr>
          <w:rFonts w:ascii="Verdana" w:eastAsia="Times New Roman" w:hAnsi="Verdana"/>
          <w:color w:val="000000"/>
          <w:lang w:val="en"/>
        </w:rPr>
        <w:t>OpenID Provider (OP)</w:t>
      </w:r>
    </w:p>
    <w:p w:rsidR="00645693" w:rsidRDefault="00645693">
      <w:pPr>
        <w:spacing w:before="0" w:beforeAutospacing="0" w:after="0" w:afterAutospacing="0"/>
        <w:ind w:left="720"/>
        <w:divId w:val="1090931942"/>
        <w:rPr>
          <w:rFonts w:ascii="Verdana" w:eastAsia="Times New Roman" w:hAnsi="Verdana"/>
          <w:color w:val="000000"/>
          <w:lang w:val="en"/>
        </w:rPr>
      </w:pPr>
      <w:proofErr w:type="gramStart"/>
      <w:r>
        <w:rPr>
          <w:rFonts w:ascii="Verdana" w:eastAsia="Times New Roman" w:hAnsi="Verdana"/>
          <w:color w:val="000000"/>
          <w:lang w:val="en"/>
        </w:rPr>
        <w:t>A service capable of providing identity information to a Relying Party.</w:t>
      </w:r>
      <w:proofErr w:type="gramEnd"/>
      <w:r>
        <w:rPr>
          <w:rFonts w:ascii="Verdana" w:eastAsia="Times New Roman" w:hAnsi="Verdana"/>
          <w:color w:val="000000"/>
          <w:lang w:val="en"/>
        </w:rPr>
        <w:t xml:space="preserve"> </w:t>
      </w:r>
    </w:p>
    <w:p w:rsidR="00645693" w:rsidRDefault="00645693">
      <w:pPr>
        <w:spacing w:before="0" w:beforeAutospacing="0" w:after="0" w:afterAutospacing="0"/>
        <w:divId w:val="1090931942"/>
        <w:rPr>
          <w:rFonts w:ascii="Verdana" w:eastAsia="Times New Roman" w:hAnsi="Verdana"/>
          <w:color w:val="000000"/>
          <w:lang w:val="en"/>
        </w:rPr>
      </w:pPr>
      <w:r>
        <w:rPr>
          <w:rFonts w:ascii="Verdana" w:eastAsia="Times New Roman" w:hAnsi="Verdana"/>
          <w:color w:val="000000"/>
          <w:lang w:val="en"/>
        </w:rPr>
        <w:t>OP Endpoints</w:t>
      </w:r>
    </w:p>
    <w:p w:rsidR="00645693" w:rsidRDefault="00645693">
      <w:pPr>
        <w:spacing w:before="0" w:beforeAutospacing="0" w:after="0" w:afterAutospacing="0"/>
        <w:ind w:left="720"/>
        <w:divId w:val="1090931942"/>
        <w:rPr>
          <w:rFonts w:ascii="Verdana" w:eastAsia="Times New Roman" w:hAnsi="Verdana"/>
          <w:color w:val="000000"/>
          <w:lang w:val="en"/>
        </w:rPr>
      </w:pPr>
      <w:proofErr w:type="gramStart"/>
      <w:r>
        <w:rPr>
          <w:rFonts w:ascii="Verdana" w:eastAsia="Times New Roman" w:hAnsi="Verdana"/>
          <w:color w:val="000000"/>
          <w:lang w:val="en"/>
        </w:rPr>
        <w:t>End-User Authentication Endpoint, Authorization Endpoint, and Token Endpoint.</w:t>
      </w:r>
      <w:proofErr w:type="gramEnd"/>
      <w:r>
        <w:rPr>
          <w:rFonts w:ascii="Verdana" w:eastAsia="Times New Roman" w:hAnsi="Verdana"/>
          <w:color w:val="000000"/>
          <w:lang w:val="en"/>
        </w:rPr>
        <w:t xml:space="preserve"> </w:t>
      </w:r>
    </w:p>
    <w:p w:rsidR="00645693" w:rsidRDefault="00645693">
      <w:pPr>
        <w:spacing w:before="0" w:beforeAutospacing="0" w:after="0" w:afterAutospacing="0"/>
        <w:divId w:val="1090931942"/>
        <w:rPr>
          <w:rFonts w:ascii="Verdana" w:eastAsia="Times New Roman" w:hAnsi="Verdana"/>
          <w:color w:val="000000"/>
          <w:lang w:val="en"/>
        </w:rPr>
      </w:pPr>
      <w:r>
        <w:rPr>
          <w:rFonts w:ascii="Verdana" w:eastAsia="Times New Roman" w:hAnsi="Verdana"/>
          <w:color w:val="000000"/>
          <w:lang w:val="en"/>
        </w:rPr>
        <w:t>OpenID Request Object</w:t>
      </w:r>
    </w:p>
    <w:p w:rsidR="00645693" w:rsidRDefault="00645693">
      <w:pPr>
        <w:spacing w:before="0" w:beforeAutospacing="0" w:after="0" w:afterAutospacing="0"/>
        <w:ind w:left="720"/>
        <w:divId w:val="1090931942"/>
        <w:rPr>
          <w:rFonts w:ascii="Verdana" w:eastAsia="Times New Roman" w:hAnsi="Verdana"/>
          <w:color w:val="000000"/>
          <w:lang w:val="en"/>
        </w:rPr>
      </w:pPr>
      <w:r>
        <w:rPr>
          <w:rFonts w:ascii="Verdana" w:eastAsia="Times New Roman" w:hAnsi="Verdana"/>
          <w:color w:val="000000"/>
          <w:lang w:val="en"/>
        </w:rPr>
        <w:t xml:space="preserve">A JSON object that holds the request variables. It holds OpenID request variables. It MAY also contain other OAuth parameters for the request signing purpose, in which case the parameter values MUST match with the OAuth request parameters. </w:t>
      </w:r>
    </w:p>
    <w:p w:rsidR="00645693" w:rsidRDefault="00645693">
      <w:pPr>
        <w:spacing w:before="0" w:beforeAutospacing="0" w:after="0" w:afterAutospacing="0"/>
        <w:divId w:val="1090931942"/>
        <w:rPr>
          <w:rFonts w:ascii="Verdana" w:eastAsia="Times New Roman" w:hAnsi="Verdana"/>
          <w:color w:val="000000"/>
          <w:lang w:val="en"/>
        </w:rPr>
      </w:pPr>
      <w:r>
        <w:rPr>
          <w:rFonts w:ascii="Verdana" w:eastAsia="Times New Roman" w:hAnsi="Verdana"/>
          <w:color w:val="000000"/>
          <w:lang w:val="en"/>
        </w:rPr>
        <w:t>Relying Party (RP)</w:t>
      </w:r>
    </w:p>
    <w:p w:rsidR="00645693" w:rsidRDefault="00645693">
      <w:pPr>
        <w:spacing w:before="0" w:beforeAutospacing="0" w:after="0" w:afterAutospacing="0"/>
        <w:ind w:left="720"/>
        <w:divId w:val="1090931942"/>
        <w:rPr>
          <w:rFonts w:ascii="Verdana" w:eastAsia="Times New Roman" w:hAnsi="Verdana"/>
          <w:color w:val="000000"/>
          <w:lang w:val="en"/>
        </w:rPr>
      </w:pPr>
      <w:proofErr w:type="gramStart"/>
      <w:r>
        <w:rPr>
          <w:rFonts w:ascii="Verdana" w:eastAsia="Times New Roman" w:hAnsi="Verdana"/>
          <w:color w:val="000000"/>
          <w:lang w:val="en"/>
        </w:rPr>
        <w:t>An application requiring identity information from an OpenID Provider.</w:t>
      </w:r>
      <w:proofErr w:type="gramEnd"/>
      <w:r>
        <w:rPr>
          <w:rFonts w:ascii="Verdana" w:eastAsia="Times New Roman" w:hAnsi="Verdana"/>
          <w:color w:val="000000"/>
          <w:lang w:val="en"/>
        </w:rPr>
        <w:t xml:space="preserve"> </w:t>
      </w:r>
    </w:p>
    <w:p w:rsidR="00645693" w:rsidRDefault="00645693">
      <w:pPr>
        <w:spacing w:before="0" w:beforeAutospacing="0" w:after="0" w:afterAutospacing="0"/>
        <w:divId w:val="1090931942"/>
        <w:rPr>
          <w:rFonts w:ascii="Verdana" w:eastAsia="Times New Roman" w:hAnsi="Verdana"/>
          <w:color w:val="000000"/>
          <w:lang w:val="en"/>
        </w:rPr>
      </w:pPr>
      <w:r>
        <w:rPr>
          <w:rFonts w:ascii="Verdana" w:eastAsia="Times New Roman" w:hAnsi="Verdana"/>
          <w:color w:val="000000"/>
          <w:lang w:val="en"/>
        </w:rPr>
        <w:t>RP Endpoint</w:t>
      </w:r>
    </w:p>
    <w:p w:rsidR="00645693" w:rsidRDefault="00645693">
      <w:pPr>
        <w:spacing w:before="0" w:beforeAutospacing="0" w:after="0" w:afterAutospacing="0"/>
        <w:ind w:left="720"/>
        <w:divId w:val="1090931942"/>
        <w:rPr>
          <w:rFonts w:ascii="Verdana" w:eastAsia="Times New Roman" w:hAnsi="Verdana"/>
          <w:color w:val="000000"/>
          <w:lang w:val="en"/>
        </w:rPr>
      </w:pPr>
      <w:proofErr w:type="gramStart"/>
      <w:r>
        <w:rPr>
          <w:rFonts w:ascii="Verdana" w:eastAsia="Times New Roman" w:hAnsi="Verdana"/>
          <w:color w:val="000000"/>
          <w:lang w:val="en"/>
        </w:rPr>
        <w:t>The endpoint to which the OP responses are returned through redirect.</w:t>
      </w:r>
      <w:proofErr w:type="gramEnd"/>
      <w:r>
        <w:rPr>
          <w:rFonts w:ascii="Verdana" w:eastAsia="Times New Roman" w:hAnsi="Verdana"/>
          <w:color w:val="000000"/>
          <w:lang w:val="en"/>
        </w:rPr>
        <w:t xml:space="preserve"> </w:t>
      </w:r>
    </w:p>
    <w:p w:rsidR="00645693" w:rsidRDefault="00645693">
      <w:pPr>
        <w:spacing w:before="0" w:beforeAutospacing="0" w:after="0" w:afterAutospacing="0"/>
        <w:divId w:val="1090931942"/>
        <w:rPr>
          <w:rFonts w:ascii="Verdana" w:eastAsia="Times New Roman" w:hAnsi="Verdana"/>
          <w:color w:val="000000"/>
          <w:lang w:val="en"/>
        </w:rPr>
      </w:pPr>
      <w:commentRangeStart w:id="7"/>
      <w:r>
        <w:rPr>
          <w:rFonts w:ascii="Verdana" w:eastAsia="Times New Roman" w:hAnsi="Verdana"/>
          <w:color w:val="000000"/>
          <w:lang w:val="en"/>
        </w:rPr>
        <w:t>Check ID Endpoint</w:t>
      </w:r>
    </w:p>
    <w:p w:rsidR="00645693" w:rsidRDefault="00645693">
      <w:pPr>
        <w:spacing w:before="0" w:beforeAutospacing="0" w:after="0" w:afterAutospacing="0"/>
        <w:ind w:left="720"/>
        <w:divId w:val="1090931942"/>
        <w:rPr>
          <w:rFonts w:ascii="Verdana" w:eastAsia="Times New Roman" w:hAnsi="Verdana"/>
          <w:color w:val="000000"/>
          <w:lang w:val="en"/>
        </w:rPr>
      </w:pPr>
      <w:proofErr w:type="gramStart"/>
      <w:r>
        <w:rPr>
          <w:rFonts w:ascii="Verdana" w:eastAsia="Times New Roman" w:hAnsi="Verdana"/>
          <w:color w:val="000000"/>
          <w:lang w:val="en"/>
        </w:rPr>
        <w:t>A resource that, when presented with an ID Token by the client, returns authentication information about the user session represented by that ID Token.</w:t>
      </w:r>
      <w:proofErr w:type="gramEnd"/>
      <w:r>
        <w:rPr>
          <w:rFonts w:ascii="Verdana" w:eastAsia="Times New Roman" w:hAnsi="Verdana"/>
          <w:color w:val="000000"/>
          <w:lang w:val="en"/>
        </w:rPr>
        <w:t xml:space="preserve"> </w:t>
      </w:r>
      <w:commentRangeEnd w:id="7"/>
      <w:r w:rsidR="000A3490">
        <w:rPr>
          <w:rStyle w:val="CommentReference"/>
        </w:rPr>
        <w:commentReference w:id="7"/>
      </w:r>
    </w:p>
    <w:p w:rsidR="00645693" w:rsidRDefault="00645693">
      <w:pPr>
        <w:spacing w:before="0" w:beforeAutospacing="0" w:after="0" w:afterAutospacing="0"/>
        <w:divId w:val="1090931942"/>
        <w:rPr>
          <w:rFonts w:ascii="Verdana" w:eastAsia="Times New Roman" w:hAnsi="Verdana"/>
          <w:color w:val="000000"/>
          <w:lang w:val="en"/>
        </w:rPr>
      </w:pPr>
      <w:commentRangeStart w:id="8"/>
      <w:r>
        <w:rPr>
          <w:rFonts w:ascii="Verdana" w:eastAsia="Times New Roman" w:hAnsi="Verdana"/>
          <w:color w:val="000000"/>
          <w:lang w:val="en"/>
        </w:rPr>
        <w:t>UserInfo Endpoint</w:t>
      </w:r>
    </w:p>
    <w:p w:rsidR="00645693" w:rsidRDefault="00645693">
      <w:pPr>
        <w:spacing w:before="0" w:beforeAutospacing="0" w:after="0" w:afterAutospacing="0"/>
        <w:ind w:left="720"/>
        <w:divId w:val="1090931942"/>
        <w:rPr>
          <w:rFonts w:ascii="Verdana" w:eastAsia="Times New Roman" w:hAnsi="Verdana"/>
          <w:color w:val="000000"/>
          <w:lang w:val="en"/>
        </w:rPr>
      </w:pPr>
      <w:proofErr w:type="gramStart"/>
      <w:r>
        <w:rPr>
          <w:rFonts w:ascii="Verdana" w:eastAsia="Times New Roman" w:hAnsi="Verdana"/>
          <w:color w:val="000000"/>
          <w:lang w:val="en"/>
        </w:rPr>
        <w:t>A protected resource that, when presented with an access token by the client, returns authorized information about the user represented by that access token.</w:t>
      </w:r>
      <w:proofErr w:type="gramEnd"/>
      <w:r>
        <w:rPr>
          <w:rFonts w:ascii="Verdana" w:eastAsia="Times New Roman" w:hAnsi="Verdana"/>
          <w:color w:val="000000"/>
          <w:lang w:val="en"/>
        </w:rPr>
        <w:t xml:space="preserve"> </w:t>
      </w:r>
      <w:commentRangeEnd w:id="8"/>
      <w:r w:rsidR="000A3490">
        <w:rPr>
          <w:rStyle w:val="CommentReference"/>
        </w:rPr>
        <w:commentReference w:id="8"/>
      </w:r>
    </w:p>
    <w:p w:rsidR="00645693" w:rsidRDefault="00645693">
      <w:pPr>
        <w:spacing w:before="0" w:beforeAutospacing="0" w:after="0" w:afterAutospacing="0"/>
        <w:divId w:val="1696887379"/>
        <w:rPr>
          <w:rFonts w:ascii="Verdana" w:eastAsia="Times New Roman" w:hAnsi="Verdana"/>
          <w:color w:val="000000"/>
          <w:lang w:val="en"/>
        </w:rPr>
      </w:pPr>
      <w:bookmarkStart w:id="9" w:name="anchor1"/>
      <w:bookmarkEnd w:id="9"/>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2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10" w:name="rfc.section.2"/>
      <w:bookmarkEnd w:id="10"/>
      <w:r>
        <w:rPr>
          <w:rFonts w:eastAsia="Times New Roman"/>
          <w:lang w:val="en"/>
        </w:rPr>
        <w:t>2.  Overview</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OpenID Connect protocol, in abstract, follows the following steps. </w:t>
      </w:r>
    </w:p>
    <w:p w:rsidR="00645693" w:rsidRDefault="00645693">
      <w:pPr>
        <w:numPr>
          <w:ilvl w:val="0"/>
          <w:numId w:val="1"/>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The Client sends a request to the Authorization Server's end-user authorization endpoint. </w:t>
      </w:r>
    </w:p>
    <w:p w:rsidR="00645693" w:rsidRDefault="00645693">
      <w:pPr>
        <w:numPr>
          <w:ilvl w:val="0"/>
          <w:numId w:val="1"/>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The Authorization Server authenticates the user and obtains appropriate authorization. </w:t>
      </w:r>
    </w:p>
    <w:p w:rsidR="00645693" w:rsidRDefault="00645693">
      <w:pPr>
        <w:numPr>
          <w:ilvl w:val="0"/>
          <w:numId w:val="1"/>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The Authorization Server responds with </w:t>
      </w:r>
      <w:commentRangeStart w:id="11"/>
      <w:proofErr w:type="spellStart"/>
      <w:r>
        <w:rPr>
          <w:rFonts w:ascii="Verdana" w:eastAsia="Times New Roman" w:hAnsi="Verdana"/>
          <w:color w:val="000000"/>
          <w:lang w:val="en"/>
        </w:rPr>
        <w:t>access_token</w:t>
      </w:r>
      <w:proofErr w:type="spellEnd"/>
      <w:r>
        <w:rPr>
          <w:rFonts w:ascii="Verdana" w:eastAsia="Times New Roman" w:hAnsi="Verdana"/>
          <w:color w:val="000000"/>
          <w:lang w:val="en"/>
        </w:rPr>
        <w:t xml:space="preserve">, </w:t>
      </w:r>
      <w:commentRangeEnd w:id="11"/>
      <w:r w:rsidR="000A3490">
        <w:rPr>
          <w:rStyle w:val="CommentReference"/>
        </w:rPr>
        <w:commentReference w:id="11"/>
      </w:r>
      <w:proofErr w:type="spellStart"/>
      <w:r>
        <w:rPr>
          <w:rFonts w:ascii="Verdana" w:eastAsia="Times New Roman" w:hAnsi="Verdana"/>
          <w:color w:val="000000"/>
          <w:lang w:val="en"/>
        </w:rPr>
        <w:t>id_token</w:t>
      </w:r>
      <w:proofErr w:type="spellEnd"/>
      <w:r>
        <w:rPr>
          <w:rFonts w:ascii="Verdana" w:eastAsia="Times New Roman" w:hAnsi="Verdana"/>
          <w:color w:val="000000"/>
          <w:lang w:val="en"/>
        </w:rPr>
        <w:t xml:space="preserve">, and a few other variables. </w:t>
      </w:r>
    </w:p>
    <w:p w:rsidR="00645693" w:rsidRDefault="00645693">
      <w:pPr>
        <w:numPr>
          <w:ilvl w:val="0"/>
          <w:numId w:val="1"/>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The Client sends a request with the </w:t>
      </w:r>
      <w:commentRangeStart w:id="12"/>
      <w:proofErr w:type="spellStart"/>
      <w:r>
        <w:rPr>
          <w:rFonts w:ascii="Verdana" w:eastAsia="Times New Roman" w:hAnsi="Verdana"/>
          <w:color w:val="000000"/>
          <w:lang w:val="en"/>
        </w:rPr>
        <w:t>access_token</w:t>
      </w:r>
      <w:proofErr w:type="spellEnd"/>
      <w:r>
        <w:rPr>
          <w:rFonts w:ascii="Verdana" w:eastAsia="Times New Roman" w:hAnsi="Verdana"/>
          <w:color w:val="000000"/>
          <w:lang w:val="en"/>
        </w:rPr>
        <w:t xml:space="preserve"> </w:t>
      </w:r>
      <w:commentRangeEnd w:id="12"/>
      <w:r w:rsidR="000A3490">
        <w:rPr>
          <w:rStyle w:val="CommentReference"/>
        </w:rPr>
        <w:commentReference w:id="12"/>
      </w:r>
      <w:r>
        <w:rPr>
          <w:rFonts w:ascii="Verdana" w:eastAsia="Times New Roman" w:hAnsi="Verdana"/>
          <w:color w:val="000000"/>
          <w:lang w:val="en"/>
        </w:rPr>
        <w:t xml:space="preserve">to the </w:t>
      </w:r>
      <w:hyperlink w:anchor="userinfo_ep" w:history="1">
        <w:r>
          <w:rPr>
            <w:rStyle w:val="Hyperlink"/>
            <w:rFonts w:ascii="Verdana" w:eastAsia="Times New Roman" w:hAnsi="Verdana"/>
            <w:u w:val="none"/>
            <w:lang w:val="en"/>
          </w:rPr>
          <w:t>UserInfo endpoint</w:t>
        </w:r>
        <w:r>
          <w:rPr>
            <w:rStyle w:val="Hyperlink"/>
            <w:rFonts w:ascii="Verdana" w:eastAsia="Times New Roman" w:hAnsi="Verdana"/>
            <w:vanish/>
            <w:u w:val="none"/>
            <w:lang w:val="en"/>
          </w:rPr>
          <w:t xml:space="preserve"> (UserInfo Endpoint)</w:t>
        </w:r>
      </w:hyperlink>
      <w:r>
        <w:rPr>
          <w:rFonts w:ascii="Verdana" w:eastAsia="Times New Roman" w:hAnsi="Verdana"/>
          <w:color w:val="000000"/>
          <w:lang w:val="en"/>
        </w:rPr>
        <w:t xml:space="preserve">. </w:t>
      </w:r>
    </w:p>
    <w:p w:rsidR="00645693" w:rsidRDefault="00645693">
      <w:pPr>
        <w:numPr>
          <w:ilvl w:val="0"/>
          <w:numId w:val="1"/>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UserInfo endpoint returns the additional user information supported by the Resource Server. </w:t>
      </w:r>
    </w:p>
    <w:p w:rsidR="00645693" w:rsidRDefault="00645693">
      <w:pPr>
        <w:numPr>
          <w:ilvl w:val="0"/>
          <w:numId w:val="1"/>
        </w:numPr>
        <w:ind w:left="1200" w:right="480"/>
        <w:divId w:val="1696887379"/>
        <w:rPr>
          <w:rFonts w:ascii="Verdana" w:eastAsia="Times New Roman" w:hAnsi="Verdana"/>
          <w:color w:val="000000"/>
          <w:lang w:val="en"/>
        </w:rPr>
      </w:pPr>
      <w:commentRangeStart w:id="13"/>
      <w:r>
        <w:rPr>
          <w:rFonts w:ascii="Verdana" w:eastAsia="Times New Roman" w:hAnsi="Verdana"/>
          <w:color w:val="000000"/>
          <w:lang w:val="en"/>
        </w:rPr>
        <w:t>OPTIONAL</w:t>
      </w:r>
      <w:commentRangeEnd w:id="13"/>
      <w:r w:rsidR="000A3490">
        <w:rPr>
          <w:rStyle w:val="CommentReference"/>
        </w:rPr>
        <w:commentReference w:id="13"/>
      </w:r>
      <w:r>
        <w:rPr>
          <w:rFonts w:ascii="Verdana" w:eastAsia="Times New Roman" w:hAnsi="Verdana"/>
          <w:color w:val="000000"/>
          <w:lang w:val="en"/>
        </w:rPr>
        <w:t xml:space="preserve">. The Client sends a request with the </w:t>
      </w:r>
      <w:proofErr w:type="spellStart"/>
      <w:r>
        <w:rPr>
          <w:rFonts w:ascii="Verdana" w:eastAsia="Times New Roman" w:hAnsi="Verdana"/>
          <w:color w:val="000000"/>
          <w:lang w:val="en"/>
        </w:rPr>
        <w:t>id_token</w:t>
      </w:r>
      <w:proofErr w:type="spellEnd"/>
      <w:r>
        <w:rPr>
          <w:rFonts w:ascii="Verdana" w:eastAsia="Times New Roman" w:hAnsi="Verdana"/>
          <w:color w:val="000000"/>
          <w:lang w:val="en"/>
        </w:rPr>
        <w:t xml:space="preserve"> to the Authorization Server's </w:t>
      </w:r>
      <w:hyperlink w:anchor="check_id_ep" w:history="1">
        <w:r>
          <w:rPr>
            <w:rStyle w:val="Hyperlink"/>
            <w:rFonts w:ascii="Verdana" w:eastAsia="Times New Roman" w:hAnsi="Verdana"/>
            <w:u w:val="none"/>
            <w:lang w:val="en"/>
          </w:rPr>
          <w:t>Check ID endpoint</w:t>
        </w:r>
        <w:r>
          <w:rPr>
            <w:rStyle w:val="Hyperlink"/>
            <w:rFonts w:ascii="Verdana" w:eastAsia="Times New Roman" w:hAnsi="Verdana"/>
            <w:vanish/>
            <w:u w:val="none"/>
            <w:lang w:val="en"/>
          </w:rPr>
          <w:t xml:space="preserve"> (Check ID Endpoint)</w:t>
        </w:r>
      </w:hyperlink>
      <w:r>
        <w:rPr>
          <w:rFonts w:ascii="Verdana" w:eastAsia="Times New Roman" w:hAnsi="Verdana"/>
          <w:color w:val="000000"/>
          <w:lang w:val="en"/>
        </w:rPr>
        <w:t xml:space="preserve">. </w:t>
      </w:r>
    </w:p>
    <w:p w:rsidR="00645693" w:rsidRDefault="00645693">
      <w:pPr>
        <w:numPr>
          <w:ilvl w:val="0"/>
          <w:numId w:val="1"/>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OPTIONAL. The Check ID endpoint responds with authentication information pertaining to the supplied </w:t>
      </w:r>
      <w:proofErr w:type="spellStart"/>
      <w:r>
        <w:rPr>
          <w:rFonts w:ascii="Verdana" w:eastAsia="Times New Roman" w:hAnsi="Verdana"/>
          <w:color w:val="000000"/>
          <w:lang w:val="en"/>
        </w:rPr>
        <w:t>id_token</w:t>
      </w:r>
      <w:proofErr w:type="spellEnd"/>
      <w:r>
        <w:rPr>
          <w:rFonts w:ascii="Verdana" w:eastAsia="Times New Roman" w:hAnsi="Verdana"/>
          <w:color w:val="000000"/>
          <w:lang w:val="en"/>
        </w:rPr>
        <w:t xml:space="preserve">.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This specification only defines the abstract message flow and message formats. The actual use MUST be based on one of the companion protocol bindings specifications such as </w:t>
      </w:r>
      <w:hyperlink w:anchor="OpenID.Basic" w:history="1">
        <w:r>
          <w:rPr>
            <w:rStyle w:val="Hyperlink"/>
            <w:rFonts w:ascii="Verdana" w:hAnsi="Verdana"/>
            <w:u w:val="none"/>
            <w:lang w:val="en"/>
          </w:rPr>
          <w:t>OpenID Connect Basic Client</w:t>
        </w:r>
        <w:r>
          <w:rPr>
            <w:rStyle w:val="Hyperlink"/>
            <w:rFonts w:ascii="Verdana" w:hAnsi="Verdana"/>
            <w:vanish/>
            <w:u w:val="none"/>
            <w:lang w:val="en"/>
          </w:rPr>
          <w:t xml:space="preserve"> (Sakimura, N., Bradley, J., Jones, M., de Medeiros, B., Mortimore, C., and E. Jay, “OpenID Connect Basic Client 1.0,” October 2011.)</w:t>
        </w:r>
      </w:hyperlink>
      <w:r>
        <w:rPr>
          <w:rFonts w:ascii="Verdana" w:hAnsi="Verdana"/>
          <w:color w:val="000000"/>
          <w:lang w:val="en"/>
        </w:rPr>
        <w:t xml:space="preserve"> [</w:t>
      </w:r>
      <w:proofErr w:type="spellStart"/>
      <w:r>
        <w:rPr>
          <w:rFonts w:ascii="Verdana" w:hAnsi="Verdana"/>
          <w:color w:val="000000"/>
          <w:lang w:val="en"/>
        </w:rPr>
        <w:t>OpenID.Basic</w:t>
      </w:r>
      <w:proofErr w:type="spellEnd"/>
      <w:r>
        <w:rPr>
          <w:rFonts w:ascii="Verdana" w:hAnsi="Verdana"/>
          <w:color w:val="000000"/>
          <w:lang w:val="en"/>
        </w:rPr>
        <w:t xml:space="preserve">] or </w:t>
      </w:r>
      <w:hyperlink w:anchor="OpenID.Standard" w:history="1">
        <w:r>
          <w:rPr>
            <w:rStyle w:val="Hyperlink"/>
            <w:rFonts w:ascii="Verdana" w:hAnsi="Verdana"/>
            <w:u w:val="none"/>
            <w:lang w:val="en"/>
          </w:rPr>
          <w:t>OpenID Connect Standard</w:t>
        </w:r>
        <w:r>
          <w:rPr>
            <w:rStyle w:val="Hyperlink"/>
            <w:rFonts w:ascii="Verdana" w:hAnsi="Verdana"/>
            <w:vanish/>
            <w:u w:val="none"/>
            <w:lang w:val="en"/>
          </w:rPr>
          <w:t xml:space="preserve"> (Sakimura, N., Bradley, J., Jones, M., de Medeiros, B., Mortimore, C., and E. Jay, “OpenID Connect Standard 1.0,” October 2011.)</w:t>
        </w:r>
      </w:hyperlink>
      <w:r>
        <w:rPr>
          <w:rFonts w:ascii="Verdana" w:hAnsi="Verdana"/>
          <w:color w:val="000000"/>
          <w:lang w:val="en"/>
        </w:rPr>
        <w:t xml:space="preserve"> [</w:t>
      </w:r>
      <w:proofErr w:type="spellStart"/>
      <w:r>
        <w:rPr>
          <w:rFonts w:ascii="Verdana" w:hAnsi="Verdana"/>
          <w:color w:val="000000"/>
          <w:lang w:val="en"/>
        </w:rPr>
        <w:t>OpenID.Standard</w:t>
      </w:r>
      <w:proofErr w:type="spellEnd"/>
      <w:r>
        <w:rPr>
          <w:rFonts w:ascii="Verdana" w:hAnsi="Verdana"/>
          <w:color w:val="000000"/>
          <w:lang w:val="en"/>
        </w:rPr>
        <w:t xml:space="preserve">]. </w:t>
      </w:r>
    </w:p>
    <w:p w:rsidR="00645693" w:rsidRDefault="00645693">
      <w:pPr>
        <w:spacing w:before="0" w:beforeAutospacing="0" w:after="0" w:afterAutospacing="0"/>
        <w:divId w:val="1696887379"/>
        <w:rPr>
          <w:rFonts w:ascii="Verdana" w:eastAsia="Times New Roman" w:hAnsi="Verdana"/>
          <w:color w:val="000000"/>
          <w:lang w:val="en"/>
        </w:rPr>
      </w:pPr>
      <w:bookmarkStart w:id="14" w:name="anchor2"/>
      <w:bookmarkEnd w:id="14"/>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2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15" w:name="rfc.section.3"/>
      <w:bookmarkEnd w:id="15"/>
      <w:r>
        <w:rPr>
          <w:rFonts w:eastAsia="Times New Roman"/>
          <w:lang w:val="en"/>
        </w:rPr>
        <w:t>3.  Messages</w:t>
      </w:r>
    </w:p>
    <w:p w:rsidR="00645693" w:rsidRDefault="00645693">
      <w:pPr>
        <w:pStyle w:val="NormalWeb"/>
        <w:divId w:val="1696887379"/>
        <w:rPr>
          <w:rFonts w:ascii="Verdana" w:hAnsi="Verdana"/>
          <w:color w:val="000000"/>
          <w:lang w:val="en"/>
        </w:rPr>
      </w:pPr>
      <w:r>
        <w:rPr>
          <w:rFonts w:ascii="Verdana" w:hAnsi="Verdana"/>
          <w:color w:val="000000"/>
          <w:lang w:val="en"/>
        </w:rPr>
        <w:t xml:space="preserve">In OpenID Connect protocols, in abstract, the process proceeds by the client interacting with endpoints. There are a number of endpoints involved. </w:t>
      </w:r>
    </w:p>
    <w:p w:rsidR="00645693" w:rsidRDefault="00645693">
      <w:pPr>
        <w:numPr>
          <w:ilvl w:val="0"/>
          <w:numId w:val="2"/>
        </w:numPr>
        <w:ind w:left="1200" w:right="480"/>
        <w:divId w:val="1696887379"/>
        <w:rPr>
          <w:rFonts w:ascii="Verdana" w:eastAsia="Times New Roman" w:hAnsi="Verdana"/>
          <w:color w:val="000000"/>
          <w:lang w:val="en"/>
        </w:rPr>
      </w:pPr>
      <w:commentRangeStart w:id="16"/>
      <w:r>
        <w:rPr>
          <w:rFonts w:ascii="Verdana" w:eastAsia="Times New Roman" w:hAnsi="Verdana"/>
          <w:color w:val="000000"/>
          <w:lang w:val="en"/>
        </w:rPr>
        <w:t xml:space="preserve">Authorization Endpoint: </w:t>
      </w:r>
      <w:commentRangeEnd w:id="16"/>
      <w:r w:rsidR="009D7AAC">
        <w:rPr>
          <w:rStyle w:val="CommentReference"/>
        </w:rPr>
        <w:commentReference w:id="16"/>
      </w:r>
      <w:r>
        <w:rPr>
          <w:rFonts w:ascii="Verdana" w:eastAsia="Times New Roman" w:hAnsi="Verdana"/>
          <w:color w:val="000000"/>
          <w:lang w:val="en"/>
        </w:rPr>
        <w:t xml:space="preserve">The Client sends a request to the Authorization Server at the authorization endpoint. The Authorization Server then authenticates the End-User to find out if he is eligible to make the authorization. Then, upon the authorization action of the End-User, the Authorization Server returns an Authorization Response that includes Authorization Code, </w:t>
      </w:r>
      <w:r>
        <w:rPr>
          <w:rStyle w:val="HTMLTypewriter"/>
          <w:lang w:val="en"/>
        </w:rPr>
        <w:t>code</w:t>
      </w:r>
      <w:r>
        <w:rPr>
          <w:rFonts w:ascii="Verdana" w:eastAsia="Times New Roman" w:hAnsi="Verdana"/>
          <w:color w:val="000000"/>
          <w:lang w:val="en"/>
        </w:rPr>
        <w:t xml:space="preserve">. For some Clients, Implicit Grant may be used to obtain </w:t>
      </w:r>
      <w:proofErr w:type="spellStart"/>
      <w:r>
        <w:rPr>
          <w:rStyle w:val="HTMLTypewriter"/>
          <w:lang w:val="en"/>
        </w:rPr>
        <w:t>access_token</w:t>
      </w:r>
      <w:proofErr w:type="spellEnd"/>
      <w:r>
        <w:rPr>
          <w:rFonts w:ascii="Verdana" w:eastAsia="Times New Roman" w:hAnsi="Verdana"/>
          <w:color w:val="000000"/>
          <w:lang w:val="en"/>
        </w:rPr>
        <w:t xml:space="preserve"> without using </w:t>
      </w:r>
      <w:r>
        <w:rPr>
          <w:rStyle w:val="HTMLTypewriter"/>
          <w:lang w:val="en"/>
        </w:rPr>
        <w:t>code</w:t>
      </w:r>
      <w:r>
        <w:rPr>
          <w:rFonts w:ascii="Verdana" w:eastAsia="Times New Roman" w:hAnsi="Verdana"/>
          <w:color w:val="000000"/>
          <w:lang w:val="en"/>
        </w:rPr>
        <w:t xml:space="preserve">. In this case, </w:t>
      </w:r>
      <w:proofErr w:type="spellStart"/>
      <w:r>
        <w:rPr>
          <w:rStyle w:val="HTMLTypewriter"/>
          <w:lang w:val="en"/>
        </w:rPr>
        <w:t>response_type</w:t>
      </w:r>
      <w:proofErr w:type="spellEnd"/>
      <w:r>
        <w:rPr>
          <w:rFonts w:ascii="Verdana" w:eastAsia="Times New Roman" w:hAnsi="Verdana"/>
          <w:color w:val="000000"/>
          <w:lang w:val="en"/>
        </w:rPr>
        <w:t xml:space="preserve"> MUST be set to </w:t>
      </w:r>
      <w:r>
        <w:rPr>
          <w:rStyle w:val="HTMLTypewriter"/>
          <w:lang w:val="en"/>
        </w:rPr>
        <w:t>token</w:t>
      </w:r>
      <w:r>
        <w:rPr>
          <w:rFonts w:ascii="Verdana" w:eastAsia="Times New Roman" w:hAnsi="Verdana"/>
          <w:color w:val="000000"/>
          <w:lang w:val="en"/>
        </w:rPr>
        <w:t xml:space="preserve">. </w:t>
      </w:r>
    </w:p>
    <w:p w:rsidR="00645693" w:rsidRDefault="00645693">
      <w:pPr>
        <w:numPr>
          <w:ilvl w:val="0"/>
          <w:numId w:val="2"/>
        </w:numPr>
        <w:ind w:left="1200" w:right="480"/>
        <w:divId w:val="1696887379"/>
        <w:rPr>
          <w:rFonts w:ascii="Verdana" w:eastAsia="Times New Roman" w:hAnsi="Verdana"/>
          <w:color w:val="000000"/>
          <w:lang w:val="en"/>
        </w:rPr>
      </w:pPr>
      <w:commentRangeStart w:id="17"/>
      <w:r>
        <w:rPr>
          <w:rFonts w:ascii="Verdana" w:eastAsia="Times New Roman" w:hAnsi="Verdana"/>
          <w:color w:val="000000"/>
          <w:lang w:val="en"/>
        </w:rPr>
        <w:t xml:space="preserve">Token Endpoint: The Client sends the access token request to the token endpoint to obtain Access Token Response which includes an </w:t>
      </w:r>
      <w:proofErr w:type="spellStart"/>
      <w:r>
        <w:rPr>
          <w:rStyle w:val="HTMLTypewriter"/>
          <w:lang w:val="en"/>
        </w:rPr>
        <w:t>access_token</w:t>
      </w:r>
      <w:proofErr w:type="spellEnd"/>
      <w:r>
        <w:rPr>
          <w:rFonts w:ascii="Verdana" w:eastAsia="Times New Roman" w:hAnsi="Verdana"/>
          <w:color w:val="000000"/>
          <w:lang w:val="en"/>
        </w:rPr>
        <w:t xml:space="preserve">. </w:t>
      </w:r>
    </w:p>
    <w:p w:rsidR="00645693" w:rsidRDefault="00645693">
      <w:pPr>
        <w:numPr>
          <w:ilvl w:val="0"/>
          <w:numId w:val="2"/>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UserInfo Endpoint: The </w:t>
      </w:r>
      <w:proofErr w:type="spellStart"/>
      <w:r>
        <w:rPr>
          <w:rStyle w:val="HTMLTypewriter"/>
          <w:lang w:val="en"/>
        </w:rPr>
        <w:t>access_token</w:t>
      </w:r>
      <w:proofErr w:type="spellEnd"/>
      <w:r>
        <w:rPr>
          <w:rFonts w:ascii="Verdana" w:eastAsia="Times New Roman" w:hAnsi="Verdana"/>
          <w:color w:val="000000"/>
          <w:lang w:val="en"/>
        </w:rPr>
        <w:t xml:space="preserve"> MAY be sent to the UserInfo endpoint to obtain claims about the user. </w:t>
      </w:r>
    </w:p>
    <w:p w:rsidR="00645693" w:rsidRDefault="00645693">
      <w:pPr>
        <w:numPr>
          <w:ilvl w:val="0"/>
          <w:numId w:val="2"/>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Check ID Endpoint: </w:t>
      </w:r>
      <w:commentRangeEnd w:id="17"/>
      <w:r w:rsidR="00AE6520">
        <w:rPr>
          <w:rStyle w:val="CommentReference"/>
        </w:rPr>
        <w:commentReference w:id="17"/>
      </w:r>
      <w:r>
        <w:rPr>
          <w:rFonts w:ascii="Verdana" w:eastAsia="Times New Roman" w:hAnsi="Verdana"/>
          <w:color w:val="000000"/>
          <w:lang w:val="en"/>
        </w:rPr>
        <w:t xml:space="preserve">An </w:t>
      </w:r>
      <w:proofErr w:type="spellStart"/>
      <w:r>
        <w:rPr>
          <w:rFonts w:ascii="Verdana" w:eastAsia="Times New Roman" w:hAnsi="Verdana"/>
          <w:color w:val="000000"/>
          <w:lang w:val="en"/>
        </w:rPr>
        <w:t>id_token</w:t>
      </w:r>
      <w:proofErr w:type="spellEnd"/>
      <w:r>
        <w:rPr>
          <w:rFonts w:ascii="Verdana" w:eastAsia="Times New Roman" w:hAnsi="Verdana"/>
          <w:color w:val="000000"/>
          <w:lang w:val="en"/>
        </w:rPr>
        <w:t xml:space="preserve"> MAY be sent to the Check ID endpoint to obtain information about the authentication event. </w:t>
      </w:r>
    </w:p>
    <w:p w:rsidR="00645693" w:rsidRDefault="00645693">
      <w:pPr>
        <w:numPr>
          <w:ilvl w:val="0"/>
          <w:numId w:val="2"/>
        </w:numPr>
        <w:ind w:left="1200" w:right="480"/>
        <w:divId w:val="1696887379"/>
        <w:rPr>
          <w:rFonts w:ascii="Verdana" w:eastAsia="Times New Roman" w:hAnsi="Verdana"/>
          <w:color w:val="000000"/>
          <w:lang w:val="en"/>
        </w:rPr>
      </w:pPr>
      <w:commentRangeStart w:id="18"/>
      <w:r>
        <w:rPr>
          <w:rFonts w:ascii="Verdana" w:eastAsia="Times New Roman" w:hAnsi="Verdana"/>
          <w:color w:val="000000"/>
          <w:lang w:val="en"/>
        </w:rPr>
        <w:t>Session Management Endpoints</w:t>
      </w:r>
      <w:commentRangeEnd w:id="18"/>
      <w:r w:rsidR="00AE6520">
        <w:rPr>
          <w:rStyle w:val="CommentReference"/>
        </w:rPr>
        <w:commentReference w:id="18"/>
      </w:r>
      <w:r>
        <w:rPr>
          <w:rFonts w:ascii="Verdana" w:eastAsia="Times New Roman" w:hAnsi="Verdana"/>
          <w:color w:val="000000"/>
          <w:lang w:val="en"/>
        </w:rPr>
        <w:t xml:space="preserve">: The ID Token MAY be sent to these endpoints to manage the session.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Both Request and Response </w:t>
      </w:r>
      <w:commentRangeStart w:id="19"/>
      <w:r>
        <w:rPr>
          <w:rFonts w:ascii="Verdana" w:hAnsi="Verdana"/>
          <w:color w:val="000000"/>
          <w:lang w:val="en"/>
        </w:rPr>
        <w:t>may</w:t>
      </w:r>
      <w:commentRangeEnd w:id="19"/>
      <w:r w:rsidR="00E02233">
        <w:rPr>
          <w:rStyle w:val="CommentReference"/>
        </w:rPr>
        <w:commentReference w:id="19"/>
      </w:r>
      <w:r>
        <w:rPr>
          <w:rFonts w:ascii="Verdana" w:hAnsi="Verdana"/>
          <w:color w:val="000000"/>
          <w:lang w:val="en"/>
        </w:rPr>
        <w:t xml:space="preserve"> either be serialized into </w:t>
      </w:r>
      <w:hyperlink w:anchor="qss" w:history="1">
        <w:r>
          <w:rPr>
            <w:rStyle w:val="Hyperlink"/>
            <w:rFonts w:ascii="Verdana" w:hAnsi="Verdana"/>
            <w:u w:val="none"/>
            <w:lang w:val="en"/>
          </w:rPr>
          <w:t>Query String Serialization</w:t>
        </w:r>
        <w:r>
          <w:rPr>
            <w:rStyle w:val="Hyperlink"/>
            <w:rFonts w:ascii="Verdana" w:hAnsi="Verdana"/>
            <w:vanish/>
            <w:u w:val="none"/>
            <w:lang w:val="en"/>
          </w:rPr>
          <w:t xml:space="preserve"> (Query String Serialization)</w:t>
        </w:r>
      </w:hyperlink>
      <w:r>
        <w:rPr>
          <w:rFonts w:ascii="Verdana" w:hAnsi="Verdana"/>
          <w:color w:val="000000"/>
          <w:lang w:val="en"/>
        </w:rPr>
        <w:t xml:space="preserve"> or </w:t>
      </w:r>
      <w:hyperlink w:anchor="RFC4627" w:history="1">
        <w:r>
          <w:rPr>
            <w:rStyle w:val="Hyperlink"/>
            <w:rFonts w:ascii="Verdana" w:hAnsi="Verdana"/>
            <w:u w:val="none"/>
            <w:lang w:val="en"/>
          </w:rPr>
          <w:t>JSON</w:t>
        </w:r>
        <w:r>
          <w:rPr>
            <w:rStyle w:val="Hyperlink"/>
            <w:rFonts w:ascii="Verdana" w:hAnsi="Verdana"/>
            <w:vanish/>
            <w:u w:val="none"/>
            <w:lang w:val="en"/>
          </w:rPr>
          <w:t xml:space="preserve"> (Crockford, D., “The application/json Media Type for JavaScript Object Notation (JSON),” July 2006.)</w:t>
        </w:r>
      </w:hyperlink>
      <w:r>
        <w:rPr>
          <w:rFonts w:ascii="Verdana" w:hAnsi="Verdana"/>
          <w:color w:val="000000"/>
          <w:lang w:val="en"/>
        </w:rPr>
        <w:t xml:space="preserve"> [RFC4627]. </w:t>
      </w:r>
    </w:p>
    <w:p w:rsidR="00645693" w:rsidRDefault="00645693">
      <w:pPr>
        <w:spacing w:before="0" w:beforeAutospacing="0" w:after="0" w:afterAutospacing="0"/>
        <w:divId w:val="1696887379"/>
        <w:rPr>
          <w:rFonts w:ascii="Verdana" w:eastAsia="Times New Roman" w:hAnsi="Verdana"/>
          <w:color w:val="000000"/>
          <w:lang w:val="en"/>
        </w:rPr>
      </w:pPr>
      <w:bookmarkStart w:id="20" w:name="anchor3"/>
      <w:bookmarkEnd w:id="20"/>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2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21" w:name="rfc.section.3.1"/>
      <w:bookmarkEnd w:id="21"/>
      <w:r>
        <w:rPr>
          <w:rFonts w:eastAsia="Times New Roman"/>
          <w:lang w:val="en"/>
        </w:rPr>
        <w:t>3.1.</w:t>
      </w:r>
      <w:proofErr w:type="gramStart"/>
      <w:r>
        <w:rPr>
          <w:rFonts w:eastAsia="Times New Roman"/>
          <w:lang w:val="en"/>
        </w:rPr>
        <w:t>  Authorization</w:t>
      </w:r>
      <w:proofErr w:type="gramEnd"/>
      <w:r>
        <w:rPr>
          <w:rFonts w:eastAsia="Times New Roman"/>
          <w:lang w:val="en"/>
        </w:rPr>
        <w:t xml:space="preserve"> Endpoint</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client sends an Authorization Request to the authorization endpoint to obtain an Authorization Response and an </w:t>
      </w:r>
      <w:hyperlink w:anchor="id_token" w:history="1">
        <w:r>
          <w:rPr>
            <w:rStyle w:val="Hyperlink"/>
            <w:rFonts w:ascii="Verdana" w:hAnsi="Verdana"/>
            <w:u w:val="none"/>
            <w:lang w:val="en"/>
          </w:rPr>
          <w:t>ID Token</w:t>
        </w:r>
        <w:r>
          <w:rPr>
            <w:rStyle w:val="Hyperlink"/>
            <w:rFonts w:ascii="Verdana" w:hAnsi="Verdana"/>
            <w:vanish/>
            <w:u w:val="none"/>
            <w:lang w:val="en"/>
          </w:rPr>
          <w:t xml:space="preserve"> (ID Token)</w:t>
        </w:r>
      </w:hyperlink>
      <w:r>
        <w:rPr>
          <w:rFonts w:ascii="Verdana" w:hAnsi="Verdana"/>
          <w:color w:val="000000"/>
          <w:lang w:val="en"/>
        </w:rPr>
        <w:t xml:space="preserve">. </w:t>
      </w:r>
    </w:p>
    <w:p w:rsidR="00645693" w:rsidRDefault="00645693">
      <w:pPr>
        <w:spacing w:before="0" w:beforeAutospacing="0" w:after="0" w:afterAutospacing="0"/>
        <w:divId w:val="1696887379"/>
        <w:rPr>
          <w:rFonts w:ascii="Verdana" w:eastAsia="Times New Roman" w:hAnsi="Verdana"/>
          <w:color w:val="000000"/>
          <w:lang w:val="en"/>
        </w:rPr>
      </w:pPr>
      <w:bookmarkStart w:id="22" w:name="id_token"/>
      <w:bookmarkEnd w:id="22"/>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3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23" w:name="rfc.section.3.1.1"/>
      <w:bookmarkEnd w:id="23"/>
      <w:r>
        <w:rPr>
          <w:rFonts w:eastAsia="Times New Roman"/>
          <w:lang w:val="en"/>
        </w:rPr>
        <w:t>3.1.1.</w:t>
      </w:r>
      <w:proofErr w:type="gramStart"/>
      <w:r>
        <w:rPr>
          <w:rFonts w:eastAsia="Times New Roman"/>
          <w:lang w:val="en"/>
        </w:rPr>
        <w:t>  ID</w:t>
      </w:r>
      <w:proofErr w:type="gramEnd"/>
      <w:r>
        <w:rPr>
          <w:rFonts w:eastAsia="Times New Roman"/>
          <w:lang w:val="en"/>
        </w:rPr>
        <w:t xml:space="preserve"> Token</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ID Token is a token that contains claims pertinent to the authentication event. The Token is a </w:t>
      </w:r>
      <w:hyperlink w:anchor="JWT" w:history="1">
        <w:r>
          <w:rPr>
            <w:rStyle w:val="Hyperlink"/>
            <w:rFonts w:ascii="Verdana" w:hAnsi="Verdana"/>
            <w:u w:val="none"/>
            <w:lang w:val="en"/>
          </w:rPr>
          <w:t>JWT</w:t>
        </w:r>
        <w:r>
          <w:rPr>
            <w:rStyle w:val="Hyperlink"/>
            <w:rFonts w:ascii="Verdana" w:hAnsi="Verdana"/>
            <w:vanish/>
            <w:u w:val="none"/>
            <w:lang w:val="en"/>
          </w:rPr>
          <w:t xml:space="preserve"> (Jones, M., Balfanz, D., Bradley, J., Goland, Y., Panzer, J., Sakimura, N., and P. Tarjan, “JSON Web Token,” July 2011.)</w:t>
        </w:r>
      </w:hyperlink>
      <w:r>
        <w:rPr>
          <w:rFonts w:ascii="Verdana" w:hAnsi="Verdana"/>
          <w:color w:val="000000"/>
          <w:lang w:val="en"/>
        </w:rPr>
        <w:t xml:space="preserve"> [JWT] which contains JSON claims.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ID Token is used to manage the authentication event and user identifier and is scoped to a particular client via the </w:t>
      </w:r>
      <w:r>
        <w:rPr>
          <w:rStyle w:val="HTMLTypewriter"/>
          <w:lang w:val="en"/>
        </w:rPr>
        <w:t>audience</w:t>
      </w:r>
      <w:r>
        <w:rPr>
          <w:rFonts w:ascii="Verdana" w:hAnsi="Verdana"/>
          <w:color w:val="000000"/>
          <w:lang w:val="en"/>
        </w:rPr>
        <w:t xml:space="preserve"> and </w:t>
      </w:r>
      <w:r>
        <w:rPr>
          <w:rStyle w:val="HTMLTypewriter"/>
          <w:lang w:val="en"/>
        </w:rPr>
        <w:t>nonce</w:t>
      </w:r>
      <w:r>
        <w:rPr>
          <w:rFonts w:ascii="Verdana" w:hAnsi="Verdana"/>
          <w:color w:val="000000"/>
          <w:lang w:val="en"/>
        </w:rPr>
        <w:t xml:space="preserve"> claims.</w:t>
      </w:r>
      <w:commentRangeStart w:id="24"/>
      <w:r>
        <w:rPr>
          <w:rFonts w:ascii="Verdana" w:hAnsi="Verdana"/>
          <w:color w:val="000000"/>
          <w:lang w:val="en"/>
        </w:rPr>
        <w:t xml:space="preserve"> It MUST NOT be used as an access token to access OAuth 2.0 protected resources. </w:t>
      </w:r>
      <w:commentRangeEnd w:id="24"/>
      <w:r w:rsidR="00E02233">
        <w:rPr>
          <w:rStyle w:val="CommentReference"/>
        </w:rPr>
        <w:commentReference w:id="24"/>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ID Token MUST </w:t>
      </w:r>
      <w:proofErr w:type="gramStart"/>
      <w:r>
        <w:rPr>
          <w:rFonts w:ascii="Verdana" w:hAnsi="Verdana"/>
          <w:color w:val="000000"/>
          <w:lang w:val="en"/>
        </w:rPr>
        <w:t>attest</w:t>
      </w:r>
      <w:proofErr w:type="gramEnd"/>
      <w:del w:id="25" w:author="Yaron Y. Goland" w:date="2011-11-03T13:49:00Z">
        <w:r w:rsidDel="00E02233">
          <w:rPr>
            <w:rFonts w:ascii="Verdana" w:hAnsi="Verdana"/>
            <w:color w:val="000000"/>
            <w:lang w:val="en"/>
          </w:rPr>
          <w:delText>s</w:delText>
        </w:r>
      </w:del>
      <w:r>
        <w:rPr>
          <w:rFonts w:ascii="Verdana" w:hAnsi="Verdana"/>
          <w:color w:val="000000"/>
          <w:lang w:val="en"/>
        </w:rPr>
        <w:t xml:space="preserve"> minimally to the following claims: </w:t>
      </w:r>
    </w:p>
    <w:p w:rsidR="00645693" w:rsidRDefault="00645693">
      <w:pPr>
        <w:spacing w:before="0" w:beforeAutospacing="0" w:after="0" w:afterAutospacing="0"/>
        <w:divId w:val="1059087235"/>
        <w:rPr>
          <w:rFonts w:ascii="Verdana" w:eastAsia="Times New Roman" w:hAnsi="Verdana"/>
          <w:color w:val="000000"/>
          <w:lang w:val="en"/>
        </w:rPr>
      </w:pPr>
      <w:proofErr w:type="spellStart"/>
      <w:proofErr w:type="gramStart"/>
      <w:r>
        <w:rPr>
          <w:rFonts w:ascii="Verdana" w:eastAsia="Times New Roman" w:hAnsi="Verdana"/>
          <w:color w:val="000000"/>
          <w:lang w:val="en"/>
        </w:rPr>
        <w:t>iss</w:t>
      </w:r>
      <w:proofErr w:type="spellEnd"/>
      <w:proofErr w:type="gramEnd"/>
    </w:p>
    <w:p w:rsidR="00645693" w:rsidRDefault="00645693">
      <w:pPr>
        <w:spacing w:before="0" w:beforeAutospacing="0" w:after="0" w:afterAutospacing="0"/>
        <w:ind w:left="720"/>
        <w:divId w:val="1059087235"/>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The unique identifier of the issuer of the response.</w:t>
      </w:r>
      <w:proofErr w:type="gramEnd"/>
      <w:r>
        <w:rPr>
          <w:rFonts w:ascii="Verdana" w:eastAsia="Times New Roman" w:hAnsi="Verdana"/>
          <w:color w:val="000000"/>
          <w:lang w:val="en"/>
        </w:rPr>
        <w:t xml:space="preserve"> </w:t>
      </w:r>
    </w:p>
    <w:p w:rsidR="00645693" w:rsidRDefault="00645693">
      <w:pPr>
        <w:spacing w:before="0" w:beforeAutospacing="0" w:after="0" w:afterAutospacing="0"/>
        <w:divId w:val="1059087235"/>
        <w:rPr>
          <w:rFonts w:ascii="Verdana" w:eastAsia="Times New Roman" w:hAnsi="Verdana"/>
          <w:color w:val="000000"/>
          <w:lang w:val="en"/>
        </w:rPr>
      </w:pPr>
      <w:proofErr w:type="spellStart"/>
      <w:r>
        <w:rPr>
          <w:rFonts w:ascii="Verdana" w:eastAsia="Times New Roman" w:hAnsi="Verdana"/>
          <w:color w:val="000000"/>
          <w:lang w:val="en"/>
        </w:rPr>
        <w:t>user_id</w:t>
      </w:r>
      <w:proofErr w:type="spellEnd"/>
    </w:p>
    <w:p w:rsidR="00645693" w:rsidRDefault="00645693">
      <w:pPr>
        <w:spacing w:before="0" w:beforeAutospacing="0" w:after="0" w:afterAutospacing="0"/>
        <w:ind w:left="720"/>
        <w:divId w:val="1059087235"/>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commentRangeStart w:id="26"/>
      <w:proofErr w:type="gramStart"/>
      <w:r>
        <w:rPr>
          <w:rFonts w:ascii="Verdana" w:eastAsia="Times New Roman" w:hAnsi="Verdana"/>
          <w:color w:val="000000"/>
          <w:lang w:val="en"/>
        </w:rPr>
        <w:t>A locally unique and never reassigned identifier for the user</w:t>
      </w:r>
      <w:commentRangeEnd w:id="26"/>
      <w:r w:rsidR="00E02233">
        <w:rPr>
          <w:rStyle w:val="CommentReference"/>
        </w:rPr>
        <w:commentReference w:id="26"/>
      </w:r>
      <w:r>
        <w:rPr>
          <w:rFonts w:ascii="Verdana" w:eastAsia="Times New Roman" w:hAnsi="Verdana"/>
          <w:color w:val="000000"/>
          <w:lang w:val="en"/>
        </w:rPr>
        <w:t>, which is intended to be consumed by the Client.</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e.g. </w:t>
      </w:r>
      <w:r>
        <w:rPr>
          <w:rStyle w:val="HTMLTypewriter"/>
          <w:lang w:val="en"/>
        </w:rPr>
        <w:t>24400320</w:t>
      </w:r>
      <w:r>
        <w:rPr>
          <w:rFonts w:ascii="Verdana" w:eastAsia="Times New Roman" w:hAnsi="Verdana"/>
          <w:color w:val="000000"/>
          <w:lang w:val="en"/>
        </w:rPr>
        <w:t xml:space="preserve"> or </w:t>
      </w:r>
      <w:r>
        <w:rPr>
          <w:rStyle w:val="HTMLTypewriter"/>
          <w:lang w:val="en"/>
        </w:rPr>
        <w:t>AItOawmwtWwcT0k51BayewNvutrJUqsvl6qs7A4</w:t>
      </w:r>
      <w:r>
        <w:rPr>
          <w:rFonts w:ascii="Verdana" w:eastAsia="Times New Roman" w:hAnsi="Verdana"/>
          <w:color w:val="000000"/>
          <w:lang w:val="en"/>
        </w:rPr>
        <w:t>.</w:t>
      </w:r>
      <w:proofErr w:type="gramEnd"/>
      <w:r>
        <w:rPr>
          <w:rFonts w:ascii="Verdana" w:eastAsia="Times New Roman" w:hAnsi="Verdana"/>
          <w:color w:val="000000"/>
          <w:lang w:val="en"/>
        </w:rPr>
        <w:t xml:space="preserve"> It MUST NOT exceed 255 ASCII characters in length. </w:t>
      </w:r>
    </w:p>
    <w:p w:rsidR="00645693" w:rsidRDefault="00645693">
      <w:pPr>
        <w:spacing w:before="0" w:beforeAutospacing="0" w:after="0" w:afterAutospacing="0"/>
        <w:divId w:val="1059087235"/>
        <w:rPr>
          <w:rFonts w:ascii="Verdana" w:eastAsia="Times New Roman" w:hAnsi="Verdana"/>
          <w:color w:val="000000"/>
          <w:lang w:val="en"/>
        </w:rPr>
      </w:pPr>
      <w:proofErr w:type="spellStart"/>
      <w:proofErr w:type="gramStart"/>
      <w:r>
        <w:rPr>
          <w:rFonts w:ascii="Verdana" w:eastAsia="Times New Roman" w:hAnsi="Verdana"/>
          <w:color w:val="000000"/>
          <w:lang w:val="en"/>
        </w:rPr>
        <w:t>aud</w:t>
      </w:r>
      <w:proofErr w:type="spellEnd"/>
      <w:proofErr w:type="gramEnd"/>
    </w:p>
    <w:p w:rsidR="00645693" w:rsidRDefault="00645693">
      <w:pPr>
        <w:spacing w:before="0" w:beforeAutospacing="0" w:after="0" w:afterAutospacing="0"/>
        <w:ind w:left="720"/>
        <w:divId w:val="1059087235"/>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This member identifies the audience that this ID Token is intended for. It is RECOMENDED that </w:t>
      </w:r>
      <w:proofErr w:type="spellStart"/>
      <w:r>
        <w:rPr>
          <w:rStyle w:val="HTMLTypewriter"/>
          <w:lang w:val="en"/>
        </w:rPr>
        <w:t>aud</w:t>
      </w:r>
      <w:proofErr w:type="spellEnd"/>
      <w:r>
        <w:rPr>
          <w:rFonts w:ascii="Verdana" w:eastAsia="Times New Roman" w:hAnsi="Verdana"/>
          <w:color w:val="000000"/>
          <w:lang w:val="en"/>
        </w:rPr>
        <w:t xml:space="preserve"> be the OAuth </w:t>
      </w:r>
      <w:proofErr w:type="spellStart"/>
      <w:r>
        <w:rPr>
          <w:rStyle w:val="HTMLTypewriter"/>
          <w:lang w:val="en"/>
        </w:rPr>
        <w:t>client_id</w:t>
      </w:r>
      <w:proofErr w:type="spellEnd"/>
      <w:r>
        <w:rPr>
          <w:rFonts w:ascii="Verdana" w:eastAsia="Times New Roman" w:hAnsi="Verdana"/>
          <w:color w:val="000000"/>
          <w:lang w:val="en"/>
        </w:rPr>
        <w:t xml:space="preserve"> of the RP. </w:t>
      </w:r>
    </w:p>
    <w:p w:rsidR="00645693" w:rsidRDefault="00645693">
      <w:pPr>
        <w:spacing w:before="0" w:beforeAutospacing="0" w:after="0" w:afterAutospacing="0"/>
        <w:divId w:val="1059087235"/>
        <w:rPr>
          <w:rFonts w:ascii="Verdana" w:eastAsia="Times New Roman" w:hAnsi="Verdana"/>
          <w:color w:val="000000"/>
          <w:lang w:val="en"/>
        </w:rPr>
      </w:pPr>
      <w:proofErr w:type="spellStart"/>
      <w:proofErr w:type="gramStart"/>
      <w:r>
        <w:rPr>
          <w:rFonts w:ascii="Verdana" w:eastAsia="Times New Roman" w:hAnsi="Verdana"/>
          <w:color w:val="000000"/>
          <w:lang w:val="en"/>
        </w:rPr>
        <w:t>exp</w:t>
      </w:r>
      <w:proofErr w:type="spellEnd"/>
      <w:proofErr w:type="gramEnd"/>
    </w:p>
    <w:p w:rsidR="00645693" w:rsidRDefault="00645693">
      <w:pPr>
        <w:spacing w:before="0" w:beforeAutospacing="0" w:after="0" w:afterAutospacing="0"/>
        <w:ind w:left="720"/>
        <w:divId w:val="1059087235"/>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Type Integer.</w:t>
      </w:r>
      <w:proofErr w:type="gramEnd"/>
      <w:r>
        <w:rPr>
          <w:rFonts w:ascii="Verdana" w:eastAsia="Times New Roman" w:hAnsi="Verdana"/>
          <w:color w:val="000000"/>
          <w:lang w:val="en"/>
        </w:rPr>
        <w:t xml:space="preserve"> Identifies the expiration time on or after which the ID Token MUST NOT be accepted for processing. The processing of this parameter requires that the current date/time MUST be before the expiration date/time listed in the value. Implementers MAY provide for some small leeway, usually no more than a few minutes, to account for clock skew. The value is number of seconds from 1970-01-01T0:0:0Z as measured in UTC until the desired date/time. See </w:t>
      </w:r>
      <w:hyperlink w:anchor="RFC3339" w:history="1">
        <w:r>
          <w:rPr>
            <w:rStyle w:val="Hyperlink"/>
            <w:rFonts w:ascii="Verdana" w:eastAsia="Times New Roman" w:hAnsi="Verdana"/>
            <w:u w:val="none"/>
            <w:lang w:val="en"/>
          </w:rPr>
          <w:t>RFC 3339</w:t>
        </w:r>
        <w:r>
          <w:rPr>
            <w:rStyle w:val="Hyperlink"/>
            <w:rFonts w:ascii="Verdana" w:eastAsia="Times New Roman" w:hAnsi="Verdana"/>
            <w:vanish/>
            <w:u w:val="none"/>
            <w:lang w:val="en"/>
          </w:rPr>
          <w:t xml:space="preserve"> (Klyne, G., Ed. and C. Newman, “Date and Time on the Internet: Timestamps,” July 2002.)</w:t>
        </w:r>
      </w:hyperlink>
      <w:r>
        <w:rPr>
          <w:rFonts w:ascii="Verdana" w:eastAsia="Times New Roman" w:hAnsi="Verdana"/>
          <w:color w:val="000000"/>
          <w:lang w:val="en"/>
        </w:rPr>
        <w:t xml:space="preserve"> [RFC3339] for details regarding date/times in general and UTC in particular. </w:t>
      </w:r>
    </w:p>
    <w:p w:rsidR="00645693" w:rsidRDefault="00645693">
      <w:pPr>
        <w:spacing w:before="0" w:beforeAutospacing="0" w:after="0" w:afterAutospacing="0"/>
        <w:divId w:val="1059087235"/>
        <w:rPr>
          <w:rFonts w:ascii="Verdana" w:eastAsia="Times New Roman" w:hAnsi="Verdana"/>
          <w:color w:val="000000"/>
          <w:lang w:val="en"/>
        </w:rPr>
      </w:pPr>
      <w:r>
        <w:rPr>
          <w:rFonts w:ascii="Verdana" w:eastAsia="Times New Roman" w:hAnsi="Verdana"/>
          <w:color w:val="000000"/>
          <w:lang w:val="en"/>
        </w:rPr>
        <w:t>iso29115</w:t>
      </w:r>
    </w:p>
    <w:p w:rsidR="00645693" w:rsidRDefault="00645693">
      <w:pPr>
        <w:spacing w:before="0" w:beforeAutospacing="0" w:after="0" w:afterAutospacing="0"/>
        <w:ind w:left="720"/>
        <w:divId w:val="1059087235"/>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entity</w:t>
      </w:r>
      <w:proofErr w:type="gramEnd"/>
      <w:r>
        <w:rPr>
          <w:rFonts w:ascii="Verdana" w:eastAsia="Times New Roman" w:hAnsi="Verdana"/>
          <w:color w:val="000000"/>
          <w:lang w:val="en"/>
        </w:rPr>
        <w:t xml:space="preserve"> authentication assurance): Specifies the </w:t>
      </w:r>
      <w:proofErr w:type="spellStart"/>
      <w:r>
        <w:rPr>
          <w:rFonts w:ascii="Verdana" w:eastAsia="Times New Roman" w:hAnsi="Verdana"/>
          <w:color w:val="000000"/>
          <w:lang w:val="en"/>
        </w:rPr>
        <w:t>X.eaa</w:t>
      </w:r>
      <w:proofErr w:type="spellEnd"/>
      <w:r>
        <w:rPr>
          <w:rFonts w:ascii="Verdana" w:eastAsia="Times New Roman" w:hAnsi="Verdana"/>
          <w:color w:val="000000"/>
          <w:lang w:val="en"/>
        </w:rPr>
        <w:t xml:space="preserve"> / </w:t>
      </w:r>
      <w:hyperlink w:anchor="ISO29115" w:history="1">
        <w:r>
          <w:rPr>
            <w:rStyle w:val="Hyperlink"/>
            <w:rFonts w:ascii="Verdana" w:eastAsia="Times New Roman" w:hAnsi="Verdana"/>
            <w:u w:val="none"/>
            <w:lang w:val="en"/>
          </w:rPr>
          <w:t>ISO/IEC29115</w:t>
        </w:r>
        <w:r>
          <w:rPr>
            <w:rStyle w:val="Hyperlink"/>
            <w:rFonts w:ascii="Verdana" w:eastAsia="Times New Roman" w:hAnsi="Verdana"/>
            <w:vanish/>
            <w:u w:val="none"/>
            <w:lang w:val="en"/>
          </w:rPr>
          <w:t xml:space="preserve"> (McCallister, E., “ITU-T Recommendation X.eaa | ISO/IEC 2nd CD 29115 -- Information technology - Security techniques - Entity authentication assurance framework,” .)</w:t>
        </w:r>
      </w:hyperlink>
      <w:r>
        <w:rPr>
          <w:rFonts w:ascii="Verdana" w:eastAsia="Times New Roman" w:hAnsi="Verdana"/>
          <w:color w:val="000000"/>
          <w:lang w:val="en"/>
        </w:rPr>
        <w:t xml:space="preserve"> [ISO29115] entity authentication assurance level of the authentication performed. </w:t>
      </w:r>
    </w:p>
    <w:p w:rsidR="00645693" w:rsidRDefault="00645693">
      <w:pPr>
        <w:spacing w:before="0" w:beforeAutospacing="0" w:after="0" w:afterAutospacing="0"/>
        <w:divId w:val="1059087235"/>
        <w:rPr>
          <w:rFonts w:ascii="Verdana" w:eastAsia="Times New Roman" w:hAnsi="Verdana"/>
          <w:color w:val="000000"/>
          <w:lang w:val="en"/>
        </w:rPr>
      </w:pPr>
      <w:proofErr w:type="gramStart"/>
      <w:r>
        <w:rPr>
          <w:rFonts w:ascii="Verdana" w:eastAsia="Times New Roman" w:hAnsi="Verdana"/>
          <w:color w:val="000000"/>
          <w:lang w:val="en"/>
        </w:rPr>
        <w:t>nonce</w:t>
      </w:r>
      <w:proofErr w:type="gramEnd"/>
    </w:p>
    <w:p w:rsidR="00645693" w:rsidRDefault="00645693">
      <w:pPr>
        <w:spacing w:before="0" w:beforeAutospacing="0" w:after="0" w:afterAutospacing="0"/>
        <w:ind w:left="720"/>
        <w:divId w:val="1059087235"/>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If the authorization request includes a nonce request value, then this value is REQUIRED and its value is set to the same value as the request value.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JWT ID Tokens MAY be signed or signed and encrypted via </w:t>
      </w:r>
      <w:hyperlink w:anchor="JWS" w:history="1">
        <w:r>
          <w:rPr>
            <w:rStyle w:val="Hyperlink"/>
            <w:rFonts w:ascii="Verdana" w:hAnsi="Verdana"/>
            <w:u w:val="none"/>
            <w:lang w:val="en"/>
          </w:rPr>
          <w:t>JWS</w:t>
        </w:r>
        <w:r>
          <w:rPr>
            <w:rStyle w:val="Hyperlink"/>
            <w:rFonts w:ascii="Verdana" w:hAnsi="Verdana"/>
            <w:vanish/>
            <w:u w:val="none"/>
            <w:lang w:val="en"/>
          </w:rPr>
          <w:t xml:space="preserve"> (Jones, M., Balfanz, D., Bradley, J., Goland, Y., Panzer, J., Sakimura, N., and P. Tarjan, “JSON Web Signatures,” April 2011.)</w:t>
        </w:r>
      </w:hyperlink>
      <w:r>
        <w:rPr>
          <w:rFonts w:ascii="Verdana" w:hAnsi="Verdana"/>
          <w:color w:val="000000"/>
          <w:lang w:val="en"/>
        </w:rPr>
        <w:t xml:space="preserve"> [JWS] and </w:t>
      </w:r>
      <w:hyperlink w:anchor="JWE" w:history="1">
        <w:r>
          <w:rPr>
            <w:rStyle w:val="Hyperlink"/>
            <w:rFonts w:ascii="Verdana" w:hAnsi="Verdana"/>
            <w:u w:val="none"/>
            <w:lang w:val="en"/>
          </w:rPr>
          <w:t>JWE</w:t>
        </w:r>
        <w:r>
          <w:rPr>
            <w:rStyle w:val="Hyperlink"/>
            <w:rFonts w:ascii="Verdana" w:hAnsi="Verdana"/>
            <w:vanish/>
            <w:u w:val="none"/>
            <w:lang w:val="en"/>
          </w:rPr>
          <w:t xml:space="preserve"> (Jones, M., Bradley, J., and N. Sakimura, “JSON Web Encryption,” July 2011.)</w:t>
        </w:r>
      </w:hyperlink>
      <w:r>
        <w:rPr>
          <w:rFonts w:ascii="Verdana" w:hAnsi="Verdana"/>
          <w:color w:val="000000"/>
          <w:lang w:val="en"/>
        </w:rPr>
        <w:t xml:space="preserve"> [JWE] respectively, thereby providing authentication, integrity, non-repudiation and/or confidentiality. </w:t>
      </w:r>
      <w:commentRangeStart w:id="27"/>
      <w:r>
        <w:rPr>
          <w:rFonts w:ascii="Verdana" w:hAnsi="Verdana"/>
          <w:color w:val="000000"/>
          <w:lang w:val="en"/>
        </w:rPr>
        <w:t xml:space="preserve">ID Tokens in other formats MAY be signed or encrypted with methods suitable for the respective formats. </w:t>
      </w:r>
      <w:commentRangeEnd w:id="27"/>
      <w:r w:rsidR="00E02233">
        <w:rPr>
          <w:rStyle w:val="CommentReference"/>
        </w:rPr>
        <w:commentReference w:id="27"/>
      </w:r>
    </w:p>
    <w:p w:rsidR="00645693" w:rsidRDefault="00645693">
      <w:pPr>
        <w:pStyle w:val="NormalWeb"/>
        <w:divId w:val="1696887379"/>
        <w:rPr>
          <w:rFonts w:ascii="Verdana" w:hAnsi="Verdana"/>
          <w:color w:val="000000"/>
          <w:lang w:val="en"/>
        </w:rPr>
      </w:pPr>
      <w:r>
        <w:rPr>
          <w:rFonts w:ascii="Verdana" w:hAnsi="Verdana"/>
          <w:color w:val="000000"/>
          <w:lang w:val="en"/>
        </w:rPr>
        <w:t xml:space="preserve">Clients SHOULD verify and decipher signed or encrypted ID Tokens independently. Clients that do not understand the ID Token format or do not wish to process ID Tokens MAY treat ID Tokens as opaque values and submit them to the </w:t>
      </w:r>
      <w:hyperlink w:anchor="check_id_ep" w:history="1">
        <w:r>
          <w:rPr>
            <w:rStyle w:val="Hyperlink"/>
            <w:rFonts w:ascii="Verdana" w:hAnsi="Verdana"/>
            <w:u w:val="none"/>
            <w:lang w:val="en"/>
          </w:rPr>
          <w:t>Check ID Endpoint</w:t>
        </w:r>
        <w:r>
          <w:rPr>
            <w:rStyle w:val="Hyperlink"/>
            <w:rFonts w:ascii="Verdana" w:hAnsi="Verdana"/>
            <w:vanish/>
            <w:u w:val="none"/>
            <w:lang w:val="en"/>
          </w:rPr>
          <w:t xml:space="preserve"> (Check ID Endpoint)</w:t>
        </w:r>
      </w:hyperlink>
      <w:r>
        <w:rPr>
          <w:rFonts w:ascii="Verdana" w:hAnsi="Verdana"/>
          <w:color w:val="000000"/>
          <w:lang w:val="en"/>
        </w:rPr>
        <w:t xml:space="preserve"> for verification and decoding. </w:t>
      </w:r>
    </w:p>
    <w:p w:rsidR="00645693" w:rsidRDefault="00645693">
      <w:pPr>
        <w:spacing w:before="0" w:beforeAutospacing="0" w:after="0" w:afterAutospacing="0"/>
        <w:divId w:val="1696887379"/>
        <w:rPr>
          <w:rFonts w:ascii="Verdana" w:eastAsia="Times New Roman" w:hAnsi="Verdana"/>
          <w:color w:val="000000"/>
          <w:lang w:val="en"/>
        </w:rPr>
      </w:pPr>
      <w:bookmarkStart w:id="28" w:name="auth_req"/>
      <w:bookmarkEnd w:id="28"/>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3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29" w:name="rfc.section.3.1.2"/>
      <w:bookmarkEnd w:id="29"/>
      <w:r>
        <w:rPr>
          <w:rFonts w:eastAsia="Times New Roman"/>
          <w:lang w:val="en"/>
        </w:rPr>
        <w:t>3.1.2.</w:t>
      </w:r>
      <w:proofErr w:type="gramStart"/>
      <w:r>
        <w:rPr>
          <w:rFonts w:eastAsia="Times New Roman"/>
          <w:lang w:val="en"/>
        </w:rPr>
        <w:t>  Authorization</w:t>
      </w:r>
      <w:proofErr w:type="gramEnd"/>
      <w:r>
        <w:rPr>
          <w:rFonts w:eastAsia="Times New Roman"/>
          <w:lang w:val="en"/>
        </w:rPr>
        <w:t xml:space="preserve"> Request</w:t>
      </w:r>
    </w:p>
    <w:p w:rsidR="00645693" w:rsidRDefault="00645693">
      <w:pPr>
        <w:pStyle w:val="NormalWeb"/>
        <w:divId w:val="1696887379"/>
        <w:rPr>
          <w:rFonts w:ascii="Verdana" w:hAnsi="Verdana"/>
          <w:color w:val="000000"/>
          <w:lang w:val="en"/>
        </w:rPr>
      </w:pPr>
      <w:r>
        <w:rPr>
          <w:rFonts w:ascii="Verdana" w:hAnsi="Verdana"/>
          <w:color w:val="000000"/>
          <w:lang w:val="en"/>
        </w:rPr>
        <w:t xml:space="preserve">Section 4.1.1 and 4.2.1 of </w:t>
      </w:r>
      <w:hyperlink w:anchor="OAuth.2.0" w:history="1">
        <w:r>
          <w:rPr>
            <w:rStyle w:val="Hyperlink"/>
            <w:rFonts w:ascii="Verdana" w:hAnsi="Verdana"/>
            <w:u w:val="none"/>
            <w:lang w:val="en"/>
          </w:rPr>
          <w:t>OAuth 2.0</w:t>
        </w:r>
        <w:r>
          <w:rPr>
            <w:rStyle w:val="Hyperlink"/>
            <w:rFonts w:ascii="Verdana" w:hAnsi="Verdana"/>
            <w:vanish/>
            <w:u w:val="none"/>
            <w:lang w:val="en"/>
          </w:rPr>
          <w:t xml:space="preserve"> (Hammer-Lahav, E., Ed., Recordon, D., and D. Hardt, “OAuth 2.0 Authorization Protocol,” September 2011.)</w:t>
        </w:r>
      </w:hyperlink>
      <w:r>
        <w:rPr>
          <w:rFonts w:ascii="Verdana" w:hAnsi="Verdana"/>
          <w:color w:val="000000"/>
          <w:lang w:val="en"/>
        </w:rPr>
        <w:t xml:space="preserve"> [OAuth.2.0] defines the OAuth Authorization Request parameters. In this specification, the values to the parameters are defined as follows. </w:t>
      </w:r>
    </w:p>
    <w:p w:rsidR="00645693" w:rsidRDefault="00645693">
      <w:pPr>
        <w:spacing w:before="0" w:beforeAutospacing="0" w:after="0" w:afterAutospacing="0"/>
        <w:divId w:val="2108116467"/>
        <w:rPr>
          <w:rFonts w:ascii="Verdana" w:eastAsia="Times New Roman" w:hAnsi="Verdana"/>
          <w:color w:val="000000"/>
          <w:lang w:val="en"/>
        </w:rPr>
      </w:pPr>
      <w:proofErr w:type="spellStart"/>
      <w:r>
        <w:rPr>
          <w:rFonts w:ascii="Verdana" w:eastAsia="Times New Roman" w:hAnsi="Verdana"/>
          <w:color w:val="000000"/>
          <w:lang w:val="en"/>
        </w:rPr>
        <w:t>response_type</w:t>
      </w:r>
      <w:proofErr w:type="spellEnd"/>
    </w:p>
    <w:p w:rsidR="00645693" w:rsidRDefault="00645693">
      <w:pPr>
        <w:spacing w:before="0" w:beforeAutospacing="0" w:after="0" w:afterAutospacing="0"/>
        <w:ind w:left="720"/>
        <w:divId w:val="2108116467"/>
        <w:rPr>
          <w:rFonts w:ascii="Verdana" w:eastAsia="Times New Roman" w:hAnsi="Verdana"/>
          <w:color w:val="000000"/>
          <w:lang w:val="en"/>
        </w:rPr>
      </w:pPr>
      <w:r>
        <w:rPr>
          <w:rFonts w:ascii="Verdana" w:eastAsia="Times New Roman" w:hAnsi="Verdana"/>
          <w:color w:val="000000"/>
          <w:lang w:val="en"/>
        </w:rPr>
        <w:t xml:space="preserve">A space delimited, </w:t>
      </w:r>
      <w:commentRangeStart w:id="30"/>
      <w:r>
        <w:rPr>
          <w:rFonts w:ascii="Verdana" w:eastAsia="Times New Roman" w:hAnsi="Verdana"/>
          <w:color w:val="000000"/>
          <w:lang w:val="en"/>
        </w:rPr>
        <w:t xml:space="preserve">case </w:t>
      </w:r>
      <w:commentRangeEnd w:id="30"/>
      <w:r w:rsidR="00E02233">
        <w:rPr>
          <w:rStyle w:val="CommentReference"/>
        </w:rPr>
        <w:commentReference w:id="30"/>
      </w:r>
      <w:r>
        <w:rPr>
          <w:rFonts w:ascii="Verdana" w:eastAsia="Times New Roman" w:hAnsi="Verdana"/>
          <w:color w:val="000000"/>
          <w:lang w:val="en"/>
        </w:rPr>
        <w:t xml:space="preserve">sensitive list of string values. Acceptable values include </w:t>
      </w:r>
      <w:r>
        <w:rPr>
          <w:rStyle w:val="HTMLTypewriter"/>
          <w:lang w:val="en"/>
        </w:rPr>
        <w:t>code</w:t>
      </w:r>
      <w:r>
        <w:rPr>
          <w:rFonts w:ascii="Verdana" w:eastAsia="Times New Roman" w:hAnsi="Verdana"/>
          <w:color w:val="000000"/>
          <w:lang w:val="en"/>
        </w:rPr>
        <w:t xml:space="preserve">, </w:t>
      </w:r>
      <w:r>
        <w:rPr>
          <w:rStyle w:val="HTMLTypewriter"/>
          <w:lang w:val="en"/>
        </w:rPr>
        <w:t>token</w:t>
      </w:r>
      <w:r>
        <w:rPr>
          <w:rFonts w:ascii="Verdana" w:eastAsia="Times New Roman" w:hAnsi="Verdana"/>
          <w:color w:val="000000"/>
          <w:lang w:val="en"/>
        </w:rPr>
        <w:t xml:space="preserve">, and </w:t>
      </w:r>
      <w:proofErr w:type="spellStart"/>
      <w:r>
        <w:rPr>
          <w:rStyle w:val="HTMLTypewriter"/>
          <w:lang w:val="en"/>
        </w:rPr>
        <w:t>id_token</w:t>
      </w:r>
      <w:proofErr w:type="spellEnd"/>
      <w:r>
        <w:rPr>
          <w:rFonts w:ascii="Verdana" w:eastAsia="Times New Roman" w:hAnsi="Verdana"/>
          <w:color w:val="000000"/>
          <w:lang w:val="en"/>
        </w:rPr>
        <w:t xml:space="preserve">. The value MUST include </w:t>
      </w:r>
      <w:r>
        <w:rPr>
          <w:rStyle w:val="HTMLTypewriter"/>
          <w:lang w:val="en"/>
        </w:rPr>
        <w:t>code</w:t>
      </w:r>
      <w:r>
        <w:rPr>
          <w:rFonts w:ascii="Verdana" w:eastAsia="Times New Roman" w:hAnsi="Verdana"/>
          <w:color w:val="000000"/>
          <w:lang w:val="en"/>
        </w:rPr>
        <w:t xml:space="preserve"> for requesting an Authorization Code, </w:t>
      </w:r>
      <w:r>
        <w:rPr>
          <w:rStyle w:val="HTMLTypewriter"/>
          <w:lang w:val="en"/>
        </w:rPr>
        <w:t>token</w:t>
      </w:r>
      <w:r>
        <w:rPr>
          <w:rFonts w:ascii="Verdana" w:eastAsia="Times New Roman" w:hAnsi="Verdana"/>
          <w:color w:val="000000"/>
          <w:lang w:val="en"/>
        </w:rPr>
        <w:t xml:space="preserve"> for requesting an Access Token, and </w:t>
      </w:r>
      <w:proofErr w:type="spellStart"/>
      <w:r>
        <w:rPr>
          <w:rStyle w:val="HTMLTypewriter"/>
          <w:lang w:val="en"/>
        </w:rPr>
        <w:t>id_token</w:t>
      </w:r>
      <w:proofErr w:type="spellEnd"/>
      <w:r>
        <w:rPr>
          <w:rFonts w:ascii="Verdana" w:eastAsia="Times New Roman" w:hAnsi="Verdana"/>
          <w:color w:val="000000"/>
          <w:lang w:val="en"/>
        </w:rPr>
        <w:t xml:space="preserve"> for requesting an ID Token. </w:t>
      </w:r>
    </w:p>
    <w:p w:rsidR="00645693" w:rsidRDefault="00645693">
      <w:pPr>
        <w:spacing w:before="0" w:beforeAutospacing="0" w:after="0" w:afterAutospacing="0"/>
        <w:divId w:val="2108116467"/>
        <w:rPr>
          <w:rFonts w:ascii="Verdana" w:eastAsia="Times New Roman" w:hAnsi="Verdana"/>
          <w:color w:val="000000"/>
          <w:lang w:val="en"/>
        </w:rPr>
      </w:pPr>
      <w:proofErr w:type="gramStart"/>
      <w:r>
        <w:rPr>
          <w:rFonts w:ascii="Verdana" w:eastAsia="Times New Roman" w:hAnsi="Verdana"/>
          <w:color w:val="000000"/>
          <w:lang w:val="en"/>
        </w:rPr>
        <w:t>scope</w:t>
      </w:r>
      <w:proofErr w:type="gramEnd"/>
    </w:p>
    <w:p w:rsidR="00645693" w:rsidRDefault="00645693">
      <w:pPr>
        <w:spacing w:before="0" w:beforeAutospacing="0" w:after="0" w:afterAutospacing="0"/>
        <w:ind w:left="720"/>
        <w:divId w:val="2108116467"/>
        <w:rPr>
          <w:rFonts w:ascii="Verdana" w:eastAsia="Times New Roman" w:hAnsi="Verdana"/>
          <w:color w:val="000000"/>
          <w:lang w:val="en"/>
        </w:rPr>
      </w:pPr>
      <w:r>
        <w:rPr>
          <w:rFonts w:ascii="Verdana" w:eastAsia="Times New Roman" w:hAnsi="Verdana"/>
          <w:color w:val="000000"/>
          <w:lang w:val="en"/>
        </w:rPr>
        <w:t xml:space="preserve">A space delimited, case sensitive list of string values. The values specify an additive list of claims that are returned by the UserInfo endpoint. The following values are defined: </w:t>
      </w:r>
    </w:p>
    <w:p w:rsidR="00645693" w:rsidRDefault="00645693">
      <w:pPr>
        <w:spacing w:before="0" w:beforeAutospacing="0" w:after="0" w:afterAutospacing="0"/>
        <w:ind w:left="720"/>
        <w:divId w:val="2108116467"/>
        <w:rPr>
          <w:rFonts w:ascii="Verdana" w:eastAsia="Times New Roman" w:hAnsi="Verdana"/>
          <w:color w:val="000000"/>
          <w:lang w:val="en"/>
        </w:rPr>
      </w:pPr>
      <w:proofErr w:type="spellStart"/>
      <w:proofErr w:type="gramStart"/>
      <w:r>
        <w:rPr>
          <w:rFonts w:ascii="Verdana" w:eastAsia="Times New Roman" w:hAnsi="Verdana"/>
          <w:color w:val="000000"/>
          <w:lang w:val="en"/>
        </w:rPr>
        <w:t>openid</w:t>
      </w:r>
      <w:proofErr w:type="spellEnd"/>
      <w:proofErr w:type="gramEnd"/>
    </w:p>
    <w:p w:rsidR="00645693" w:rsidRDefault="00645693">
      <w:pPr>
        <w:spacing w:before="0" w:beforeAutospacing="0" w:after="0" w:afterAutospacing="0"/>
        <w:ind w:left="720"/>
        <w:divId w:val="2108116467"/>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Informs the Authorization Server that the client is making an OpenID request.</w:t>
      </w:r>
      <w:proofErr w:type="gramEnd"/>
      <w:r>
        <w:rPr>
          <w:rFonts w:ascii="Verdana" w:eastAsia="Times New Roman" w:hAnsi="Verdana"/>
          <w:color w:val="000000"/>
          <w:lang w:val="en"/>
        </w:rPr>
        <w:t xml:space="preserve"> If the </w:t>
      </w:r>
      <w:proofErr w:type="spellStart"/>
      <w:r>
        <w:rPr>
          <w:rStyle w:val="HTMLTypewriter"/>
          <w:lang w:val="en"/>
        </w:rPr>
        <w:t>openid</w:t>
      </w:r>
      <w:proofErr w:type="spellEnd"/>
      <w:r>
        <w:rPr>
          <w:rFonts w:ascii="Verdana" w:eastAsia="Times New Roman" w:hAnsi="Verdana"/>
          <w:color w:val="000000"/>
          <w:lang w:val="en"/>
        </w:rPr>
        <w:t xml:space="preserve"> scope is not specified, the server SHOULD treat the request as a generic OAuth 2.0 request, and perform no OpenID Connect processing. </w:t>
      </w:r>
      <w:commentRangeStart w:id="31"/>
      <w:r>
        <w:rPr>
          <w:rFonts w:ascii="Verdana" w:eastAsia="Times New Roman" w:hAnsi="Verdana"/>
          <w:color w:val="000000"/>
          <w:lang w:val="en"/>
        </w:rPr>
        <w:t xml:space="preserve">The </w:t>
      </w:r>
      <w:proofErr w:type="spellStart"/>
      <w:r>
        <w:rPr>
          <w:rStyle w:val="HTMLTypewriter"/>
          <w:lang w:val="en"/>
        </w:rPr>
        <w:t>openid</w:t>
      </w:r>
      <w:proofErr w:type="spellEnd"/>
      <w:r>
        <w:rPr>
          <w:rFonts w:ascii="Verdana" w:eastAsia="Times New Roman" w:hAnsi="Verdana"/>
          <w:color w:val="000000"/>
          <w:lang w:val="en"/>
        </w:rPr>
        <w:t xml:space="preserve"> value also requests that the ID Token associated with the authentication session be returned. If the </w:t>
      </w:r>
      <w:proofErr w:type="spellStart"/>
      <w:r>
        <w:rPr>
          <w:rStyle w:val="HTMLTypewriter"/>
          <w:lang w:val="en"/>
        </w:rPr>
        <w:t>response_type</w:t>
      </w:r>
      <w:proofErr w:type="spellEnd"/>
      <w:r>
        <w:rPr>
          <w:rFonts w:ascii="Verdana" w:eastAsia="Times New Roman" w:hAnsi="Verdana"/>
          <w:color w:val="000000"/>
          <w:lang w:val="en"/>
        </w:rPr>
        <w:t xml:space="preserve"> includes </w:t>
      </w:r>
      <w:r>
        <w:rPr>
          <w:rStyle w:val="HTMLTypewriter"/>
          <w:lang w:val="en"/>
        </w:rPr>
        <w:t>token</w:t>
      </w:r>
      <w:r>
        <w:rPr>
          <w:rFonts w:ascii="Verdana" w:eastAsia="Times New Roman" w:hAnsi="Verdana"/>
          <w:color w:val="000000"/>
          <w:lang w:val="en"/>
        </w:rPr>
        <w:t xml:space="preserve">, the ID Token is returned in the Authorization Response along with the Access Token. If the </w:t>
      </w:r>
      <w:proofErr w:type="spellStart"/>
      <w:r>
        <w:rPr>
          <w:rStyle w:val="HTMLTypewriter"/>
          <w:lang w:val="en"/>
        </w:rPr>
        <w:t>response</w:t>
      </w:r>
      <w:commentRangeEnd w:id="31"/>
      <w:r w:rsidR="004D21B6">
        <w:rPr>
          <w:rStyle w:val="CommentReference"/>
        </w:rPr>
        <w:commentReference w:id="31"/>
      </w:r>
      <w:r>
        <w:rPr>
          <w:rStyle w:val="HTMLTypewriter"/>
          <w:lang w:val="en"/>
        </w:rPr>
        <w:t>_type</w:t>
      </w:r>
      <w:proofErr w:type="spellEnd"/>
      <w:r>
        <w:rPr>
          <w:rFonts w:ascii="Verdana" w:eastAsia="Times New Roman" w:hAnsi="Verdana"/>
          <w:color w:val="000000"/>
          <w:lang w:val="en"/>
        </w:rPr>
        <w:t xml:space="preserve"> includes </w:t>
      </w:r>
      <w:r>
        <w:rPr>
          <w:rStyle w:val="HTMLTypewriter"/>
          <w:lang w:val="en"/>
        </w:rPr>
        <w:t>code</w:t>
      </w:r>
      <w:r>
        <w:rPr>
          <w:rFonts w:ascii="Verdana" w:eastAsia="Times New Roman" w:hAnsi="Verdana"/>
          <w:color w:val="000000"/>
          <w:lang w:val="en"/>
        </w:rPr>
        <w:t xml:space="preserve">, the ID Token is returned as part of the Token endpoint response. </w:t>
      </w:r>
    </w:p>
    <w:p w:rsidR="00645693" w:rsidRDefault="00645693">
      <w:pPr>
        <w:spacing w:before="0" w:beforeAutospacing="0" w:after="0" w:afterAutospacing="0"/>
        <w:ind w:left="720"/>
        <w:divId w:val="2108116467"/>
        <w:rPr>
          <w:rFonts w:ascii="Verdana" w:eastAsia="Times New Roman" w:hAnsi="Verdana"/>
          <w:color w:val="000000"/>
          <w:lang w:val="en"/>
        </w:rPr>
      </w:pPr>
      <w:proofErr w:type="gramStart"/>
      <w:r>
        <w:rPr>
          <w:rFonts w:ascii="Verdana" w:eastAsia="Times New Roman" w:hAnsi="Verdana"/>
          <w:color w:val="000000"/>
          <w:lang w:val="en"/>
        </w:rPr>
        <w:t>profile</w:t>
      </w:r>
      <w:proofErr w:type="gramEnd"/>
    </w:p>
    <w:p w:rsidR="00645693" w:rsidRDefault="00645693">
      <w:pPr>
        <w:spacing w:before="0" w:beforeAutospacing="0" w:after="0" w:afterAutospacing="0"/>
        <w:ind w:left="720"/>
        <w:divId w:val="2108116467"/>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This requests that access to the user's </w:t>
      </w:r>
      <w:hyperlink w:anchor="ClaimTable" w:history="1">
        <w:r>
          <w:rPr>
            <w:rStyle w:val="Hyperlink"/>
            <w:rFonts w:ascii="Verdana" w:eastAsia="Times New Roman" w:hAnsi="Verdana"/>
            <w:u w:val="none"/>
            <w:lang w:val="en"/>
          </w:rPr>
          <w:t>profile claims</w:t>
        </w:r>
        <w:r>
          <w:rPr>
            <w:rStyle w:val="Hyperlink"/>
            <w:rFonts w:ascii="Verdana" w:eastAsia="Times New Roman" w:hAnsi="Verdana"/>
            <w:vanish/>
            <w:u w:val="none"/>
            <w:lang w:val="en"/>
          </w:rPr>
          <w:t xml:space="preserve"> (Reserved Member Definitions)</w:t>
        </w:r>
      </w:hyperlink>
      <w:r>
        <w:rPr>
          <w:rFonts w:ascii="Verdana" w:eastAsia="Times New Roman" w:hAnsi="Verdana"/>
          <w:color w:val="000000"/>
          <w:lang w:val="en"/>
        </w:rPr>
        <w:t xml:space="preserve"> excluding the </w:t>
      </w:r>
      <w:r>
        <w:rPr>
          <w:rStyle w:val="HTMLTypewriter"/>
          <w:lang w:val="en"/>
        </w:rPr>
        <w:t>address</w:t>
      </w:r>
      <w:r>
        <w:rPr>
          <w:rFonts w:ascii="Verdana" w:eastAsia="Times New Roman" w:hAnsi="Verdana"/>
          <w:color w:val="000000"/>
          <w:lang w:val="en"/>
        </w:rPr>
        <w:t xml:space="preserve"> and </w:t>
      </w:r>
      <w:r>
        <w:rPr>
          <w:rStyle w:val="HTMLTypewriter"/>
          <w:lang w:val="en"/>
        </w:rPr>
        <w:t>email</w:t>
      </w:r>
      <w:r>
        <w:rPr>
          <w:rFonts w:ascii="Verdana" w:eastAsia="Times New Roman" w:hAnsi="Verdana"/>
          <w:color w:val="000000"/>
          <w:lang w:val="en"/>
        </w:rPr>
        <w:t xml:space="preserve"> claims at </w:t>
      </w:r>
      <w:commentRangeStart w:id="32"/>
      <w:r>
        <w:rPr>
          <w:rFonts w:ascii="Verdana" w:eastAsia="Times New Roman" w:hAnsi="Verdana"/>
          <w:color w:val="000000"/>
          <w:lang w:val="en"/>
        </w:rPr>
        <w:t xml:space="preserve">the UserInfo endpoint be granted by the issued Access Token. </w:t>
      </w:r>
    </w:p>
    <w:p w:rsidR="00645693" w:rsidRDefault="00645693">
      <w:pPr>
        <w:spacing w:before="0" w:beforeAutospacing="0" w:after="0" w:afterAutospacing="0"/>
        <w:ind w:left="720"/>
        <w:divId w:val="2108116467"/>
        <w:rPr>
          <w:rFonts w:ascii="Verdana" w:eastAsia="Times New Roman" w:hAnsi="Verdana"/>
          <w:color w:val="000000"/>
          <w:lang w:val="en"/>
        </w:rPr>
      </w:pPr>
      <w:proofErr w:type="gramStart"/>
      <w:r>
        <w:rPr>
          <w:rFonts w:ascii="Verdana" w:eastAsia="Times New Roman" w:hAnsi="Verdana"/>
          <w:color w:val="000000"/>
          <w:lang w:val="en"/>
        </w:rPr>
        <w:t>address</w:t>
      </w:r>
      <w:proofErr w:type="gramEnd"/>
    </w:p>
    <w:p w:rsidR="00645693" w:rsidRDefault="00645693">
      <w:pPr>
        <w:spacing w:before="0" w:beforeAutospacing="0" w:after="0" w:afterAutospacing="0"/>
        <w:ind w:left="720"/>
        <w:divId w:val="2108116467"/>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This requests that access to </w:t>
      </w:r>
      <w:r>
        <w:rPr>
          <w:rStyle w:val="HTMLTypewriter"/>
          <w:lang w:val="en"/>
        </w:rPr>
        <w:t>address</w:t>
      </w:r>
      <w:r>
        <w:rPr>
          <w:rFonts w:ascii="Verdana" w:eastAsia="Times New Roman" w:hAnsi="Verdana"/>
          <w:color w:val="000000"/>
          <w:lang w:val="en"/>
        </w:rPr>
        <w:t xml:space="preserve"> claim at the UserInfo endpoint be granted by the issued Access Token. </w:t>
      </w:r>
    </w:p>
    <w:p w:rsidR="00645693" w:rsidRDefault="00645693">
      <w:pPr>
        <w:spacing w:before="0" w:beforeAutospacing="0" w:after="0" w:afterAutospacing="0"/>
        <w:ind w:left="720"/>
        <w:divId w:val="2108116467"/>
        <w:rPr>
          <w:rFonts w:ascii="Verdana" w:eastAsia="Times New Roman" w:hAnsi="Verdana"/>
          <w:color w:val="000000"/>
          <w:lang w:val="en"/>
        </w:rPr>
      </w:pPr>
      <w:proofErr w:type="gramStart"/>
      <w:r>
        <w:rPr>
          <w:rFonts w:ascii="Verdana" w:eastAsia="Times New Roman" w:hAnsi="Verdana"/>
          <w:color w:val="000000"/>
          <w:lang w:val="en"/>
        </w:rPr>
        <w:t>email</w:t>
      </w:r>
      <w:proofErr w:type="gramEnd"/>
    </w:p>
    <w:p w:rsidR="00645693" w:rsidRDefault="00645693">
      <w:pPr>
        <w:spacing w:before="0" w:beforeAutospacing="0" w:after="0" w:afterAutospacing="0"/>
        <w:ind w:left="720"/>
        <w:divId w:val="2108116467"/>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This requests that access to the </w:t>
      </w:r>
      <w:r>
        <w:rPr>
          <w:rStyle w:val="HTMLTypewriter"/>
          <w:lang w:val="en"/>
        </w:rPr>
        <w:t>email</w:t>
      </w:r>
      <w:r>
        <w:rPr>
          <w:rFonts w:ascii="Verdana" w:eastAsia="Times New Roman" w:hAnsi="Verdana"/>
          <w:color w:val="000000"/>
          <w:lang w:val="en"/>
        </w:rPr>
        <w:t xml:space="preserve"> claim at the UserInfo endpoint </w:t>
      </w:r>
      <w:commentRangeEnd w:id="32"/>
      <w:r w:rsidR="00001766">
        <w:rPr>
          <w:rStyle w:val="CommentReference"/>
        </w:rPr>
        <w:commentReference w:id="32"/>
      </w:r>
      <w:r>
        <w:rPr>
          <w:rFonts w:ascii="Verdana" w:eastAsia="Times New Roman" w:hAnsi="Verdana"/>
          <w:color w:val="000000"/>
          <w:lang w:val="en"/>
        </w:rPr>
        <w:t xml:space="preserve">be granted by the issued Access Token.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Other required OAuth 2.0 parameters in the request include: </w:t>
      </w:r>
    </w:p>
    <w:p w:rsidR="00645693" w:rsidRDefault="00645693">
      <w:pPr>
        <w:spacing w:before="0" w:beforeAutospacing="0" w:after="0" w:afterAutospacing="0"/>
        <w:divId w:val="2100906624"/>
        <w:rPr>
          <w:rFonts w:ascii="Verdana" w:eastAsia="Times New Roman" w:hAnsi="Verdana"/>
          <w:color w:val="000000"/>
          <w:lang w:val="en"/>
        </w:rPr>
      </w:pPr>
      <w:proofErr w:type="spellStart"/>
      <w:r>
        <w:rPr>
          <w:rFonts w:ascii="Verdana" w:eastAsia="Times New Roman" w:hAnsi="Verdana"/>
          <w:color w:val="000000"/>
          <w:lang w:val="en"/>
        </w:rPr>
        <w:t>client_id</w:t>
      </w:r>
      <w:proofErr w:type="spellEnd"/>
    </w:p>
    <w:p w:rsidR="00645693" w:rsidRDefault="00645693">
      <w:pPr>
        <w:spacing w:before="0" w:beforeAutospacing="0" w:after="0" w:afterAutospacing="0"/>
        <w:ind w:left="720"/>
        <w:divId w:val="2100906624"/>
        <w:rPr>
          <w:rFonts w:ascii="Verdana" w:eastAsia="Times New Roman" w:hAnsi="Verdana"/>
          <w:color w:val="000000"/>
          <w:lang w:val="en"/>
        </w:rPr>
      </w:pPr>
      <w:proofErr w:type="gramStart"/>
      <w:r>
        <w:rPr>
          <w:rFonts w:ascii="Verdana" w:eastAsia="Times New Roman" w:hAnsi="Verdana"/>
          <w:color w:val="000000"/>
          <w:lang w:val="en"/>
        </w:rPr>
        <w:t>The client identifier.</w:t>
      </w:r>
      <w:proofErr w:type="gramEnd"/>
      <w:r>
        <w:rPr>
          <w:rFonts w:ascii="Verdana" w:eastAsia="Times New Roman" w:hAnsi="Verdana"/>
          <w:color w:val="000000"/>
          <w:lang w:val="en"/>
        </w:rPr>
        <w:t xml:space="preserve"> </w:t>
      </w:r>
    </w:p>
    <w:p w:rsidR="00645693" w:rsidRDefault="00645693">
      <w:pPr>
        <w:spacing w:before="0" w:beforeAutospacing="0" w:after="0" w:afterAutospacing="0"/>
        <w:divId w:val="2100906624"/>
        <w:rPr>
          <w:rFonts w:ascii="Verdana" w:eastAsia="Times New Roman" w:hAnsi="Verdana"/>
          <w:color w:val="000000"/>
          <w:lang w:val="en"/>
        </w:rPr>
      </w:pPr>
      <w:proofErr w:type="spellStart"/>
      <w:r>
        <w:rPr>
          <w:rFonts w:ascii="Verdana" w:eastAsia="Times New Roman" w:hAnsi="Verdana"/>
          <w:color w:val="000000"/>
          <w:lang w:val="en"/>
        </w:rPr>
        <w:t>redirect_uri</w:t>
      </w:r>
      <w:proofErr w:type="spellEnd"/>
    </w:p>
    <w:p w:rsidR="00645693" w:rsidRDefault="00645693">
      <w:pPr>
        <w:spacing w:before="0" w:beforeAutospacing="0" w:after="0" w:afterAutospacing="0"/>
        <w:ind w:left="720"/>
        <w:divId w:val="2100906624"/>
        <w:rPr>
          <w:rFonts w:ascii="Verdana" w:eastAsia="Times New Roman" w:hAnsi="Verdana"/>
          <w:color w:val="000000"/>
          <w:lang w:val="en"/>
        </w:rPr>
      </w:pPr>
      <w:proofErr w:type="gramStart"/>
      <w:r>
        <w:rPr>
          <w:rFonts w:ascii="Verdana" w:eastAsia="Times New Roman" w:hAnsi="Verdana"/>
          <w:color w:val="000000"/>
          <w:lang w:val="en"/>
        </w:rPr>
        <w:t>A redirection URI where the response will be sent.</w:t>
      </w:r>
      <w:proofErr w:type="gramEnd"/>
      <w:r>
        <w:rPr>
          <w:rFonts w:ascii="Verdana" w:eastAsia="Times New Roman" w:hAnsi="Verdana"/>
          <w:color w:val="000000"/>
          <w:lang w:val="en"/>
        </w:rPr>
        <w:t xml:space="preserve">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following extension parameters are also defined: </w:t>
      </w:r>
    </w:p>
    <w:p w:rsidR="00645693" w:rsidRDefault="00645693">
      <w:pPr>
        <w:spacing w:before="0" w:beforeAutospacing="0" w:after="0" w:afterAutospacing="0"/>
        <w:divId w:val="1067531748"/>
        <w:rPr>
          <w:rFonts w:ascii="Verdana" w:eastAsia="Times New Roman" w:hAnsi="Verdana"/>
          <w:color w:val="000000"/>
          <w:lang w:val="en"/>
        </w:rPr>
      </w:pPr>
      <w:commentRangeStart w:id="33"/>
      <w:proofErr w:type="gramStart"/>
      <w:r>
        <w:rPr>
          <w:rFonts w:ascii="Verdana" w:eastAsia="Times New Roman" w:hAnsi="Verdana"/>
          <w:color w:val="000000"/>
          <w:lang w:val="en"/>
        </w:rPr>
        <w:t>nonce</w:t>
      </w:r>
      <w:commentRangeEnd w:id="33"/>
      <w:proofErr w:type="gramEnd"/>
      <w:r w:rsidR="00226AF4">
        <w:rPr>
          <w:rStyle w:val="CommentReference"/>
        </w:rPr>
        <w:commentReference w:id="33"/>
      </w:r>
    </w:p>
    <w:p w:rsidR="00645693" w:rsidRDefault="00645693">
      <w:pPr>
        <w:spacing w:before="0" w:beforeAutospacing="0" w:after="0" w:afterAutospacing="0"/>
        <w:ind w:left="720"/>
        <w:divId w:val="1067531748"/>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A random, unique string value used to mitigate replay attacks. </w:t>
      </w:r>
    </w:p>
    <w:p w:rsidR="00645693" w:rsidRDefault="00645693">
      <w:pPr>
        <w:spacing w:before="0" w:beforeAutospacing="0" w:after="0" w:afterAutospacing="0"/>
        <w:divId w:val="1067531748"/>
        <w:rPr>
          <w:rFonts w:ascii="Verdana" w:eastAsia="Times New Roman" w:hAnsi="Verdana"/>
          <w:color w:val="000000"/>
          <w:lang w:val="en"/>
        </w:rPr>
      </w:pPr>
      <w:proofErr w:type="gramStart"/>
      <w:r>
        <w:rPr>
          <w:rFonts w:ascii="Verdana" w:eastAsia="Times New Roman" w:hAnsi="Verdana"/>
          <w:color w:val="000000"/>
          <w:lang w:val="en"/>
        </w:rPr>
        <w:t>display</w:t>
      </w:r>
      <w:proofErr w:type="gramEnd"/>
    </w:p>
    <w:p w:rsidR="00645693" w:rsidRDefault="00645693">
      <w:pPr>
        <w:spacing w:before="0" w:beforeAutospacing="0" w:after="0" w:afterAutospacing="0"/>
        <w:ind w:left="720"/>
        <w:divId w:val="1067531748"/>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A string value that specifies how the authorization server displays the authentication page to the user.</w:t>
      </w:r>
      <w:proofErr w:type="gramEnd"/>
      <w:r>
        <w:rPr>
          <w:rFonts w:ascii="Verdana" w:eastAsia="Times New Roman" w:hAnsi="Verdana"/>
          <w:color w:val="000000"/>
          <w:lang w:val="en"/>
        </w:rPr>
        <w:t xml:space="preserve"> </w:t>
      </w:r>
    </w:p>
    <w:p w:rsidR="00645693" w:rsidRDefault="00645693">
      <w:pPr>
        <w:spacing w:before="0" w:beforeAutospacing="0" w:after="0" w:afterAutospacing="0"/>
        <w:ind w:left="720"/>
        <w:divId w:val="1067531748"/>
        <w:rPr>
          <w:rFonts w:ascii="Verdana" w:eastAsia="Times New Roman" w:hAnsi="Verdana"/>
          <w:color w:val="000000"/>
          <w:lang w:val="en"/>
        </w:rPr>
      </w:pPr>
      <w:proofErr w:type="gramStart"/>
      <w:r>
        <w:rPr>
          <w:rFonts w:ascii="Verdana" w:eastAsia="Times New Roman" w:hAnsi="Verdana"/>
          <w:color w:val="000000"/>
          <w:lang w:val="en"/>
        </w:rPr>
        <w:t>none</w:t>
      </w:r>
      <w:proofErr w:type="gramEnd"/>
    </w:p>
    <w:p w:rsidR="00645693" w:rsidRDefault="00645693">
      <w:pPr>
        <w:spacing w:before="0" w:beforeAutospacing="0" w:after="0" w:afterAutospacing="0"/>
        <w:ind w:left="720"/>
        <w:divId w:val="1067531748"/>
        <w:rPr>
          <w:rFonts w:ascii="Verdana" w:eastAsia="Times New Roman" w:hAnsi="Verdana"/>
          <w:color w:val="000000"/>
          <w:lang w:val="en"/>
        </w:rPr>
      </w:pPr>
      <w:r>
        <w:rPr>
          <w:rFonts w:ascii="Verdana" w:eastAsia="Times New Roman" w:hAnsi="Verdana"/>
          <w:color w:val="000000"/>
          <w:lang w:val="en"/>
        </w:rPr>
        <w:t xml:space="preserve">The authorization server MUST NOT display any authentication or confirmation user interface pages. An error is returned if either the user is not already authenticated or the client does not have pre-configured approval for the requested </w:t>
      </w:r>
      <w:r>
        <w:rPr>
          <w:rStyle w:val="HTMLTypewriter"/>
          <w:lang w:val="en"/>
        </w:rPr>
        <w:t>scopes</w:t>
      </w:r>
      <w:r>
        <w:rPr>
          <w:rFonts w:ascii="Verdana" w:eastAsia="Times New Roman" w:hAnsi="Verdana"/>
          <w:color w:val="000000"/>
          <w:lang w:val="en"/>
        </w:rPr>
        <w:t xml:space="preserve">. This can be used as a method to check for existing authentication and/or approval. </w:t>
      </w:r>
    </w:p>
    <w:p w:rsidR="00645693" w:rsidRDefault="00645693">
      <w:pPr>
        <w:spacing w:before="0" w:beforeAutospacing="0" w:after="0" w:afterAutospacing="0"/>
        <w:divId w:val="1067531748"/>
        <w:rPr>
          <w:rFonts w:ascii="Verdana" w:eastAsia="Times New Roman" w:hAnsi="Verdana"/>
          <w:color w:val="000000"/>
          <w:lang w:val="en"/>
        </w:rPr>
      </w:pPr>
      <w:proofErr w:type="gramStart"/>
      <w:r>
        <w:rPr>
          <w:rFonts w:ascii="Verdana" w:eastAsia="Times New Roman" w:hAnsi="Verdana"/>
          <w:color w:val="000000"/>
          <w:lang w:val="en"/>
        </w:rPr>
        <w:t>prompt</w:t>
      </w:r>
      <w:proofErr w:type="gramEnd"/>
    </w:p>
    <w:p w:rsidR="00645693" w:rsidRDefault="00645693">
      <w:pPr>
        <w:spacing w:before="0" w:beforeAutospacing="0" w:after="0" w:afterAutospacing="0"/>
        <w:ind w:left="720"/>
        <w:divId w:val="1067531748"/>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A space delimited, case sensitive list of string values that specifies how the authorization server prompts the user for </w:t>
      </w:r>
      <w:proofErr w:type="spellStart"/>
      <w:r>
        <w:rPr>
          <w:rFonts w:ascii="Verdana" w:eastAsia="Times New Roman" w:hAnsi="Verdana"/>
          <w:color w:val="000000"/>
          <w:lang w:val="en"/>
        </w:rPr>
        <w:t>reauthentication</w:t>
      </w:r>
      <w:proofErr w:type="spellEnd"/>
      <w:r>
        <w:rPr>
          <w:rFonts w:ascii="Verdana" w:eastAsia="Times New Roman" w:hAnsi="Verdana"/>
          <w:color w:val="000000"/>
          <w:lang w:val="en"/>
        </w:rPr>
        <w:t xml:space="preserve"> and </w:t>
      </w:r>
      <w:proofErr w:type="spellStart"/>
      <w:r>
        <w:rPr>
          <w:rFonts w:ascii="Verdana" w:eastAsia="Times New Roman" w:hAnsi="Verdana"/>
          <w:color w:val="000000"/>
          <w:lang w:val="en"/>
        </w:rPr>
        <w:t>reapproval</w:t>
      </w:r>
      <w:proofErr w:type="spellEnd"/>
      <w:r>
        <w:rPr>
          <w:rFonts w:ascii="Verdana" w:eastAsia="Times New Roman" w:hAnsi="Verdana"/>
          <w:color w:val="000000"/>
          <w:lang w:val="en"/>
        </w:rPr>
        <w:t xml:space="preserve">. The possible values are: </w:t>
      </w:r>
    </w:p>
    <w:p w:rsidR="00645693" w:rsidRDefault="00645693">
      <w:pPr>
        <w:spacing w:before="0" w:beforeAutospacing="0" w:after="0" w:afterAutospacing="0"/>
        <w:ind w:left="720"/>
        <w:divId w:val="1067531748"/>
        <w:rPr>
          <w:rFonts w:ascii="Verdana" w:eastAsia="Times New Roman" w:hAnsi="Verdana"/>
          <w:color w:val="000000"/>
          <w:lang w:val="en"/>
        </w:rPr>
      </w:pPr>
      <w:proofErr w:type="gramStart"/>
      <w:r>
        <w:rPr>
          <w:rFonts w:ascii="Verdana" w:eastAsia="Times New Roman" w:hAnsi="Verdana"/>
          <w:color w:val="000000"/>
          <w:lang w:val="en"/>
        </w:rPr>
        <w:t>login</w:t>
      </w:r>
      <w:proofErr w:type="gramEnd"/>
    </w:p>
    <w:p w:rsidR="00645693" w:rsidRDefault="00645693">
      <w:pPr>
        <w:spacing w:before="0" w:beforeAutospacing="0" w:after="0" w:afterAutospacing="0"/>
        <w:ind w:left="720"/>
        <w:divId w:val="1067531748"/>
        <w:rPr>
          <w:rFonts w:ascii="Verdana" w:eastAsia="Times New Roman" w:hAnsi="Verdana"/>
          <w:color w:val="000000"/>
          <w:lang w:val="en"/>
        </w:rPr>
      </w:pPr>
      <w:r>
        <w:rPr>
          <w:rFonts w:ascii="Verdana" w:eastAsia="Times New Roman" w:hAnsi="Verdana"/>
          <w:color w:val="000000"/>
          <w:lang w:val="en"/>
        </w:rPr>
        <w:t xml:space="preserve">The authorization server MUST prompt the user for </w:t>
      </w:r>
      <w:proofErr w:type="spellStart"/>
      <w:r>
        <w:rPr>
          <w:rFonts w:ascii="Verdana" w:eastAsia="Times New Roman" w:hAnsi="Verdana"/>
          <w:color w:val="000000"/>
          <w:lang w:val="en"/>
        </w:rPr>
        <w:t>reauthentication</w:t>
      </w:r>
      <w:proofErr w:type="spellEnd"/>
      <w:r>
        <w:rPr>
          <w:rFonts w:ascii="Verdana" w:eastAsia="Times New Roman" w:hAnsi="Verdana"/>
          <w:color w:val="000000"/>
          <w:lang w:val="en"/>
        </w:rPr>
        <w:t xml:space="preserve">. </w:t>
      </w:r>
    </w:p>
    <w:p w:rsidR="00645693" w:rsidRDefault="00645693">
      <w:pPr>
        <w:spacing w:before="0" w:beforeAutospacing="0" w:after="0" w:afterAutospacing="0"/>
        <w:ind w:left="720"/>
        <w:divId w:val="1067531748"/>
        <w:rPr>
          <w:rFonts w:ascii="Verdana" w:eastAsia="Times New Roman" w:hAnsi="Verdana"/>
          <w:color w:val="000000"/>
          <w:lang w:val="en"/>
        </w:rPr>
      </w:pPr>
      <w:proofErr w:type="gramStart"/>
      <w:r>
        <w:rPr>
          <w:rFonts w:ascii="Verdana" w:eastAsia="Times New Roman" w:hAnsi="Verdana"/>
          <w:color w:val="000000"/>
          <w:lang w:val="en"/>
        </w:rPr>
        <w:t>consent</w:t>
      </w:r>
      <w:proofErr w:type="gramEnd"/>
    </w:p>
    <w:p w:rsidR="00645693" w:rsidRDefault="00645693">
      <w:pPr>
        <w:spacing w:before="0" w:beforeAutospacing="0" w:after="0" w:afterAutospacing="0"/>
        <w:ind w:left="720"/>
        <w:divId w:val="1067531748"/>
        <w:rPr>
          <w:rFonts w:ascii="Verdana" w:eastAsia="Times New Roman" w:hAnsi="Verdana"/>
          <w:color w:val="000000"/>
          <w:lang w:val="en"/>
        </w:rPr>
      </w:pPr>
      <w:r>
        <w:rPr>
          <w:rFonts w:ascii="Verdana" w:eastAsia="Times New Roman" w:hAnsi="Verdana"/>
          <w:color w:val="000000"/>
          <w:lang w:val="en"/>
        </w:rPr>
        <w:t xml:space="preserve">The authorization server MUST prompt the user for </w:t>
      </w:r>
      <w:proofErr w:type="spellStart"/>
      <w:r>
        <w:rPr>
          <w:rFonts w:ascii="Verdana" w:eastAsia="Times New Roman" w:hAnsi="Verdana"/>
          <w:color w:val="000000"/>
          <w:lang w:val="en"/>
        </w:rPr>
        <w:t>reapproval</w:t>
      </w:r>
      <w:proofErr w:type="spellEnd"/>
      <w:r>
        <w:rPr>
          <w:rFonts w:ascii="Verdana" w:eastAsia="Times New Roman" w:hAnsi="Verdana"/>
          <w:color w:val="000000"/>
          <w:lang w:val="en"/>
        </w:rPr>
        <w:t xml:space="preserve"> before returning information to the client. </w:t>
      </w:r>
    </w:p>
    <w:p w:rsidR="00645693" w:rsidRDefault="00645693">
      <w:pPr>
        <w:spacing w:before="0" w:beforeAutospacing="0" w:after="0" w:afterAutospacing="0"/>
        <w:ind w:left="720"/>
        <w:divId w:val="1067531748"/>
        <w:rPr>
          <w:rFonts w:ascii="Verdana" w:eastAsia="Times New Roman" w:hAnsi="Verdana"/>
          <w:color w:val="000000"/>
          <w:lang w:val="en"/>
        </w:rPr>
      </w:pPr>
      <w:proofErr w:type="spellStart"/>
      <w:r>
        <w:rPr>
          <w:rFonts w:ascii="Verdana" w:eastAsia="Times New Roman" w:hAnsi="Verdana"/>
          <w:color w:val="000000"/>
          <w:lang w:val="en"/>
        </w:rPr>
        <w:t>select_account</w:t>
      </w:r>
      <w:proofErr w:type="spellEnd"/>
    </w:p>
    <w:p w:rsidR="00645693" w:rsidRDefault="00645693">
      <w:pPr>
        <w:spacing w:before="0" w:beforeAutospacing="0" w:after="0" w:afterAutospacing="0"/>
        <w:ind w:left="720"/>
        <w:divId w:val="1067531748"/>
        <w:rPr>
          <w:rFonts w:ascii="Verdana" w:eastAsia="Times New Roman" w:hAnsi="Verdana"/>
          <w:color w:val="000000"/>
          <w:lang w:val="en"/>
        </w:rPr>
      </w:pPr>
      <w:r>
        <w:rPr>
          <w:rFonts w:ascii="Verdana" w:eastAsia="Times New Roman" w:hAnsi="Verdana"/>
          <w:color w:val="000000"/>
          <w:lang w:val="en"/>
        </w:rPr>
        <w:t xml:space="preserve">The authorization server MUST prompt the user to select a user account if the account has multiple accounts associated with it </w:t>
      </w:r>
    </w:p>
    <w:p w:rsidR="00645693" w:rsidRDefault="00645693">
      <w:pPr>
        <w:spacing w:before="0" w:beforeAutospacing="0" w:after="0" w:afterAutospacing="0"/>
        <w:ind w:left="720"/>
        <w:divId w:val="1067531748"/>
        <w:rPr>
          <w:rFonts w:ascii="Verdana" w:eastAsia="Times New Roman" w:hAnsi="Verdana"/>
          <w:color w:val="000000"/>
          <w:lang w:val="en"/>
        </w:rPr>
      </w:pPr>
      <w:r>
        <w:rPr>
          <w:rFonts w:ascii="Verdana" w:eastAsia="Times New Roman" w:hAnsi="Verdana"/>
          <w:color w:val="000000"/>
          <w:lang w:val="en"/>
        </w:rPr>
        <w:t xml:space="preserve">This can be used by the client to make sure that the user is still present for the current session or to bring attention to the request. If this parameter is used in conjunction with the </w:t>
      </w:r>
      <w:r>
        <w:rPr>
          <w:rStyle w:val="HTMLTypewriter"/>
          <w:lang w:val="en"/>
        </w:rPr>
        <w:t>display</w:t>
      </w:r>
      <w:r>
        <w:rPr>
          <w:rFonts w:ascii="Verdana" w:eastAsia="Times New Roman" w:hAnsi="Verdana"/>
          <w:color w:val="000000"/>
          <w:lang w:val="en"/>
        </w:rPr>
        <w:t xml:space="preserve"> parameter set to "none", an error is returned. </w:t>
      </w:r>
    </w:p>
    <w:p w:rsidR="00645693" w:rsidRDefault="00645693">
      <w:pPr>
        <w:spacing w:before="0" w:beforeAutospacing="0" w:after="0" w:afterAutospacing="0"/>
        <w:divId w:val="1067531748"/>
        <w:rPr>
          <w:rFonts w:ascii="Verdana" w:eastAsia="Times New Roman" w:hAnsi="Verdana"/>
          <w:color w:val="000000"/>
          <w:lang w:val="en"/>
        </w:rPr>
      </w:pPr>
      <w:proofErr w:type="gramStart"/>
      <w:r>
        <w:rPr>
          <w:rFonts w:ascii="Verdana" w:eastAsia="Times New Roman" w:hAnsi="Verdana"/>
          <w:color w:val="000000"/>
          <w:lang w:val="en"/>
        </w:rPr>
        <w:t>audience</w:t>
      </w:r>
      <w:proofErr w:type="gramEnd"/>
    </w:p>
    <w:p w:rsidR="00645693" w:rsidRDefault="00645693">
      <w:pPr>
        <w:spacing w:before="0" w:beforeAutospacing="0" w:after="0" w:afterAutospacing="0"/>
        <w:ind w:left="720"/>
        <w:divId w:val="1067531748"/>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The target audience identifier for the ID Token.</w:t>
      </w:r>
      <w:proofErr w:type="gramEnd"/>
      <w:r>
        <w:rPr>
          <w:rFonts w:ascii="Verdana" w:eastAsia="Times New Roman" w:hAnsi="Verdana"/>
          <w:color w:val="000000"/>
          <w:lang w:val="en"/>
        </w:rPr>
        <w:t xml:space="preserve"> </w:t>
      </w:r>
    </w:p>
    <w:p w:rsidR="00645693" w:rsidRDefault="00645693">
      <w:pPr>
        <w:spacing w:before="0" w:beforeAutospacing="0" w:after="0" w:afterAutospacing="0"/>
        <w:divId w:val="1067531748"/>
        <w:rPr>
          <w:rFonts w:ascii="Verdana" w:eastAsia="Times New Roman" w:hAnsi="Verdana"/>
          <w:color w:val="000000"/>
          <w:lang w:val="en"/>
        </w:rPr>
      </w:pPr>
      <w:proofErr w:type="gramStart"/>
      <w:r>
        <w:rPr>
          <w:rFonts w:ascii="Verdana" w:eastAsia="Times New Roman" w:hAnsi="Verdana"/>
          <w:color w:val="000000"/>
          <w:lang w:val="en"/>
        </w:rPr>
        <w:t>request</w:t>
      </w:r>
      <w:proofErr w:type="gramEnd"/>
    </w:p>
    <w:p w:rsidR="00645693" w:rsidRDefault="00645693">
      <w:pPr>
        <w:spacing w:before="0" w:beforeAutospacing="0" w:after="0" w:afterAutospacing="0"/>
        <w:ind w:left="720"/>
        <w:divId w:val="1067531748"/>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A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Balfanz, D., Bradley, J., Goland, Y., Panzer, J., Sakimura, N., and P. Tarjan, “JSON Web Token,” July 2011.)</w:t>
        </w:r>
      </w:hyperlink>
      <w:r>
        <w:rPr>
          <w:rFonts w:ascii="Verdana" w:eastAsia="Times New Roman" w:hAnsi="Verdana"/>
          <w:color w:val="000000"/>
          <w:lang w:val="en"/>
        </w:rPr>
        <w:t xml:space="preserve"> [JWT] encoded </w:t>
      </w:r>
      <w:hyperlink w:anchor="OpenIDReq" w:history="1">
        <w:r>
          <w:rPr>
            <w:rStyle w:val="Hyperlink"/>
            <w:rFonts w:ascii="Verdana" w:eastAsia="Times New Roman" w:hAnsi="Verdana"/>
            <w:u w:val="none"/>
            <w:lang w:val="en"/>
          </w:rPr>
          <w:t>OpenID Request Object</w:t>
        </w:r>
        <w:r>
          <w:rPr>
            <w:rStyle w:val="Hyperlink"/>
            <w:rFonts w:ascii="Verdana" w:eastAsia="Times New Roman" w:hAnsi="Verdana"/>
            <w:vanish/>
            <w:u w:val="none"/>
            <w:lang w:val="en"/>
          </w:rPr>
          <w:t xml:space="preserve"> (OpenID Request Object)</w:t>
        </w:r>
      </w:hyperlink>
      <w:r>
        <w:rPr>
          <w:rFonts w:ascii="Verdana" w:eastAsia="Times New Roman" w:hAnsi="Verdana"/>
          <w:color w:val="000000"/>
          <w:lang w:val="en"/>
        </w:rPr>
        <w:t xml:space="preserve">. </w:t>
      </w:r>
    </w:p>
    <w:p w:rsidR="00645693" w:rsidRDefault="00645693">
      <w:pPr>
        <w:spacing w:before="0" w:beforeAutospacing="0" w:after="0" w:afterAutospacing="0"/>
        <w:divId w:val="1067531748"/>
        <w:rPr>
          <w:rFonts w:ascii="Verdana" w:eastAsia="Times New Roman" w:hAnsi="Verdana"/>
          <w:color w:val="000000"/>
          <w:lang w:val="en"/>
        </w:rPr>
      </w:pPr>
      <w:proofErr w:type="spellStart"/>
      <w:r>
        <w:rPr>
          <w:rFonts w:ascii="Verdana" w:eastAsia="Times New Roman" w:hAnsi="Verdana"/>
          <w:color w:val="000000"/>
          <w:lang w:val="en"/>
        </w:rPr>
        <w:t>request_uri</w:t>
      </w:r>
      <w:proofErr w:type="spellEnd"/>
    </w:p>
    <w:p w:rsidR="00645693" w:rsidRDefault="00645693">
      <w:pPr>
        <w:spacing w:before="0" w:beforeAutospacing="0" w:after="0" w:afterAutospacing="0"/>
        <w:ind w:left="720"/>
        <w:divId w:val="1067531748"/>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An URL that points to an OpenID Request Object.</w:t>
      </w:r>
      <w:proofErr w:type="gramEnd"/>
      <w:r>
        <w:rPr>
          <w:rFonts w:ascii="Verdana" w:eastAsia="Times New Roman" w:hAnsi="Verdana"/>
          <w:color w:val="000000"/>
          <w:lang w:val="en"/>
        </w:rPr>
        <w:t xml:space="preserve"> This is used to pass an OpenID Request Object by reference. </w:t>
      </w:r>
    </w:p>
    <w:p w:rsidR="00645693" w:rsidRDefault="00645693">
      <w:pPr>
        <w:pStyle w:val="NormalWeb"/>
        <w:divId w:val="1696887379"/>
        <w:rPr>
          <w:rFonts w:ascii="Verdana" w:hAnsi="Verdana"/>
          <w:color w:val="000000"/>
          <w:lang w:val="en"/>
        </w:rPr>
      </w:pPr>
      <w:commentRangeStart w:id="34"/>
      <w:r>
        <w:rPr>
          <w:rFonts w:ascii="Verdana" w:hAnsi="Verdana"/>
          <w:color w:val="000000"/>
          <w:lang w:val="en"/>
        </w:rPr>
        <w:t xml:space="preserve">The request MAY contain the following optional parameters: </w:t>
      </w:r>
      <w:commentRangeEnd w:id="34"/>
      <w:r w:rsidR="00947836">
        <w:rPr>
          <w:rStyle w:val="CommentReference"/>
        </w:rPr>
        <w:commentReference w:id="34"/>
      </w:r>
    </w:p>
    <w:p w:rsidR="00645693" w:rsidRDefault="00645693">
      <w:pPr>
        <w:spacing w:before="0" w:beforeAutospacing="0" w:after="0" w:afterAutospacing="0"/>
        <w:divId w:val="1774127820"/>
        <w:rPr>
          <w:rFonts w:ascii="Verdana" w:eastAsia="Times New Roman" w:hAnsi="Verdana"/>
          <w:color w:val="000000"/>
          <w:lang w:val="en"/>
        </w:rPr>
      </w:pPr>
      <w:proofErr w:type="gramStart"/>
      <w:r>
        <w:rPr>
          <w:rFonts w:ascii="Verdana" w:eastAsia="Times New Roman" w:hAnsi="Verdana"/>
          <w:color w:val="000000"/>
          <w:lang w:val="en"/>
        </w:rPr>
        <w:t>state</w:t>
      </w:r>
      <w:proofErr w:type="gramEnd"/>
    </w:p>
    <w:p w:rsidR="00645693" w:rsidRDefault="00645693">
      <w:pPr>
        <w:spacing w:before="0" w:beforeAutospacing="0" w:after="0" w:afterAutospacing="0"/>
        <w:ind w:left="720"/>
        <w:divId w:val="1774127820"/>
        <w:rPr>
          <w:rFonts w:ascii="Verdana" w:eastAsia="Times New Roman" w:hAnsi="Verdana"/>
          <w:color w:val="000000"/>
          <w:lang w:val="en"/>
        </w:rPr>
      </w:pPr>
      <w:r>
        <w:rPr>
          <w:rFonts w:ascii="Verdana" w:eastAsia="Times New Roman" w:hAnsi="Verdana"/>
          <w:color w:val="000000"/>
          <w:lang w:val="en"/>
        </w:rPr>
        <w:t xml:space="preserve">An opaque value used to maintain state between the request and the callback. </w:t>
      </w:r>
    </w:p>
    <w:p w:rsidR="00645693" w:rsidRDefault="00645693">
      <w:pPr>
        <w:spacing w:before="0" w:beforeAutospacing="0" w:after="0" w:afterAutospacing="0"/>
        <w:divId w:val="1696887379"/>
        <w:rPr>
          <w:rFonts w:ascii="Verdana" w:eastAsia="Times New Roman" w:hAnsi="Verdana"/>
          <w:color w:val="000000"/>
          <w:lang w:val="en"/>
        </w:rPr>
      </w:pPr>
      <w:bookmarkStart w:id="35" w:name="OpenIDReq"/>
      <w:bookmarkEnd w:id="35"/>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3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36" w:name="rfc.section.3.1.2.1"/>
      <w:bookmarkEnd w:id="36"/>
      <w:r>
        <w:rPr>
          <w:rFonts w:eastAsia="Times New Roman"/>
          <w:lang w:val="en"/>
        </w:rPr>
        <w:t>3.1.2.1.</w:t>
      </w:r>
      <w:proofErr w:type="gramStart"/>
      <w:r>
        <w:rPr>
          <w:rFonts w:eastAsia="Times New Roman"/>
          <w:lang w:val="en"/>
        </w:rPr>
        <w:t xml:space="preserve">  </w:t>
      </w:r>
      <w:commentRangeStart w:id="37"/>
      <w:r>
        <w:rPr>
          <w:rFonts w:eastAsia="Times New Roman"/>
          <w:lang w:val="en"/>
        </w:rPr>
        <w:t>OpenID</w:t>
      </w:r>
      <w:proofErr w:type="gramEnd"/>
      <w:r>
        <w:rPr>
          <w:rFonts w:eastAsia="Times New Roman"/>
          <w:lang w:val="en"/>
        </w:rPr>
        <w:t xml:space="preserve"> Request Object</w:t>
      </w:r>
      <w:commentRangeEnd w:id="37"/>
      <w:r w:rsidR="00F510A9">
        <w:rPr>
          <w:rStyle w:val="CommentReference"/>
          <w:rFonts w:ascii="Times New Roman" w:hAnsi="Times New Roman" w:cs="Times New Roman"/>
          <w:b w:val="0"/>
          <w:bCs w:val="0"/>
          <w:color w:val="auto"/>
        </w:rPr>
        <w:commentReference w:id="37"/>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OpenID Request object is used to provide OpenID request parameters that MAY differ from the default ones. Implementing support for the OpenID Request object is OPTIONAL. Supporting it is necessary for implementations that need to request or provide sets of claims other than the default </w:t>
      </w:r>
      <w:hyperlink w:anchor="userinfo_ep" w:history="1">
        <w:r>
          <w:rPr>
            <w:rStyle w:val="Hyperlink"/>
            <w:rFonts w:ascii="Verdana" w:hAnsi="Verdana"/>
            <w:u w:val="none"/>
            <w:lang w:val="en"/>
          </w:rPr>
          <w:t>UserInfo</w:t>
        </w:r>
        <w:r>
          <w:rPr>
            <w:rStyle w:val="Hyperlink"/>
            <w:rFonts w:ascii="Verdana" w:hAnsi="Verdana"/>
            <w:vanish/>
            <w:u w:val="none"/>
            <w:lang w:val="en"/>
          </w:rPr>
          <w:t xml:space="preserve"> (UserInfo Endpoint)</w:t>
        </w:r>
      </w:hyperlink>
      <w:r>
        <w:rPr>
          <w:rFonts w:ascii="Verdana" w:hAnsi="Verdana"/>
          <w:color w:val="000000"/>
          <w:lang w:val="en"/>
        </w:rPr>
        <w:t xml:space="preserve">, ID Token, and </w:t>
      </w:r>
      <w:hyperlink w:anchor="check_id_ep" w:history="1">
        <w:r>
          <w:rPr>
            <w:rStyle w:val="Hyperlink"/>
            <w:rFonts w:ascii="Verdana" w:hAnsi="Verdana"/>
            <w:u w:val="none"/>
            <w:lang w:val="en"/>
          </w:rPr>
          <w:t>Check ID</w:t>
        </w:r>
        <w:r>
          <w:rPr>
            <w:rStyle w:val="Hyperlink"/>
            <w:rFonts w:ascii="Verdana" w:hAnsi="Verdana"/>
            <w:vanish/>
            <w:u w:val="none"/>
            <w:lang w:val="en"/>
          </w:rPr>
          <w:t xml:space="preserve"> (Check ID Endpoint)</w:t>
        </w:r>
      </w:hyperlink>
      <w:r>
        <w:rPr>
          <w:rFonts w:ascii="Verdana" w:hAnsi="Verdana"/>
          <w:color w:val="000000"/>
          <w:lang w:val="en"/>
        </w:rPr>
        <w:t xml:space="preserve"> claim sets.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OpenID Request object is a </w:t>
      </w:r>
      <w:hyperlink w:anchor="JWT" w:history="1">
        <w:r>
          <w:rPr>
            <w:rStyle w:val="Hyperlink"/>
            <w:rFonts w:ascii="Verdana" w:hAnsi="Verdana"/>
            <w:u w:val="none"/>
            <w:lang w:val="en"/>
          </w:rPr>
          <w:t>JWT</w:t>
        </w:r>
        <w:r>
          <w:rPr>
            <w:rStyle w:val="Hyperlink"/>
            <w:rFonts w:ascii="Verdana" w:hAnsi="Verdana"/>
            <w:vanish/>
            <w:u w:val="none"/>
            <w:lang w:val="en"/>
          </w:rPr>
          <w:t xml:space="preserve"> (Jones, M., Balfanz, D., Bradley, J., Goland, Y., Panzer, J., Sakimura, N., and P. Tarjan, “JSON Web Token,” July 2011.)</w:t>
        </w:r>
      </w:hyperlink>
      <w:r>
        <w:rPr>
          <w:rFonts w:ascii="Verdana" w:hAnsi="Verdana"/>
          <w:color w:val="000000"/>
          <w:lang w:val="en"/>
        </w:rPr>
        <w:t xml:space="preserve"> [JWT] that is passed as the value of the "</w:t>
      </w:r>
      <w:r>
        <w:rPr>
          <w:rStyle w:val="HTMLTypewriter"/>
          <w:lang w:val="en"/>
        </w:rPr>
        <w:t>request</w:t>
      </w:r>
      <w:r>
        <w:rPr>
          <w:rFonts w:ascii="Verdana" w:hAnsi="Verdana"/>
          <w:color w:val="000000"/>
          <w:lang w:val="en"/>
        </w:rPr>
        <w:t>" parameter in the authorization request. The OpenID Request Object can also be sent by reference. Parameters that affect the information returned from the UserInfo endpoint are in the "</w:t>
      </w:r>
      <w:proofErr w:type="spellStart"/>
      <w:r>
        <w:rPr>
          <w:rStyle w:val="HTMLTypewriter"/>
          <w:lang w:val="en"/>
        </w:rPr>
        <w:t>userinfo</w:t>
      </w:r>
      <w:proofErr w:type="spellEnd"/>
      <w:r>
        <w:rPr>
          <w:rFonts w:ascii="Verdana" w:hAnsi="Verdana"/>
          <w:color w:val="000000"/>
          <w:lang w:val="en"/>
        </w:rPr>
        <w:t>" member. Parameters that affect the information returned in the ID Token are in the "</w:t>
      </w:r>
      <w:proofErr w:type="spellStart"/>
      <w:r>
        <w:rPr>
          <w:rStyle w:val="HTMLTypewriter"/>
          <w:lang w:val="en"/>
        </w:rPr>
        <w:t>id_token</w:t>
      </w:r>
      <w:proofErr w:type="spellEnd"/>
      <w:r>
        <w:rPr>
          <w:rFonts w:ascii="Verdana" w:hAnsi="Verdana"/>
          <w:color w:val="000000"/>
          <w:lang w:val="en"/>
        </w:rPr>
        <w:t xml:space="preserve">" member. If the same parameters are available both as query strings and in the OpenID Request Object, the later takes the precedence.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OpenID Request Object MUST contain all REQUIRED OAuth 2.0 authorization request parameters and MAY contain optional and extension parameters.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OpenID Request object MAY contain a set of members defined by this specification and MAY contain other members that are not defined by this specification. </w:t>
      </w:r>
      <w:commentRangeStart w:id="38"/>
      <w:r>
        <w:rPr>
          <w:rFonts w:ascii="Verdana" w:hAnsi="Verdana"/>
          <w:color w:val="000000"/>
          <w:lang w:val="en"/>
        </w:rPr>
        <w:t xml:space="preserve">OpenID Request object members SHOULD be understood by both parties. </w:t>
      </w:r>
      <w:commentRangeEnd w:id="38"/>
      <w:r w:rsidR="00513A4B">
        <w:rPr>
          <w:rStyle w:val="CommentReference"/>
        </w:rPr>
        <w:commentReference w:id="38"/>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JWT MAY be signed or unsigned. When it is unsigned, it will be indicated by the JWT </w:t>
      </w:r>
      <w:r>
        <w:rPr>
          <w:rStyle w:val="HTMLTypewriter"/>
          <w:lang w:val="en"/>
        </w:rPr>
        <w:t>"</w:t>
      </w:r>
      <w:proofErr w:type="spellStart"/>
      <w:r>
        <w:rPr>
          <w:rStyle w:val="HTMLTypewriter"/>
          <w:lang w:val="en"/>
        </w:rPr>
        <w:t>signed":"none</w:t>
      </w:r>
      <w:proofErr w:type="spellEnd"/>
      <w:r>
        <w:rPr>
          <w:rStyle w:val="HTMLTypewriter"/>
          <w:lang w:val="en"/>
        </w:rPr>
        <w:t>"</w:t>
      </w:r>
      <w:r>
        <w:rPr>
          <w:rFonts w:ascii="Verdana" w:hAnsi="Verdana"/>
          <w:color w:val="000000"/>
          <w:lang w:val="en"/>
        </w:rPr>
        <w:t xml:space="preserve"> convention in the JWT header. If signed, the OpenID Request object SHOULD contain the standard JWT "</w:t>
      </w:r>
      <w:proofErr w:type="spellStart"/>
      <w:r>
        <w:rPr>
          <w:rStyle w:val="HTMLTypewriter"/>
          <w:lang w:val="en"/>
        </w:rPr>
        <w:t>iss</w:t>
      </w:r>
      <w:proofErr w:type="spellEnd"/>
      <w:r>
        <w:rPr>
          <w:rFonts w:ascii="Verdana" w:hAnsi="Verdana"/>
          <w:color w:val="000000"/>
          <w:lang w:val="en"/>
        </w:rPr>
        <w:t>" and "</w:t>
      </w:r>
      <w:proofErr w:type="spellStart"/>
      <w:r>
        <w:rPr>
          <w:rStyle w:val="HTMLTypewriter"/>
          <w:lang w:val="en"/>
        </w:rPr>
        <w:t>aud</w:t>
      </w:r>
      <w:proofErr w:type="spellEnd"/>
      <w:r>
        <w:rPr>
          <w:rFonts w:ascii="Verdana" w:hAnsi="Verdana"/>
          <w:color w:val="000000"/>
          <w:lang w:val="en"/>
        </w:rPr>
        <w:t xml:space="preserve">" claims.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members defined by this specification are: </w:t>
      </w:r>
    </w:p>
    <w:p w:rsidR="00645693" w:rsidRDefault="00645693">
      <w:pPr>
        <w:spacing w:before="0" w:beforeAutospacing="0" w:after="0" w:afterAutospacing="0"/>
        <w:divId w:val="458644892"/>
        <w:rPr>
          <w:rFonts w:ascii="Verdana" w:eastAsia="Times New Roman" w:hAnsi="Verdana"/>
          <w:color w:val="000000"/>
          <w:lang w:val="en"/>
        </w:rPr>
      </w:pPr>
      <w:proofErr w:type="spellStart"/>
      <w:proofErr w:type="gramStart"/>
      <w:r>
        <w:rPr>
          <w:rFonts w:ascii="Verdana" w:eastAsia="Times New Roman" w:hAnsi="Verdana"/>
          <w:color w:val="000000"/>
          <w:lang w:val="en"/>
        </w:rPr>
        <w:t>userinfo</w:t>
      </w:r>
      <w:proofErr w:type="spellEnd"/>
      <w:proofErr w:type="gramEnd"/>
    </w:p>
    <w:p w:rsidR="00645693" w:rsidRDefault="00645693">
      <w:pPr>
        <w:spacing w:before="0" w:beforeAutospacing="0" w:after="0" w:afterAutospacing="0"/>
        <w:ind w:left="720"/>
        <w:divId w:val="458644892"/>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(UserInfo request): Requests affecting the values to be returned from the UserInfo endpoint. If not present, the UserInfo endpoint behaves in the default manner. </w:t>
      </w:r>
    </w:p>
    <w:p w:rsidR="00645693" w:rsidRDefault="00645693">
      <w:pPr>
        <w:spacing w:before="0" w:beforeAutospacing="0" w:after="0" w:afterAutospacing="0"/>
        <w:divId w:val="458644892"/>
        <w:rPr>
          <w:rFonts w:ascii="Verdana" w:eastAsia="Times New Roman" w:hAnsi="Verdana"/>
          <w:color w:val="000000"/>
          <w:lang w:val="en"/>
        </w:rPr>
      </w:pPr>
      <w:proofErr w:type="spellStart"/>
      <w:r>
        <w:rPr>
          <w:rFonts w:ascii="Verdana" w:eastAsia="Times New Roman" w:hAnsi="Verdana"/>
          <w:color w:val="000000"/>
          <w:lang w:val="en"/>
        </w:rPr>
        <w:t>id_token</w:t>
      </w:r>
      <w:proofErr w:type="spellEnd"/>
    </w:p>
    <w:p w:rsidR="00645693" w:rsidRDefault="00645693">
      <w:pPr>
        <w:spacing w:before="0" w:beforeAutospacing="0" w:after="0" w:afterAutospacing="0"/>
        <w:ind w:left="720"/>
        <w:divId w:val="458644892"/>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(ID request): Requests affecting the values to be to be returned in the ID Token. If not present, the default ID Token contents are used. If present, these parameters are used to request additional claims incremental to the </w:t>
      </w:r>
      <w:hyperlink w:anchor="id_token" w:history="1">
        <w:r>
          <w:rPr>
            <w:rStyle w:val="Hyperlink"/>
            <w:rFonts w:ascii="Verdana" w:eastAsia="Times New Roman" w:hAnsi="Verdana"/>
            <w:u w:val="none"/>
            <w:lang w:val="en"/>
          </w:rPr>
          <w:t>default claims of the ID Token.</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 xml:space="preserve">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An example an OpenID request object before JWT encoding is as follows: </w:t>
      </w:r>
    </w:p>
    <w:p w:rsidR="00645693" w:rsidRDefault="00645693">
      <w:pPr>
        <w:pStyle w:val="HTMLPreformatted"/>
        <w:divId w:val="1457525563"/>
        <w:rPr>
          <w:lang w:val="en"/>
        </w:rPr>
      </w:pPr>
      <w:r>
        <w:rPr>
          <w:lang w:val="en"/>
        </w:rPr>
        <w:t>{</w:t>
      </w:r>
    </w:p>
    <w:p w:rsidR="00645693" w:rsidRDefault="00645693">
      <w:pPr>
        <w:pStyle w:val="HTMLPreformatted"/>
        <w:divId w:val="1457525563"/>
        <w:rPr>
          <w:lang w:val="en"/>
        </w:rPr>
      </w:pPr>
      <w:r>
        <w:rPr>
          <w:lang w:val="en"/>
        </w:rPr>
        <w:t xml:space="preserve"> "</w:t>
      </w:r>
      <w:proofErr w:type="spellStart"/>
      <w:r>
        <w:rPr>
          <w:lang w:val="en"/>
        </w:rPr>
        <w:t>response_type</w:t>
      </w:r>
      <w:proofErr w:type="spellEnd"/>
      <w:r>
        <w:rPr>
          <w:lang w:val="en"/>
        </w:rPr>
        <w:t xml:space="preserve">": "code </w:t>
      </w:r>
      <w:proofErr w:type="spellStart"/>
      <w:r>
        <w:rPr>
          <w:lang w:val="en"/>
        </w:rPr>
        <w:t>id_token</w:t>
      </w:r>
      <w:proofErr w:type="spellEnd"/>
      <w:r>
        <w:rPr>
          <w:lang w:val="en"/>
        </w:rPr>
        <w:t>",</w:t>
      </w:r>
    </w:p>
    <w:p w:rsidR="00645693" w:rsidRDefault="00645693">
      <w:pPr>
        <w:pStyle w:val="HTMLPreformatted"/>
        <w:divId w:val="1457525563"/>
        <w:rPr>
          <w:lang w:val="en"/>
        </w:rPr>
      </w:pPr>
      <w:r>
        <w:rPr>
          <w:lang w:val="en"/>
        </w:rPr>
        <w:t xml:space="preserve"> "</w:t>
      </w:r>
      <w:proofErr w:type="spellStart"/>
      <w:r>
        <w:rPr>
          <w:lang w:val="en"/>
        </w:rPr>
        <w:t>client_id</w:t>
      </w:r>
      <w:proofErr w:type="spellEnd"/>
      <w:r>
        <w:rPr>
          <w:lang w:val="en"/>
        </w:rPr>
        <w:t>": "s6BhdRkqt3",</w:t>
      </w:r>
    </w:p>
    <w:p w:rsidR="00645693" w:rsidRDefault="00645693">
      <w:pPr>
        <w:pStyle w:val="HTMLPreformatted"/>
        <w:divId w:val="1457525563"/>
        <w:rPr>
          <w:lang w:val="en"/>
        </w:rPr>
      </w:pPr>
      <w:r>
        <w:rPr>
          <w:lang w:val="en"/>
        </w:rPr>
        <w:t xml:space="preserve"> "</w:t>
      </w:r>
      <w:proofErr w:type="spellStart"/>
      <w:r>
        <w:rPr>
          <w:lang w:val="en"/>
        </w:rPr>
        <w:t>redirect_uri</w:t>
      </w:r>
      <w:proofErr w:type="spellEnd"/>
      <w:r>
        <w:rPr>
          <w:lang w:val="en"/>
        </w:rPr>
        <w:t>": "https://client.example.com/</w:t>
      </w:r>
      <w:proofErr w:type="spellStart"/>
      <w:r>
        <w:rPr>
          <w:lang w:val="en"/>
        </w:rPr>
        <w:t>cb</w:t>
      </w:r>
      <w:proofErr w:type="spellEnd"/>
      <w:r>
        <w:rPr>
          <w:lang w:val="en"/>
        </w:rPr>
        <w:t>",</w:t>
      </w:r>
    </w:p>
    <w:p w:rsidR="00645693" w:rsidRDefault="00645693">
      <w:pPr>
        <w:pStyle w:val="HTMLPreformatted"/>
        <w:divId w:val="1457525563"/>
        <w:rPr>
          <w:lang w:val="en"/>
        </w:rPr>
      </w:pPr>
      <w:r>
        <w:rPr>
          <w:lang w:val="en"/>
        </w:rPr>
        <w:t xml:space="preserve"> "</w:t>
      </w:r>
      <w:proofErr w:type="gramStart"/>
      <w:r>
        <w:rPr>
          <w:lang w:val="en"/>
        </w:rPr>
        <w:t>scope</w:t>
      </w:r>
      <w:proofErr w:type="gramEnd"/>
      <w:r>
        <w:rPr>
          <w:lang w:val="en"/>
        </w:rPr>
        <w:t>": "</w:t>
      </w:r>
      <w:proofErr w:type="spellStart"/>
      <w:r>
        <w:rPr>
          <w:lang w:val="en"/>
        </w:rPr>
        <w:t>openid</w:t>
      </w:r>
      <w:proofErr w:type="spellEnd"/>
      <w:r>
        <w:rPr>
          <w:lang w:val="en"/>
        </w:rPr>
        <w:t xml:space="preserve"> profile",</w:t>
      </w:r>
    </w:p>
    <w:p w:rsidR="00645693" w:rsidRDefault="00645693">
      <w:pPr>
        <w:pStyle w:val="HTMLPreformatted"/>
        <w:divId w:val="1457525563"/>
        <w:rPr>
          <w:lang w:val="en"/>
        </w:rPr>
      </w:pPr>
      <w:r>
        <w:rPr>
          <w:lang w:val="en"/>
        </w:rPr>
        <w:t xml:space="preserve"> "</w:t>
      </w:r>
      <w:proofErr w:type="gramStart"/>
      <w:r>
        <w:rPr>
          <w:lang w:val="en"/>
        </w:rPr>
        <w:t>state</w:t>
      </w:r>
      <w:proofErr w:type="gramEnd"/>
      <w:r>
        <w:rPr>
          <w:lang w:val="en"/>
        </w:rPr>
        <w:t xml:space="preserve">": "af0ifjsldkj", </w:t>
      </w:r>
      <w:commentRangeStart w:id="39"/>
      <w:r>
        <w:rPr>
          <w:lang w:val="en"/>
        </w:rPr>
        <w:t>"</w:t>
      </w:r>
      <w:proofErr w:type="spellStart"/>
      <w:r>
        <w:rPr>
          <w:lang w:val="en"/>
        </w:rPr>
        <w:t>userinfo</w:t>
      </w:r>
      <w:proofErr w:type="spellEnd"/>
      <w:r>
        <w:rPr>
          <w:lang w:val="en"/>
        </w:rPr>
        <w:t>":</w:t>
      </w:r>
      <w:commentRangeEnd w:id="39"/>
      <w:r w:rsidR="00084D5F">
        <w:rPr>
          <w:rStyle w:val="CommentReference"/>
          <w:rFonts w:ascii="Times New Roman" w:hAnsi="Times New Roman" w:cs="Times New Roman"/>
          <w:color w:val="auto"/>
        </w:rPr>
        <w:commentReference w:id="39"/>
      </w:r>
    </w:p>
    <w:p w:rsidR="00645693" w:rsidRDefault="00645693">
      <w:pPr>
        <w:pStyle w:val="HTMLPreformatted"/>
        <w:divId w:val="1457525563"/>
        <w:rPr>
          <w:lang w:val="en"/>
        </w:rPr>
      </w:pPr>
      <w:r>
        <w:rPr>
          <w:lang w:val="en"/>
        </w:rPr>
        <w:t xml:space="preserve">   {</w:t>
      </w:r>
    </w:p>
    <w:p w:rsidR="00645693" w:rsidRDefault="00645693">
      <w:pPr>
        <w:pStyle w:val="HTMLPreformatted"/>
        <w:divId w:val="1457525563"/>
        <w:rPr>
          <w:lang w:val="en"/>
        </w:rPr>
      </w:pPr>
      <w:r>
        <w:rPr>
          <w:lang w:val="en"/>
        </w:rPr>
        <w:t xml:space="preserve">     "</w:t>
      </w:r>
      <w:proofErr w:type="gramStart"/>
      <w:r>
        <w:rPr>
          <w:lang w:val="en"/>
        </w:rPr>
        <w:t>claims</w:t>
      </w:r>
      <w:proofErr w:type="gramEnd"/>
      <w:r>
        <w:rPr>
          <w:lang w:val="en"/>
        </w:rPr>
        <w:t>":</w:t>
      </w:r>
    </w:p>
    <w:p w:rsidR="00645693" w:rsidRDefault="00645693">
      <w:pPr>
        <w:pStyle w:val="HTMLPreformatted"/>
        <w:divId w:val="1457525563"/>
        <w:rPr>
          <w:lang w:val="en"/>
        </w:rPr>
      </w:pPr>
      <w:r>
        <w:rPr>
          <w:lang w:val="en"/>
        </w:rPr>
        <w:t xml:space="preserve">       {</w:t>
      </w:r>
    </w:p>
    <w:p w:rsidR="00645693" w:rsidRDefault="00645693">
      <w:pPr>
        <w:pStyle w:val="HTMLPreformatted"/>
        <w:divId w:val="1457525563"/>
        <w:rPr>
          <w:lang w:val="en"/>
        </w:rPr>
      </w:pPr>
      <w:r>
        <w:rPr>
          <w:lang w:val="en"/>
        </w:rPr>
        <w:t xml:space="preserve">         "</w:t>
      </w:r>
      <w:proofErr w:type="gramStart"/>
      <w:r>
        <w:rPr>
          <w:lang w:val="en"/>
        </w:rPr>
        <w:t>name</w:t>
      </w:r>
      <w:proofErr w:type="gramEnd"/>
      <w:r>
        <w:rPr>
          <w:lang w:val="en"/>
        </w:rPr>
        <w:t>": null,</w:t>
      </w:r>
    </w:p>
    <w:p w:rsidR="00645693" w:rsidRDefault="00645693">
      <w:pPr>
        <w:pStyle w:val="HTMLPreformatted"/>
        <w:divId w:val="1457525563"/>
        <w:rPr>
          <w:lang w:val="en"/>
        </w:rPr>
      </w:pPr>
      <w:r>
        <w:rPr>
          <w:lang w:val="en"/>
        </w:rPr>
        <w:t xml:space="preserve">         "</w:t>
      </w:r>
      <w:proofErr w:type="gramStart"/>
      <w:r>
        <w:rPr>
          <w:lang w:val="en"/>
        </w:rPr>
        <w:t>nickname</w:t>
      </w:r>
      <w:proofErr w:type="gramEnd"/>
      <w:r>
        <w:rPr>
          <w:lang w:val="en"/>
        </w:rPr>
        <w:t>": {"optional": true},</w:t>
      </w:r>
    </w:p>
    <w:p w:rsidR="00645693" w:rsidRDefault="00645693">
      <w:pPr>
        <w:pStyle w:val="HTMLPreformatted"/>
        <w:divId w:val="1457525563"/>
        <w:rPr>
          <w:lang w:val="en"/>
        </w:rPr>
      </w:pPr>
      <w:r>
        <w:rPr>
          <w:lang w:val="en"/>
        </w:rPr>
        <w:t xml:space="preserve">         "</w:t>
      </w:r>
      <w:proofErr w:type="gramStart"/>
      <w:r>
        <w:rPr>
          <w:lang w:val="en"/>
        </w:rPr>
        <w:t>email</w:t>
      </w:r>
      <w:proofErr w:type="gramEnd"/>
      <w:r>
        <w:rPr>
          <w:lang w:val="en"/>
        </w:rPr>
        <w:t>": null,</w:t>
      </w:r>
    </w:p>
    <w:p w:rsidR="00645693" w:rsidRDefault="00645693">
      <w:pPr>
        <w:pStyle w:val="HTMLPreformatted"/>
        <w:divId w:val="1457525563"/>
        <w:rPr>
          <w:lang w:val="en"/>
        </w:rPr>
      </w:pPr>
      <w:r>
        <w:rPr>
          <w:lang w:val="en"/>
        </w:rPr>
        <w:t xml:space="preserve">         "</w:t>
      </w:r>
      <w:proofErr w:type="gramStart"/>
      <w:r>
        <w:rPr>
          <w:lang w:val="en"/>
        </w:rPr>
        <w:t>verified</w:t>
      </w:r>
      <w:proofErr w:type="gramEnd"/>
      <w:r>
        <w:rPr>
          <w:lang w:val="en"/>
        </w:rPr>
        <w:t>": null,</w:t>
      </w:r>
    </w:p>
    <w:p w:rsidR="00645693" w:rsidRDefault="00645693">
      <w:pPr>
        <w:pStyle w:val="HTMLPreformatted"/>
        <w:divId w:val="1457525563"/>
        <w:rPr>
          <w:lang w:val="en"/>
        </w:rPr>
      </w:pPr>
      <w:r>
        <w:rPr>
          <w:lang w:val="en"/>
        </w:rPr>
        <w:t xml:space="preserve">         "</w:t>
      </w:r>
      <w:proofErr w:type="gramStart"/>
      <w:r>
        <w:rPr>
          <w:lang w:val="en"/>
        </w:rPr>
        <w:t>picture</w:t>
      </w:r>
      <w:proofErr w:type="gramEnd"/>
      <w:r>
        <w:rPr>
          <w:lang w:val="en"/>
        </w:rPr>
        <w:t>": {"optional": true},</w:t>
      </w:r>
    </w:p>
    <w:p w:rsidR="00645693" w:rsidRDefault="00645693">
      <w:pPr>
        <w:pStyle w:val="HTMLPreformatted"/>
        <w:divId w:val="1457525563"/>
        <w:rPr>
          <w:lang w:val="en"/>
        </w:rPr>
      </w:pPr>
      <w:r>
        <w:rPr>
          <w:lang w:val="en"/>
        </w:rPr>
        <w:t xml:space="preserve">       }</w:t>
      </w:r>
    </w:p>
    <w:p w:rsidR="00645693" w:rsidRDefault="00645693">
      <w:pPr>
        <w:pStyle w:val="HTMLPreformatted"/>
        <w:divId w:val="1457525563"/>
        <w:rPr>
          <w:lang w:val="en"/>
        </w:rPr>
      </w:pPr>
      <w:r>
        <w:rPr>
          <w:lang w:val="en"/>
        </w:rPr>
        <w:t xml:space="preserve">     "</w:t>
      </w:r>
      <w:proofErr w:type="gramStart"/>
      <w:r>
        <w:rPr>
          <w:lang w:val="en"/>
        </w:rPr>
        <w:t>format</w:t>
      </w:r>
      <w:proofErr w:type="gramEnd"/>
      <w:r>
        <w:rPr>
          <w:lang w:val="en"/>
        </w:rPr>
        <w:t>": "signed"</w:t>
      </w:r>
    </w:p>
    <w:p w:rsidR="00645693" w:rsidRDefault="00645693">
      <w:pPr>
        <w:pStyle w:val="HTMLPreformatted"/>
        <w:divId w:val="1457525563"/>
        <w:rPr>
          <w:lang w:val="en"/>
        </w:rPr>
      </w:pPr>
      <w:r>
        <w:rPr>
          <w:lang w:val="en"/>
        </w:rPr>
        <w:t xml:space="preserve">   }</w:t>
      </w:r>
    </w:p>
    <w:p w:rsidR="00645693" w:rsidRDefault="00645693">
      <w:pPr>
        <w:pStyle w:val="HTMLPreformatted"/>
        <w:divId w:val="1457525563"/>
        <w:rPr>
          <w:lang w:val="en"/>
        </w:rPr>
      </w:pPr>
      <w:r>
        <w:rPr>
          <w:lang w:val="en"/>
        </w:rPr>
        <w:t xml:space="preserve"> "</w:t>
      </w:r>
      <w:proofErr w:type="spellStart"/>
      <w:r>
        <w:rPr>
          <w:lang w:val="en"/>
        </w:rPr>
        <w:t>id_token</w:t>
      </w:r>
      <w:proofErr w:type="spellEnd"/>
      <w:r>
        <w:rPr>
          <w:lang w:val="en"/>
        </w:rPr>
        <w:t>":</w:t>
      </w:r>
    </w:p>
    <w:p w:rsidR="00645693" w:rsidRDefault="00645693">
      <w:pPr>
        <w:pStyle w:val="HTMLPreformatted"/>
        <w:divId w:val="1457525563"/>
        <w:rPr>
          <w:lang w:val="en"/>
        </w:rPr>
      </w:pPr>
      <w:r>
        <w:rPr>
          <w:lang w:val="en"/>
        </w:rPr>
        <w:t xml:space="preserve">   {</w:t>
      </w:r>
    </w:p>
    <w:p w:rsidR="00645693" w:rsidRDefault="00645693">
      <w:pPr>
        <w:pStyle w:val="HTMLPreformatted"/>
        <w:divId w:val="1457525563"/>
        <w:rPr>
          <w:lang w:val="en"/>
        </w:rPr>
      </w:pPr>
      <w:r>
        <w:rPr>
          <w:lang w:val="en"/>
        </w:rPr>
        <w:t xml:space="preserve">     "</w:t>
      </w:r>
      <w:proofErr w:type="gramStart"/>
      <w:r>
        <w:rPr>
          <w:lang w:val="en"/>
        </w:rPr>
        <w:t>claims</w:t>
      </w:r>
      <w:proofErr w:type="gramEnd"/>
      <w:r>
        <w:rPr>
          <w:lang w:val="en"/>
        </w:rPr>
        <w:t>":</w:t>
      </w:r>
    </w:p>
    <w:p w:rsidR="00645693" w:rsidRDefault="00645693">
      <w:pPr>
        <w:pStyle w:val="HTMLPreformatted"/>
        <w:divId w:val="1457525563"/>
        <w:rPr>
          <w:lang w:val="en"/>
        </w:rPr>
      </w:pPr>
      <w:r>
        <w:rPr>
          <w:lang w:val="en"/>
        </w:rPr>
        <w:t xml:space="preserve">       {</w:t>
      </w:r>
    </w:p>
    <w:p w:rsidR="00645693" w:rsidRDefault="00645693">
      <w:pPr>
        <w:pStyle w:val="HTMLPreformatted"/>
        <w:divId w:val="1457525563"/>
        <w:rPr>
          <w:lang w:val="en"/>
        </w:rPr>
      </w:pPr>
      <w:r>
        <w:rPr>
          <w:lang w:val="en"/>
        </w:rPr>
        <w:t xml:space="preserve">        "</w:t>
      </w:r>
      <w:proofErr w:type="spellStart"/>
      <w:r>
        <w:rPr>
          <w:lang w:val="en"/>
        </w:rPr>
        <w:t>auth_time</w:t>
      </w:r>
      <w:proofErr w:type="spellEnd"/>
      <w:r>
        <w:rPr>
          <w:lang w:val="en"/>
        </w:rPr>
        <w:t>": null</w:t>
      </w:r>
    </w:p>
    <w:p w:rsidR="00645693" w:rsidRDefault="00645693">
      <w:pPr>
        <w:pStyle w:val="HTMLPreformatted"/>
        <w:divId w:val="1457525563"/>
        <w:rPr>
          <w:lang w:val="en"/>
        </w:rPr>
      </w:pPr>
      <w:r>
        <w:rPr>
          <w:lang w:val="en"/>
        </w:rPr>
        <w:t xml:space="preserve">       }</w:t>
      </w:r>
    </w:p>
    <w:p w:rsidR="00645693" w:rsidRDefault="00645693">
      <w:pPr>
        <w:pStyle w:val="HTMLPreformatted"/>
        <w:divId w:val="1457525563"/>
        <w:rPr>
          <w:lang w:val="en"/>
        </w:rPr>
      </w:pPr>
      <w:r>
        <w:rPr>
          <w:lang w:val="en"/>
        </w:rPr>
        <w:t xml:space="preserve">     "</w:t>
      </w:r>
      <w:proofErr w:type="spellStart"/>
      <w:r>
        <w:rPr>
          <w:lang w:val="en"/>
        </w:rPr>
        <w:t>max_age</w:t>
      </w:r>
      <w:proofErr w:type="spellEnd"/>
      <w:r>
        <w:rPr>
          <w:lang w:val="en"/>
        </w:rPr>
        <w:t>": 86400,</w:t>
      </w:r>
    </w:p>
    <w:p w:rsidR="00645693" w:rsidRDefault="00645693">
      <w:pPr>
        <w:pStyle w:val="HTMLPreformatted"/>
        <w:divId w:val="1457525563"/>
        <w:rPr>
          <w:lang w:val="en"/>
        </w:rPr>
      </w:pPr>
      <w:r>
        <w:rPr>
          <w:lang w:val="en"/>
        </w:rPr>
        <w:t xml:space="preserve">     "iso29115": "2"</w:t>
      </w:r>
    </w:p>
    <w:p w:rsidR="00645693" w:rsidRDefault="00645693">
      <w:pPr>
        <w:pStyle w:val="HTMLPreformatted"/>
        <w:divId w:val="1457525563"/>
        <w:rPr>
          <w:lang w:val="en"/>
        </w:rPr>
      </w:pPr>
      <w:r>
        <w:rPr>
          <w:lang w:val="en"/>
        </w:rPr>
        <w:t xml:space="preserve">   }</w:t>
      </w:r>
    </w:p>
    <w:p w:rsidR="00645693" w:rsidRDefault="00645693">
      <w:pPr>
        <w:pStyle w:val="HTMLPreformatted"/>
        <w:divId w:val="1457525563"/>
        <w:rPr>
          <w:lang w:val="en"/>
        </w:rPr>
      </w:pPr>
      <w:r>
        <w:rPr>
          <w:lang w:val="en"/>
        </w:rPr>
        <w:t>}</w:t>
      </w:r>
    </w:p>
    <w:p w:rsidR="00645693" w:rsidRDefault="00645693">
      <w:pPr>
        <w:spacing w:before="0" w:beforeAutospacing="0" w:after="0" w:afterAutospacing="0"/>
        <w:divId w:val="1696887379"/>
        <w:rPr>
          <w:rFonts w:ascii="Verdana" w:eastAsia="Times New Roman" w:hAnsi="Verdana"/>
          <w:color w:val="000000"/>
          <w:lang w:val="en"/>
        </w:rPr>
      </w:pPr>
      <w:bookmarkStart w:id="40" w:name="anchor4"/>
      <w:bookmarkEnd w:id="40"/>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3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41" w:name="rfc.section.3.1.2.1.1"/>
      <w:bookmarkEnd w:id="41"/>
      <w:r>
        <w:rPr>
          <w:rFonts w:eastAsia="Times New Roman"/>
          <w:lang w:val="en"/>
        </w:rPr>
        <w:t>3.1.2.1.1.</w:t>
      </w:r>
      <w:proofErr w:type="gramStart"/>
      <w:r>
        <w:rPr>
          <w:rFonts w:eastAsia="Times New Roman"/>
          <w:lang w:val="en"/>
        </w:rPr>
        <w:t>  "</w:t>
      </w:r>
      <w:proofErr w:type="spellStart"/>
      <w:proofErr w:type="gramEnd"/>
      <w:r>
        <w:rPr>
          <w:rFonts w:eastAsia="Times New Roman"/>
          <w:lang w:val="en"/>
        </w:rPr>
        <w:t>userinfo</w:t>
      </w:r>
      <w:proofErr w:type="spellEnd"/>
      <w:r>
        <w:rPr>
          <w:rFonts w:eastAsia="Times New Roman"/>
          <w:lang w:val="en"/>
        </w:rPr>
        <w:t>" member</w:t>
      </w:r>
    </w:p>
    <w:p w:rsidR="00645693" w:rsidRDefault="00645693">
      <w:pPr>
        <w:pStyle w:val="NormalWeb"/>
        <w:divId w:val="1696887379"/>
        <w:rPr>
          <w:rFonts w:ascii="Verdana" w:hAnsi="Verdana"/>
          <w:color w:val="000000"/>
          <w:lang w:val="en"/>
        </w:rPr>
      </w:pPr>
      <w:r>
        <w:rPr>
          <w:rFonts w:ascii="Verdana" w:hAnsi="Verdana"/>
          <w:color w:val="000000"/>
          <w:lang w:val="en"/>
        </w:rPr>
        <w:t>The structure of the "</w:t>
      </w:r>
      <w:proofErr w:type="spellStart"/>
      <w:r>
        <w:rPr>
          <w:rFonts w:ascii="Verdana" w:hAnsi="Verdana"/>
          <w:color w:val="000000"/>
          <w:lang w:val="en"/>
        </w:rPr>
        <w:t>userinfo</w:t>
      </w:r>
      <w:proofErr w:type="spellEnd"/>
      <w:r>
        <w:rPr>
          <w:rFonts w:ascii="Verdana" w:hAnsi="Verdana"/>
          <w:color w:val="000000"/>
          <w:lang w:val="en"/>
        </w:rPr>
        <w:t xml:space="preserve">" (UserInfo request) member is a JSON object that MAY contain the following members: </w:t>
      </w:r>
    </w:p>
    <w:p w:rsidR="00645693" w:rsidRDefault="00645693">
      <w:pPr>
        <w:spacing w:before="0" w:beforeAutospacing="0" w:after="0" w:afterAutospacing="0"/>
        <w:divId w:val="1669554924"/>
        <w:rPr>
          <w:rFonts w:ascii="Verdana" w:eastAsia="Times New Roman" w:hAnsi="Verdana"/>
          <w:color w:val="000000"/>
          <w:lang w:val="en"/>
        </w:rPr>
      </w:pPr>
      <w:proofErr w:type="gramStart"/>
      <w:r>
        <w:rPr>
          <w:rFonts w:ascii="Verdana" w:eastAsia="Times New Roman" w:hAnsi="Verdana"/>
          <w:color w:val="000000"/>
          <w:lang w:val="en"/>
        </w:rPr>
        <w:t>claims</w:t>
      </w:r>
      <w:proofErr w:type="gramEnd"/>
    </w:p>
    <w:p w:rsidR="00645693" w:rsidRDefault="00645693">
      <w:pPr>
        <w:spacing w:before="0" w:beforeAutospacing="0" w:after="0" w:afterAutospacing="0"/>
        <w:ind w:left="720"/>
        <w:divId w:val="166955492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(Requested Claims): Set of requested claims from the UserInfo endpoint.</w:t>
      </w:r>
      <w:proofErr w:type="gramEnd"/>
      <w:r>
        <w:rPr>
          <w:rFonts w:ascii="Verdana" w:eastAsia="Times New Roman" w:hAnsi="Verdana"/>
          <w:color w:val="000000"/>
          <w:lang w:val="en"/>
        </w:rPr>
        <w:t xml:space="preserve"> If not present, the default UserInfo claims held by the OP are returned. </w:t>
      </w:r>
    </w:p>
    <w:p w:rsidR="00645693" w:rsidRDefault="00645693">
      <w:pPr>
        <w:spacing w:before="0" w:beforeAutospacing="0" w:after="0" w:afterAutospacing="0"/>
        <w:divId w:val="1669554924"/>
        <w:rPr>
          <w:rFonts w:ascii="Verdana" w:eastAsia="Times New Roman" w:hAnsi="Verdana"/>
          <w:color w:val="000000"/>
          <w:lang w:val="en"/>
        </w:rPr>
      </w:pPr>
      <w:commentRangeStart w:id="42"/>
      <w:proofErr w:type="gramStart"/>
      <w:r>
        <w:rPr>
          <w:rFonts w:ascii="Verdana" w:eastAsia="Times New Roman" w:hAnsi="Verdana"/>
          <w:color w:val="000000"/>
          <w:lang w:val="en"/>
        </w:rPr>
        <w:t>format</w:t>
      </w:r>
      <w:commentRangeEnd w:id="42"/>
      <w:proofErr w:type="gramEnd"/>
      <w:r w:rsidR="00695B00">
        <w:rPr>
          <w:rStyle w:val="CommentReference"/>
        </w:rPr>
        <w:commentReference w:id="42"/>
      </w:r>
    </w:p>
    <w:p w:rsidR="00645693" w:rsidRDefault="00645693">
      <w:pPr>
        <w:spacing w:before="0" w:beforeAutospacing="0" w:after="0" w:afterAutospacing="0"/>
        <w:ind w:left="720"/>
        <w:divId w:val="166955492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(Format): The requested format for the UserInfo endpoint information. If not present, the format is an unsigned JSON object. </w:t>
      </w:r>
    </w:p>
    <w:p w:rsidR="00645693" w:rsidRDefault="00645693">
      <w:pPr>
        <w:spacing w:before="0" w:beforeAutospacing="0" w:after="0" w:afterAutospacing="0"/>
        <w:divId w:val="1669554924"/>
        <w:rPr>
          <w:rFonts w:ascii="Verdana" w:eastAsia="Times New Roman" w:hAnsi="Verdana"/>
          <w:color w:val="000000"/>
          <w:lang w:val="en"/>
        </w:rPr>
      </w:pPr>
      <w:commentRangeStart w:id="43"/>
      <w:proofErr w:type="gramStart"/>
      <w:r>
        <w:rPr>
          <w:rFonts w:ascii="Verdana" w:eastAsia="Times New Roman" w:hAnsi="Verdana"/>
          <w:color w:val="000000"/>
          <w:lang w:val="en"/>
        </w:rPr>
        <w:t>locale</w:t>
      </w:r>
      <w:commentRangeEnd w:id="43"/>
      <w:proofErr w:type="gramEnd"/>
      <w:r w:rsidR="00DB6F78">
        <w:rPr>
          <w:rStyle w:val="CommentReference"/>
        </w:rPr>
        <w:commentReference w:id="43"/>
      </w:r>
    </w:p>
    <w:p w:rsidR="00645693" w:rsidRDefault="00645693">
      <w:pPr>
        <w:spacing w:before="0" w:beforeAutospacing="0" w:after="0" w:afterAutospacing="0"/>
        <w:ind w:left="720"/>
        <w:divId w:val="166955492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(Locale): The default languages and scripts of the entire claim request, represented as a space-separated list of </w:t>
      </w:r>
      <w:hyperlink w:anchor="RFC5646" w:history="1">
        <w:r>
          <w:rPr>
            <w:rStyle w:val="Hyperlink"/>
            <w:rFonts w:ascii="Verdana" w:eastAsia="Times New Roman" w:hAnsi="Verdana"/>
            <w:u w:val="none"/>
            <w:lang w:val="en"/>
          </w:rPr>
          <w:t>BCP47</w:t>
        </w:r>
        <w:r>
          <w:rPr>
            <w:rStyle w:val="Hyperlink"/>
            <w:rFonts w:ascii="Verdana" w:eastAsia="Times New Roman" w:hAnsi="Verdana"/>
            <w:vanish/>
            <w:u w:val="none"/>
            <w:lang w:val="en"/>
          </w:rPr>
          <w:t xml:space="preserve"> (Phillips, A. and M. Davis, “Tags for Identifying Languages,” September 2009.)</w:t>
        </w:r>
      </w:hyperlink>
      <w:r>
        <w:rPr>
          <w:rFonts w:ascii="Verdana" w:eastAsia="Times New Roman" w:hAnsi="Verdana"/>
          <w:color w:val="000000"/>
          <w:lang w:val="en"/>
        </w:rPr>
        <w:t xml:space="preserve"> [RFC5646] language tags.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"claims" member is a JSON object with a member for each requested claim. The member names are the requested claim names. The member values may be either: </w:t>
      </w:r>
    </w:p>
    <w:p w:rsidR="00645693" w:rsidRDefault="00645693">
      <w:pPr>
        <w:spacing w:before="0" w:beforeAutospacing="0" w:after="0" w:afterAutospacing="0"/>
        <w:divId w:val="613682274"/>
        <w:rPr>
          <w:rFonts w:ascii="Verdana" w:eastAsia="Times New Roman" w:hAnsi="Verdana"/>
          <w:color w:val="000000"/>
          <w:lang w:val="en"/>
        </w:rPr>
      </w:pPr>
      <w:proofErr w:type="gramStart"/>
      <w:r>
        <w:rPr>
          <w:rFonts w:ascii="Verdana" w:eastAsia="Times New Roman" w:hAnsi="Verdana"/>
          <w:color w:val="000000"/>
          <w:lang w:val="en"/>
        </w:rPr>
        <w:t>null</w:t>
      </w:r>
      <w:proofErr w:type="gramEnd"/>
    </w:p>
    <w:p w:rsidR="00645693" w:rsidRDefault="00645693">
      <w:pPr>
        <w:spacing w:before="0" w:beforeAutospacing="0" w:after="0" w:afterAutospacing="0"/>
        <w:ind w:left="720"/>
        <w:divId w:val="613682274"/>
        <w:rPr>
          <w:rFonts w:ascii="Verdana" w:eastAsia="Times New Roman" w:hAnsi="Verdana"/>
          <w:color w:val="000000"/>
          <w:lang w:val="en"/>
        </w:rPr>
      </w:pPr>
      <w:r>
        <w:rPr>
          <w:rFonts w:ascii="Verdana" w:eastAsia="Times New Roman" w:hAnsi="Verdana"/>
          <w:color w:val="000000"/>
          <w:lang w:val="en"/>
        </w:rPr>
        <w:t xml:space="preserve">This indicates that this claim is being requested in the default manner. In particular, this is a required claim. OR </w:t>
      </w:r>
    </w:p>
    <w:p w:rsidR="00645693" w:rsidRDefault="00645693">
      <w:pPr>
        <w:spacing w:before="0" w:beforeAutospacing="0" w:after="0" w:afterAutospacing="0"/>
        <w:divId w:val="613682274"/>
        <w:rPr>
          <w:rFonts w:ascii="Verdana" w:eastAsia="Times New Roman" w:hAnsi="Verdana"/>
          <w:color w:val="000000"/>
          <w:lang w:val="en"/>
        </w:rPr>
      </w:pPr>
      <w:r>
        <w:rPr>
          <w:rFonts w:ascii="Verdana" w:eastAsia="Times New Roman" w:hAnsi="Verdana"/>
          <w:color w:val="000000"/>
          <w:lang w:val="en"/>
        </w:rPr>
        <w:t>A JSON Object</w:t>
      </w:r>
    </w:p>
    <w:p w:rsidR="00645693" w:rsidRDefault="00645693">
      <w:pPr>
        <w:spacing w:before="0" w:beforeAutospacing="0" w:after="0" w:afterAutospacing="0"/>
        <w:ind w:left="720"/>
        <w:divId w:val="613682274"/>
        <w:rPr>
          <w:rFonts w:ascii="Verdana" w:eastAsia="Times New Roman" w:hAnsi="Verdana"/>
          <w:color w:val="000000"/>
          <w:lang w:val="en"/>
        </w:rPr>
      </w:pPr>
      <w:r>
        <w:rPr>
          <w:rFonts w:ascii="Verdana" w:eastAsia="Times New Roman" w:hAnsi="Verdana"/>
          <w:color w:val="000000"/>
          <w:lang w:val="en"/>
        </w:rPr>
        <w:t xml:space="preserve">This is used to provide additional information about the claim being requested. </w:t>
      </w:r>
    </w:p>
    <w:p w:rsidR="00645693" w:rsidRDefault="00645693">
      <w:pPr>
        <w:pStyle w:val="NormalWeb"/>
        <w:divId w:val="1696887379"/>
        <w:rPr>
          <w:rFonts w:ascii="Verdana" w:hAnsi="Verdana"/>
          <w:color w:val="000000"/>
          <w:lang w:val="en"/>
        </w:rPr>
      </w:pPr>
      <w:commentRangeStart w:id="44"/>
      <w:r>
        <w:rPr>
          <w:rFonts w:ascii="Verdana" w:hAnsi="Verdana"/>
          <w:color w:val="000000"/>
          <w:lang w:val="en"/>
        </w:rPr>
        <w:t>The claims MAY be represented in multiple languages and scripts</w:t>
      </w:r>
      <w:commentRangeEnd w:id="44"/>
      <w:r w:rsidR="0001605D">
        <w:rPr>
          <w:rStyle w:val="CommentReference"/>
        </w:rPr>
        <w:commentReference w:id="44"/>
      </w:r>
      <w:r>
        <w:rPr>
          <w:rFonts w:ascii="Verdana" w:hAnsi="Verdana"/>
          <w:color w:val="000000"/>
          <w:lang w:val="en"/>
        </w:rPr>
        <w:t xml:space="preserve">. To specify languages and scripts for the claim request, </w:t>
      </w:r>
      <w:hyperlink w:anchor="RFC5646" w:history="1">
        <w:r>
          <w:rPr>
            <w:rStyle w:val="Hyperlink"/>
            <w:rFonts w:ascii="Verdana" w:hAnsi="Verdana"/>
            <w:u w:val="none"/>
            <w:lang w:val="en"/>
          </w:rPr>
          <w:t>BCP47</w:t>
        </w:r>
        <w:r>
          <w:rPr>
            <w:rStyle w:val="Hyperlink"/>
            <w:rFonts w:ascii="Verdana" w:hAnsi="Verdana"/>
            <w:vanish/>
            <w:u w:val="none"/>
            <w:lang w:val="en"/>
          </w:rPr>
          <w:t xml:space="preserve"> (Phillips, A. and M. Davis, “Tags for Identifying Languages,” September 2009.)</w:t>
        </w:r>
      </w:hyperlink>
      <w:r>
        <w:rPr>
          <w:rFonts w:ascii="Verdana" w:hAnsi="Verdana"/>
          <w:color w:val="000000"/>
          <w:lang w:val="en"/>
        </w:rPr>
        <w:t xml:space="preserve"> [RFC5646] language tags delimited by a "#" MUST be added to each requested claim name for which a particular language and script is requested. For example, the claim </w:t>
      </w:r>
      <w:commentRangeStart w:id="45"/>
      <w:proofErr w:type="spellStart"/>
      <w:r>
        <w:rPr>
          <w:rStyle w:val="HTMLTypewriter"/>
          <w:lang w:val="en"/>
        </w:rPr>
        <w:t>family_name#ja-Kana-JP</w:t>
      </w:r>
      <w:proofErr w:type="spellEnd"/>
      <w:r>
        <w:rPr>
          <w:rFonts w:ascii="Verdana" w:hAnsi="Verdana"/>
          <w:color w:val="000000"/>
          <w:lang w:val="en"/>
        </w:rPr>
        <w:t xml:space="preserve"> </w:t>
      </w:r>
      <w:commentRangeEnd w:id="45"/>
      <w:r w:rsidR="000459F7">
        <w:rPr>
          <w:rStyle w:val="CommentReference"/>
        </w:rPr>
        <w:commentReference w:id="45"/>
      </w:r>
      <w:r>
        <w:rPr>
          <w:rFonts w:ascii="Verdana" w:hAnsi="Verdana"/>
          <w:color w:val="000000"/>
          <w:lang w:val="en"/>
        </w:rPr>
        <w:t xml:space="preserve">is used for expressing Family Name in Katakana in Japanese, which is commonly used to index and represent the phonetics of the Kanji representation of the same value represented as </w:t>
      </w:r>
      <w:proofErr w:type="spellStart"/>
      <w:r>
        <w:rPr>
          <w:rStyle w:val="HTMLTypewriter"/>
          <w:lang w:val="en"/>
        </w:rPr>
        <w:t>family_name#ja-Hani-JP</w:t>
      </w:r>
      <w:proofErr w:type="spellEnd"/>
      <w:r>
        <w:rPr>
          <w:rFonts w:ascii="Verdana" w:hAnsi="Verdana"/>
          <w:color w:val="000000"/>
          <w:lang w:val="en"/>
        </w:rPr>
        <w:t xml:space="preserve">.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All members of the "claims" object are OPTIONAL. </w:t>
      </w:r>
    </w:p>
    <w:p w:rsidR="00645693" w:rsidRDefault="00645693">
      <w:pPr>
        <w:pStyle w:val="NormalWeb"/>
        <w:divId w:val="1696887379"/>
        <w:rPr>
          <w:rFonts w:ascii="Verdana" w:hAnsi="Verdana"/>
          <w:color w:val="000000"/>
          <w:lang w:val="en"/>
        </w:rPr>
      </w:pPr>
      <w:commentRangeStart w:id="46"/>
      <w:r>
        <w:rPr>
          <w:rFonts w:ascii="Verdana" w:hAnsi="Verdana"/>
          <w:color w:val="000000"/>
          <w:lang w:val="en"/>
        </w:rPr>
        <w:t xml:space="preserve">The members of the JSON object value following a claim name defined by this specification are: </w:t>
      </w:r>
    </w:p>
    <w:p w:rsidR="00645693" w:rsidRDefault="00645693">
      <w:pPr>
        <w:spacing w:before="0" w:beforeAutospacing="0" w:after="0" w:afterAutospacing="0"/>
        <w:divId w:val="367993289"/>
        <w:rPr>
          <w:rFonts w:ascii="Verdana" w:eastAsia="Times New Roman" w:hAnsi="Verdana"/>
          <w:color w:val="000000"/>
          <w:lang w:val="en"/>
        </w:rPr>
      </w:pPr>
      <w:proofErr w:type="gramStart"/>
      <w:r>
        <w:rPr>
          <w:rFonts w:ascii="Verdana" w:eastAsia="Times New Roman" w:hAnsi="Verdana"/>
          <w:color w:val="000000"/>
          <w:lang w:val="en"/>
        </w:rPr>
        <w:t>optional</w:t>
      </w:r>
      <w:proofErr w:type="gramEnd"/>
    </w:p>
    <w:p w:rsidR="00645693" w:rsidRDefault="00645693">
      <w:pPr>
        <w:spacing w:before="0" w:beforeAutospacing="0" w:after="0" w:afterAutospacing="0"/>
        <w:ind w:left="720"/>
        <w:divId w:val="367993289"/>
        <w:rPr>
          <w:rFonts w:ascii="Verdana" w:eastAsia="Times New Roman" w:hAnsi="Verdana"/>
          <w:color w:val="000000"/>
          <w:lang w:val="en"/>
        </w:rPr>
      </w:pPr>
      <w:r>
        <w:rPr>
          <w:rFonts w:ascii="Verdana" w:eastAsia="Times New Roman" w:hAnsi="Verdana"/>
          <w:color w:val="000000"/>
          <w:lang w:val="en"/>
        </w:rPr>
        <w:t xml:space="preserve">If this is an optional claim, this member's value MUST be </w:t>
      </w:r>
      <w:r>
        <w:rPr>
          <w:rStyle w:val="HTMLTypewriter"/>
          <w:lang w:val="en"/>
        </w:rPr>
        <w:t>true</w:t>
      </w:r>
      <w:r>
        <w:rPr>
          <w:rFonts w:ascii="Verdana" w:eastAsia="Times New Roman" w:hAnsi="Verdana"/>
          <w:color w:val="000000"/>
          <w:lang w:val="en"/>
        </w:rPr>
        <w:t xml:space="preserve">, else, if present, its value MUST be </w:t>
      </w:r>
      <w:r>
        <w:rPr>
          <w:rStyle w:val="HTMLTypewriter"/>
          <w:lang w:val="en"/>
        </w:rPr>
        <w:t>false</w:t>
      </w:r>
      <w:r>
        <w:rPr>
          <w:rFonts w:ascii="Verdana" w:eastAsia="Times New Roman" w:hAnsi="Verdana"/>
          <w:color w:val="000000"/>
          <w:lang w:val="en"/>
        </w:rPr>
        <w:t xml:space="preserve">, which indicates that it is a required claim. If it is not present, it is a required claim. </w:t>
      </w:r>
      <w:commentRangeEnd w:id="46"/>
      <w:r w:rsidR="00D838FE">
        <w:rPr>
          <w:rStyle w:val="CommentReference"/>
        </w:rPr>
        <w:commentReference w:id="46"/>
      </w:r>
    </w:p>
    <w:p w:rsidR="00645693" w:rsidRDefault="00645693">
      <w:pPr>
        <w:pStyle w:val="NormalWeb"/>
        <w:divId w:val="1696887379"/>
        <w:rPr>
          <w:rFonts w:ascii="Verdana" w:hAnsi="Verdana"/>
          <w:color w:val="000000"/>
          <w:lang w:val="en"/>
        </w:rPr>
      </w:pPr>
      <w:r>
        <w:rPr>
          <w:rFonts w:ascii="Verdana" w:hAnsi="Verdana"/>
          <w:color w:val="000000"/>
          <w:lang w:val="en"/>
        </w:rPr>
        <w:t>Other members MAY be defined to provide additional information about the requested claim. If the "claims" member is present in the "</w:t>
      </w:r>
      <w:proofErr w:type="spellStart"/>
      <w:r>
        <w:rPr>
          <w:rFonts w:ascii="Verdana" w:hAnsi="Verdana"/>
          <w:color w:val="000000"/>
          <w:lang w:val="en"/>
        </w:rPr>
        <w:t>userinfo</w:t>
      </w:r>
      <w:proofErr w:type="spellEnd"/>
      <w:r>
        <w:rPr>
          <w:rFonts w:ascii="Verdana" w:hAnsi="Verdana"/>
          <w:color w:val="000000"/>
          <w:lang w:val="en"/>
        </w:rPr>
        <w:t xml:space="preserve">" object, the claims requested within it override the default claim set that would otherwise be returned from the UserInfo endpoint. </w:t>
      </w:r>
    </w:p>
    <w:p w:rsidR="00645693" w:rsidRDefault="00645693">
      <w:pPr>
        <w:pStyle w:val="NormalWeb"/>
        <w:divId w:val="1696887379"/>
        <w:rPr>
          <w:rFonts w:ascii="Verdana" w:hAnsi="Verdana"/>
          <w:color w:val="000000"/>
          <w:lang w:val="en"/>
        </w:rPr>
      </w:pPr>
      <w:r>
        <w:rPr>
          <w:rFonts w:ascii="Verdana" w:hAnsi="Verdana"/>
          <w:color w:val="000000"/>
          <w:lang w:val="en"/>
        </w:rPr>
        <w:t>The "format" member of the "</w:t>
      </w:r>
      <w:proofErr w:type="spellStart"/>
      <w:r>
        <w:rPr>
          <w:rFonts w:ascii="Verdana" w:hAnsi="Verdana"/>
          <w:color w:val="000000"/>
          <w:lang w:val="en"/>
        </w:rPr>
        <w:t>userinfo</w:t>
      </w:r>
      <w:proofErr w:type="spellEnd"/>
      <w:r>
        <w:rPr>
          <w:rFonts w:ascii="Verdana" w:hAnsi="Verdana"/>
          <w:color w:val="000000"/>
          <w:lang w:val="en"/>
        </w:rPr>
        <w:t xml:space="preserve">" object is used to specify the requested format of the UserInfo endpoint contents. Values defined are: </w:t>
      </w:r>
    </w:p>
    <w:p w:rsidR="00645693" w:rsidRDefault="00645693">
      <w:pPr>
        <w:spacing w:before="0" w:beforeAutospacing="0" w:after="0" w:afterAutospacing="0"/>
        <w:divId w:val="719288654"/>
        <w:rPr>
          <w:rFonts w:ascii="Verdana" w:eastAsia="Times New Roman" w:hAnsi="Verdana"/>
          <w:color w:val="000000"/>
          <w:lang w:val="en"/>
        </w:rPr>
      </w:pPr>
      <w:proofErr w:type="gramStart"/>
      <w:r>
        <w:rPr>
          <w:rFonts w:ascii="Verdana" w:eastAsia="Times New Roman" w:hAnsi="Verdana"/>
          <w:color w:val="000000"/>
          <w:lang w:val="en"/>
        </w:rPr>
        <w:t>unsigned</w:t>
      </w:r>
      <w:proofErr w:type="gramEnd"/>
    </w:p>
    <w:p w:rsidR="00645693" w:rsidRDefault="00645693">
      <w:pPr>
        <w:spacing w:before="0" w:beforeAutospacing="0" w:after="0" w:afterAutospacing="0"/>
        <w:ind w:left="720"/>
        <w:divId w:val="719288654"/>
        <w:rPr>
          <w:rFonts w:ascii="Verdana" w:eastAsia="Times New Roman" w:hAnsi="Verdana"/>
          <w:color w:val="000000"/>
          <w:lang w:val="en"/>
        </w:rPr>
      </w:pPr>
      <w:r>
        <w:rPr>
          <w:rFonts w:ascii="Verdana" w:eastAsia="Times New Roman" w:hAnsi="Verdana"/>
          <w:color w:val="000000"/>
          <w:lang w:val="en"/>
        </w:rPr>
        <w:t xml:space="preserve">- </w:t>
      </w:r>
      <w:proofErr w:type="gramStart"/>
      <w:r>
        <w:rPr>
          <w:rFonts w:ascii="Verdana" w:eastAsia="Times New Roman" w:hAnsi="Verdana"/>
          <w:color w:val="000000"/>
          <w:lang w:val="en"/>
        </w:rPr>
        <w:t>in</w:t>
      </w:r>
      <w:proofErr w:type="gramEnd"/>
      <w:r>
        <w:rPr>
          <w:rFonts w:ascii="Verdana" w:eastAsia="Times New Roman" w:hAnsi="Verdana"/>
          <w:color w:val="000000"/>
          <w:lang w:val="en"/>
        </w:rPr>
        <w:t xml:space="preserve"> which case the contents are an unsigned JSON object </w:t>
      </w:r>
    </w:p>
    <w:p w:rsidR="00645693" w:rsidRDefault="00645693">
      <w:pPr>
        <w:spacing w:before="0" w:beforeAutospacing="0" w:after="0" w:afterAutospacing="0"/>
        <w:divId w:val="719288654"/>
        <w:rPr>
          <w:rFonts w:ascii="Verdana" w:eastAsia="Times New Roman" w:hAnsi="Verdana"/>
          <w:color w:val="000000"/>
          <w:lang w:val="en"/>
        </w:rPr>
      </w:pPr>
      <w:commentRangeStart w:id="47"/>
      <w:proofErr w:type="gramStart"/>
      <w:r>
        <w:rPr>
          <w:rFonts w:ascii="Verdana" w:eastAsia="Times New Roman" w:hAnsi="Verdana"/>
          <w:color w:val="000000"/>
          <w:lang w:val="en"/>
        </w:rPr>
        <w:t>signed</w:t>
      </w:r>
      <w:proofErr w:type="gramEnd"/>
    </w:p>
    <w:p w:rsidR="00645693" w:rsidRDefault="00645693">
      <w:pPr>
        <w:spacing w:before="0" w:beforeAutospacing="0" w:after="0" w:afterAutospacing="0"/>
        <w:ind w:left="720"/>
        <w:divId w:val="719288654"/>
        <w:rPr>
          <w:rFonts w:ascii="Verdana" w:eastAsia="Times New Roman" w:hAnsi="Verdana"/>
          <w:color w:val="000000"/>
          <w:lang w:val="en"/>
        </w:rPr>
      </w:pPr>
      <w:r>
        <w:rPr>
          <w:rFonts w:ascii="Verdana" w:eastAsia="Times New Roman" w:hAnsi="Verdana"/>
          <w:color w:val="000000"/>
          <w:lang w:val="en"/>
        </w:rPr>
        <w:t xml:space="preserve">- </w:t>
      </w:r>
      <w:proofErr w:type="gramStart"/>
      <w:r>
        <w:rPr>
          <w:rFonts w:ascii="Verdana" w:eastAsia="Times New Roman" w:hAnsi="Verdana"/>
          <w:color w:val="000000"/>
          <w:lang w:val="en"/>
        </w:rPr>
        <w:t>in</w:t>
      </w:r>
      <w:proofErr w:type="gramEnd"/>
      <w:r>
        <w:rPr>
          <w:rFonts w:ascii="Verdana" w:eastAsia="Times New Roman" w:hAnsi="Verdana"/>
          <w:color w:val="000000"/>
          <w:lang w:val="en"/>
        </w:rPr>
        <w:t xml:space="preserve"> which case the contents are a signed JWT </w:t>
      </w:r>
    </w:p>
    <w:p w:rsidR="00645693" w:rsidRDefault="00645693">
      <w:pPr>
        <w:spacing w:before="0" w:beforeAutospacing="0" w:after="0" w:afterAutospacing="0"/>
        <w:divId w:val="719288654"/>
        <w:rPr>
          <w:rFonts w:ascii="Verdana" w:eastAsia="Times New Roman" w:hAnsi="Verdana"/>
          <w:color w:val="000000"/>
          <w:lang w:val="en"/>
        </w:rPr>
      </w:pPr>
      <w:proofErr w:type="gramStart"/>
      <w:r>
        <w:rPr>
          <w:rFonts w:ascii="Verdana" w:eastAsia="Times New Roman" w:hAnsi="Verdana"/>
          <w:color w:val="000000"/>
          <w:lang w:val="en"/>
        </w:rPr>
        <w:t>encrypted</w:t>
      </w:r>
      <w:proofErr w:type="gramEnd"/>
    </w:p>
    <w:p w:rsidR="00645693" w:rsidRDefault="00645693">
      <w:pPr>
        <w:spacing w:before="0" w:beforeAutospacing="0" w:after="0" w:afterAutospacing="0"/>
        <w:ind w:left="720"/>
        <w:divId w:val="719288654"/>
        <w:rPr>
          <w:rFonts w:ascii="Verdana" w:eastAsia="Times New Roman" w:hAnsi="Verdana"/>
          <w:color w:val="000000"/>
          <w:lang w:val="en"/>
        </w:rPr>
      </w:pPr>
      <w:r>
        <w:rPr>
          <w:rFonts w:ascii="Verdana" w:eastAsia="Times New Roman" w:hAnsi="Verdana"/>
          <w:color w:val="000000"/>
          <w:lang w:val="en"/>
        </w:rPr>
        <w:t xml:space="preserve">- </w:t>
      </w:r>
      <w:proofErr w:type="gramStart"/>
      <w:r>
        <w:rPr>
          <w:rFonts w:ascii="Verdana" w:eastAsia="Times New Roman" w:hAnsi="Verdana"/>
          <w:color w:val="000000"/>
          <w:lang w:val="en"/>
        </w:rPr>
        <w:t>in</w:t>
      </w:r>
      <w:proofErr w:type="gramEnd"/>
      <w:r>
        <w:rPr>
          <w:rFonts w:ascii="Verdana" w:eastAsia="Times New Roman" w:hAnsi="Verdana"/>
          <w:color w:val="000000"/>
          <w:lang w:val="en"/>
        </w:rPr>
        <w:t xml:space="preserve"> which case the contents are an signed and encrypted JWT </w:t>
      </w:r>
      <w:commentRangeEnd w:id="47"/>
      <w:r w:rsidR="00D838FE">
        <w:rPr>
          <w:rStyle w:val="CommentReference"/>
        </w:rPr>
        <w:commentReference w:id="47"/>
      </w:r>
    </w:p>
    <w:p w:rsidR="00645693" w:rsidRDefault="00645693">
      <w:pPr>
        <w:pStyle w:val="NormalWeb"/>
        <w:divId w:val="1696887379"/>
        <w:rPr>
          <w:rFonts w:ascii="Verdana" w:hAnsi="Verdana"/>
          <w:color w:val="000000"/>
          <w:lang w:val="en"/>
        </w:rPr>
      </w:pPr>
      <w:r>
        <w:rPr>
          <w:rFonts w:ascii="Verdana" w:hAnsi="Verdana"/>
          <w:color w:val="000000"/>
          <w:lang w:val="en"/>
        </w:rPr>
        <w:t>All members of the "</w:t>
      </w:r>
      <w:proofErr w:type="spellStart"/>
      <w:r>
        <w:rPr>
          <w:rFonts w:ascii="Verdana" w:hAnsi="Verdana"/>
          <w:color w:val="000000"/>
          <w:lang w:val="en"/>
        </w:rPr>
        <w:t>userinfo</w:t>
      </w:r>
      <w:proofErr w:type="spellEnd"/>
      <w:r>
        <w:rPr>
          <w:rFonts w:ascii="Verdana" w:hAnsi="Verdana"/>
          <w:color w:val="000000"/>
          <w:lang w:val="en"/>
        </w:rPr>
        <w:t xml:space="preserve">" object are OPTIONAL. Other members MAY be present and if so, </w:t>
      </w:r>
      <w:commentRangeStart w:id="48"/>
      <w:r>
        <w:rPr>
          <w:rFonts w:ascii="Verdana" w:hAnsi="Verdana"/>
          <w:color w:val="000000"/>
          <w:lang w:val="en"/>
        </w:rPr>
        <w:t xml:space="preserve">SHOULD understood by both parties. </w:t>
      </w:r>
      <w:commentRangeEnd w:id="48"/>
      <w:r w:rsidR="003D1C3E">
        <w:rPr>
          <w:rStyle w:val="CommentReference"/>
        </w:rPr>
        <w:commentReference w:id="48"/>
      </w:r>
    </w:p>
    <w:p w:rsidR="00645693" w:rsidRDefault="00645693">
      <w:pPr>
        <w:spacing w:before="0" w:beforeAutospacing="0" w:after="0" w:afterAutospacing="0"/>
        <w:divId w:val="1696887379"/>
        <w:rPr>
          <w:rFonts w:ascii="Verdana" w:eastAsia="Times New Roman" w:hAnsi="Verdana"/>
          <w:color w:val="000000"/>
          <w:lang w:val="en"/>
        </w:rPr>
      </w:pPr>
      <w:bookmarkStart w:id="49" w:name="anchor5"/>
      <w:bookmarkEnd w:id="49"/>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3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50" w:name="rfc.section.3.1.2.1.2"/>
      <w:bookmarkEnd w:id="50"/>
      <w:r>
        <w:rPr>
          <w:rFonts w:eastAsia="Times New Roman"/>
          <w:lang w:val="en"/>
        </w:rPr>
        <w:t>3.1.2.1.2.</w:t>
      </w:r>
      <w:proofErr w:type="gramStart"/>
      <w:r>
        <w:rPr>
          <w:rFonts w:eastAsia="Times New Roman"/>
          <w:lang w:val="en"/>
        </w:rPr>
        <w:t>  "</w:t>
      </w:r>
      <w:proofErr w:type="spellStart"/>
      <w:proofErr w:type="gramEnd"/>
      <w:r>
        <w:rPr>
          <w:rFonts w:eastAsia="Times New Roman"/>
          <w:lang w:val="en"/>
        </w:rPr>
        <w:t>id_token</w:t>
      </w:r>
      <w:proofErr w:type="spellEnd"/>
      <w:r>
        <w:rPr>
          <w:rFonts w:eastAsia="Times New Roman"/>
          <w:lang w:val="en"/>
        </w:rPr>
        <w:t>" member</w:t>
      </w:r>
    </w:p>
    <w:p w:rsidR="00645693" w:rsidRDefault="00645693">
      <w:pPr>
        <w:pStyle w:val="NormalWeb"/>
        <w:divId w:val="1696887379"/>
        <w:rPr>
          <w:rFonts w:ascii="Verdana" w:hAnsi="Verdana"/>
          <w:color w:val="000000"/>
          <w:lang w:val="en"/>
        </w:rPr>
      </w:pPr>
      <w:r>
        <w:rPr>
          <w:rFonts w:ascii="Verdana" w:hAnsi="Verdana"/>
          <w:color w:val="000000"/>
          <w:lang w:val="en"/>
        </w:rPr>
        <w:t>The structure and function of the "</w:t>
      </w:r>
      <w:proofErr w:type="spellStart"/>
      <w:r>
        <w:rPr>
          <w:rFonts w:ascii="Verdana" w:hAnsi="Verdana"/>
          <w:color w:val="000000"/>
          <w:lang w:val="en"/>
        </w:rPr>
        <w:t>id_token</w:t>
      </w:r>
      <w:proofErr w:type="spellEnd"/>
      <w:r>
        <w:rPr>
          <w:rFonts w:ascii="Verdana" w:hAnsi="Verdana"/>
          <w:color w:val="000000"/>
          <w:lang w:val="en"/>
        </w:rPr>
        <w:t>" (ID Token request) member of the OpenID Request object is similar to that of the "</w:t>
      </w:r>
      <w:proofErr w:type="spellStart"/>
      <w:r>
        <w:rPr>
          <w:rFonts w:ascii="Verdana" w:hAnsi="Verdana"/>
          <w:color w:val="000000"/>
          <w:lang w:val="en"/>
        </w:rPr>
        <w:t>userinfo</w:t>
      </w:r>
      <w:proofErr w:type="spellEnd"/>
      <w:r>
        <w:rPr>
          <w:rFonts w:ascii="Verdana" w:hAnsi="Verdana"/>
          <w:color w:val="000000"/>
          <w:lang w:val="en"/>
        </w:rPr>
        <w:t xml:space="preserve">" member. It MAY include "claims", </w:t>
      </w:r>
      <w:commentRangeStart w:id="51"/>
      <w:r>
        <w:rPr>
          <w:rFonts w:ascii="Verdana" w:hAnsi="Verdana"/>
          <w:color w:val="000000"/>
          <w:lang w:val="en"/>
        </w:rPr>
        <w:t xml:space="preserve">"format", </w:t>
      </w:r>
      <w:commentRangeEnd w:id="51"/>
      <w:r w:rsidR="000459F7">
        <w:rPr>
          <w:rStyle w:val="CommentReference"/>
        </w:rPr>
        <w:commentReference w:id="51"/>
      </w:r>
      <w:commentRangeStart w:id="52"/>
      <w:r>
        <w:rPr>
          <w:rFonts w:ascii="Verdana" w:hAnsi="Verdana"/>
          <w:color w:val="000000"/>
          <w:lang w:val="en"/>
        </w:rPr>
        <w:t>"locale</w:t>
      </w:r>
      <w:commentRangeEnd w:id="52"/>
      <w:r w:rsidR="000459F7">
        <w:rPr>
          <w:rStyle w:val="CommentReference"/>
        </w:rPr>
        <w:commentReference w:id="52"/>
      </w:r>
      <w:r>
        <w:rPr>
          <w:rFonts w:ascii="Verdana" w:hAnsi="Verdana"/>
          <w:color w:val="000000"/>
          <w:lang w:val="en"/>
        </w:rPr>
        <w:t>". The structure of these members is the same as that for the "</w:t>
      </w:r>
      <w:proofErr w:type="spellStart"/>
      <w:r>
        <w:rPr>
          <w:rFonts w:ascii="Verdana" w:hAnsi="Verdana"/>
          <w:color w:val="000000"/>
          <w:lang w:val="en"/>
        </w:rPr>
        <w:t>userinfo</w:t>
      </w:r>
      <w:proofErr w:type="spellEnd"/>
      <w:r>
        <w:rPr>
          <w:rFonts w:ascii="Verdana" w:hAnsi="Verdana"/>
          <w:color w:val="000000"/>
          <w:lang w:val="en"/>
        </w:rPr>
        <w:t>" member. If the "claims" member is present in the "</w:t>
      </w:r>
      <w:proofErr w:type="spellStart"/>
      <w:r>
        <w:rPr>
          <w:rFonts w:ascii="Verdana" w:hAnsi="Verdana"/>
          <w:color w:val="000000"/>
          <w:lang w:val="en"/>
        </w:rPr>
        <w:t>id_token</w:t>
      </w:r>
      <w:proofErr w:type="spellEnd"/>
      <w:r>
        <w:rPr>
          <w:rFonts w:ascii="Verdana" w:hAnsi="Verdana"/>
          <w:color w:val="000000"/>
          <w:lang w:val="en"/>
        </w:rPr>
        <w:t>" object, the claims requested within it modify the default claim set that would otherwise be returned in the ID Token. Unlike for the "</w:t>
      </w:r>
      <w:proofErr w:type="spellStart"/>
      <w:r>
        <w:rPr>
          <w:rFonts w:ascii="Verdana" w:hAnsi="Verdana"/>
          <w:color w:val="000000"/>
          <w:lang w:val="en"/>
        </w:rPr>
        <w:t>userinfo</w:t>
      </w:r>
      <w:proofErr w:type="spellEnd"/>
      <w:r>
        <w:rPr>
          <w:rFonts w:ascii="Verdana" w:hAnsi="Verdana"/>
          <w:color w:val="000000"/>
          <w:lang w:val="en"/>
        </w:rPr>
        <w:t xml:space="preserve">" member, typically these claims will augment, rather than override the default set.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Following claim MAY be requested in the ID Token by specifying it in the "claims" member: </w:t>
      </w:r>
    </w:p>
    <w:p w:rsidR="00645693" w:rsidRDefault="00645693">
      <w:pPr>
        <w:spacing w:before="0" w:beforeAutospacing="0" w:after="0" w:afterAutospacing="0"/>
        <w:divId w:val="1142967521"/>
        <w:rPr>
          <w:rFonts w:ascii="Verdana" w:eastAsia="Times New Roman" w:hAnsi="Verdana"/>
          <w:color w:val="000000"/>
          <w:lang w:val="en"/>
        </w:rPr>
      </w:pPr>
      <w:proofErr w:type="spellStart"/>
      <w:r>
        <w:rPr>
          <w:rFonts w:ascii="Verdana" w:eastAsia="Times New Roman" w:hAnsi="Verdana"/>
          <w:color w:val="000000"/>
          <w:lang w:val="en"/>
        </w:rPr>
        <w:t>auth_time</w:t>
      </w:r>
      <w:proofErr w:type="spellEnd"/>
    </w:p>
    <w:p w:rsidR="00645693" w:rsidRDefault="00645693">
      <w:pPr>
        <w:spacing w:before="0" w:beforeAutospacing="0" w:after="0" w:afterAutospacing="0"/>
        <w:ind w:left="720"/>
        <w:divId w:val="1142967521"/>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authenticated</w:t>
      </w:r>
      <w:proofErr w:type="gramEnd"/>
      <w:r>
        <w:rPr>
          <w:rFonts w:ascii="Verdana" w:eastAsia="Times New Roman" w:hAnsi="Verdana"/>
          <w:color w:val="000000"/>
          <w:lang w:val="en"/>
        </w:rPr>
        <w:t xml:space="preserve"> at): Requests that the "</w:t>
      </w:r>
      <w:proofErr w:type="spellStart"/>
      <w:r>
        <w:rPr>
          <w:rFonts w:ascii="Verdana" w:eastAsia="Times New Roman" w:hAnsi="Verdana"/>
          <w:color w:val="000000"/>
          <w:lang w:val="en"/>
        </w:rPr>
        <w:t>auth_time</w:t>
      </w:r>
      <w:proofErr w:type="spellEnd"/>
      <w:r>
        <w:rPr>
          <w:rFonts w:ascii="Verdana" w:eastAsia="Times New Roman" w:hAnsi="Verdana"/>
          <w:color w:val="000000"/>
          <w:lang w:val="en"/>
        </w:rPr>
        <w:t xml:space="preserve">" claim be present. The claim value is the number of seconds from </w:t>
      </w:r>
      <w:commentRangeStart w:id="53"/>
      <w:r>
        <w:rPr>
          <w:rFonts w:ascii="Verdana" w:eastAsia="Times New Roman" w:hAnsi="Verdana"/>
          <w:color w:val="000000"/>
          <w:lang w:val="en"/>
        </w:rPr>
        <w:t xml:space="preserve">1970-01-01T0:0:0Z </w:t>
      </w:r>
      <w:commentRangeEnd w:id="53"/>
      <w:r w:rsidR="00251AB6">
        <w:rPr>
          <w:rStyle w:val="CommentReference"/>
        </w:rPr>
        <w:commentReference w:id="53"/>
      </w:r>
      <w:r>
        <w:rPr>
          <w:rFonts w:ascii="Verdana" w:eastAsia="Times New Roman" w:hAnsi="Verdana"/>
          <w:color w:val="000000"/>
          <w:lang w:val="en"/>
        </w:rPr>
        <w:t>as measured in UTC until the date/time that the user authentication occurred. (The "</w:t>
      </w:r>
      <w:proofErr w:type="spellStart"/>
      <w:r>
        <w:rPr>
          <w:rFonts w:ascii="Verdana" w:eastAsia="Times New Roman" w:hAnsi="Verdana"/>
          <w:color w:val="000000"/>
          <w:lang w:val="en"/>
        </w:rPr>
        <w:t>auth_time</w:t>
      </w:r>
      <w:proofErr w:type="spellEnd"/>
      <w:r>
        <w:rPr>
          <w:rFonts w:ascii="Verdana" w:eastAsia="Times New Roman" w:hAnsi="Verdana"/>
          <w:color w:val="000000"/>
          <w:lang w:val="en"/>
        </w:rPr>
        <w:t xml:space="preserve">" claim semantically corresponds to the </w:t>
      </w:r>
      <w:proofErr w:type="spellStart"/>
      <w:r>
        <w:rPr>
          <w:rFonts w:ascii="Verdana" w:eastAsia="Times New Roman" w:hAnsi="Verdana"/>
          <w:color w:val="000000"/>
          <w:lang w:val="en"/>
        </w:rPr>
        <w:t>openid.pape.auth_time</w:t>
      </w:r>
      <w:proofErr w:type="spellEnd"/>
      <w:r>
        <w:rPr>
          <w:rFonts w:ascii="Verdana" w:eastAsia="Times New Roman" w:hAnsi="Verdana"/>
          <w:color w:val="000000"/>
          <w:lang w:val="en"/>
        </w:rPr>
        <w:t xml:space="preserve"> response parameter.) </w:t>
      </w:r>
    </w:p>
    <w:p w:rsidR="00645693" w:rsidRDefault="00645693">
      <w:pPr>
        <w:pStyle w:val="NormalWeb"/>
        <w:divId w:val="1696887379"/>
        <w:rPr>
          <w:rFonts w:ascii="Verdana" w:hAnsi="Verdana"/>
          <w:color w:val="000000"/>
          <w:lang w:val="en"/>
        </w:rPr>
      </w:pPr>
      <w:r>
        <w:rPr>
          <w:rFonts w:ascii="Verdana" w:hAnsi="Verdana"/>
          <w:color w:val="000000"/>
          <w:lang w:val="en"/>
        </w:rPr>
        <w:t>In addition to the "claims" member, this additional member is defined within the "</w:t>
      </w:r>
      <w:proofErr w:type="spellStart"/>
      <w:r>
        <w:rPr>
          <w:rFonts w:ascii="Verdana" w:hAnsi="Verdana"/>
          <w:color w:val="000000"/>
          <w:lang w:val="en"/>
        </w:rPr>
        <w:t>id_token</w:t>
      </w:r>
      <w:proofErr w:type="spellEnd"/>
      <w:r>
        <w:rPr>
          <w:rFonts w:ascii="Verdana" w:hAnsi="Verdana"/>
          <w:color w:val="000000"/>
          <w:lang w:val="en"/>
        </w:rPr>
        <w:t xml:space="preserve">" member of the OpenID Request object: </w:t>
      </w:r>
    </w:p>
    <w:p w:rsidR="00645693" w:rsidRDefault="00645693">
      <w:pPr>
        <w:spacing w:before="0" w:beforeAutospacing="0" w:after="0" w:afterAutospacing="0"/>
        <w:divId w:val="1865439279"/>
        <w:rPr>
          <w:rFonts w:ascii="Verdana" w:eastAsia="Times New Roman" w:hAnsi="Verdana"/>
          <w:color w:val="000000"/>
          <w:lang w:val="en"/>
        </w:rPr>
      </w:pPr>
      <w:proofErr w:type="spellStart"/>
      <w:r>
        <w:rPr>
          <w:rFonts w:ascii="Verdana" w:eastAsia="Times New Roman" w:hAnsi="Verdana"/>
          <w:color w:val="000000"/>
          <w:lang w:val="en"/>
        </w:rPr>
        <w:t>max_age</w:t>
      </w:r>
      <w:proofErr w:type="spellEnd"/>
    </w:p>
    <w:p w:rsidR="00645693" w:rsidRDefault="00645693">
      <w:pPr>
        <w:spacing w:before="0" w:beforeAutospacing="0" w:after="0" w:afterAutospacing="0"/>
        <w:ind w:left="720"/>
        <w:divId w:val="1865439279"/>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max</w:t>
      </w:r>
      <w:proofErr w:type="gramEnd"/>
      <w:r>
        <w:rPr>
          <w:rFonts w:ascii="Verdana" w:eastAsia="Times New Roman" w:hAnsi="Verdana"/>
          <w:color w:val="000000"/>
          <w:lang w:val="en"/>
        </w:rPr>
        <w:t xml:space="preserve"> authentication age): Specifies that the user must be actively authenticated if any present authentication is older than the specified number of seconds. (The "</w:t>
      </w:r>
      <w:proofErr w:type="spellStart"/>
      <w:r>
        <w:rPr>
          <w:rFonts w:ascii="Verdana" w:eastAsia="Times New Roman" w:hAnsi="Verdana"/>
          <w:color w:val="000000"/>
          <w:lang w:val="en"/>
        </w:rPr>
        <w:t>max_age</w:t>
      </w:r>
      <w:proofErr w:type="spellEnd"/>
      <w:r>
        <w:rPr>
          <w:rFonts w:ascii="Verdana" w:eastAsia="Times New Roman" w:hAnsi="Verdana"/>
          <w:color w:val="000000"/>
          <w:lang w:val="en"/>
        </w:rPr>
        <w:t xml:space="preserve">" request parameter corresponds to the OpenID 2.0 </w:t>
      </w:r>
      <w:proofErr w:type="spellStart"/>
      <w:r>
        <w:rPr>
          <w:rFonts w:ascii="Verdana" w:eastAsia="Times New Roman" w:hAnsi="Verdana"/>
          <w:color w:val="000000"/>
          <w:lang w:val="en"/>
        </w:rPr>
        <w:t>openid.pape.max_auth_age</w:t>
      </w:r>
      <w:proofErr w:type="spellEnd"/>
      <w:r>
        <w:rPr>
          <w:rFonts w:ascii="Verdana" w:eastAsia="Times New Roman" w:hAnsi="Verdana"/>
          <w:color w:val="000000"/>
          <w:lang w:val="en"/>
        </w:rPr>
        <w:t xml:space="preserve"> request parameter.) </w:t>
      </w:r>
    </w:p>
    <w:p w:rsidR="00645693" w:rsidRDefault="00645693">
      <w:pPr>
        <w:spacing w:before="0" w:beforeAutospacing="0" w:after="0" w:afterAutospacing="0"/>
        <w:divId w:val="1865439279"/>
        <w:rPr>
          <w:rFonts w:ascii="Verdana" w:eastAsia="Times New Roman" w:hAnsi="Verdana"/>
          <w:color w:val="000000"/>
          <w:lang w:val="en"/>
        </w:rPr>
      </w:pPr>
      <w:r>
        <w:rPr>
          <w:rFonts w:ascii="Verdana" w:eastAsia="Times New Roman" w:hAnsi="Verdana"/>
          <w:color w:val="000000"/>
          <w:lang w:val="en"/>
        </w:rPr>
        <w:t>iso29115</w:t>
      </w:r>
    </w:p>
    <w:p w:rsidR="00645693" w:rsidRDefault="00645693">
      <w:pPr>
        <w:spacing w:before="0" w:beforeAutospacing="0" w:after="0" w:afterAutospacing="0"/>
        <w:ind w:left="720"/>
        <w:divId w:val="1865439279"/>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entity</w:t>
      </w:r>
      <w:proofErr w:type="gramEnd"/>
      <w:r>
        <w:rPr>
          <w:rFonts w:ascii="Verdana" w:eastAsia="Times New Roman" w:hAnsi="Verdana"/>
          <w:color w:val="000000"/>
          <w:lang w:val="en"/>
        </w:rPr>
        <w:t xml:space="preserve"> authentication assurance): Specifies the </w:t>
      </w:r>
      <w:proofErr w:type="spellStart"/>
      <w:r>
        <w:rPr>
          <w:rFonts w:ascii="Verdana" w:eastAsia="Times New Roman" w:hAnsi="Verdana"/>
          <w:color w:val="000000"/>
          <w:lang w:val="en"/>
        </w:rPr>
        <w:t>X.eaa</w:t>
      </w:r>
      <w:proofErr w:type="spellEnd"/>
      <w:r>
        <w:rPr>
          <w:rFonts w:ascii="Verdana" w:eastAsia="Times New Roman" w:hAnsi="Verdana"/>
          <w:color w:val="000000"/>
          <w:lang w:val="en"/>
        </w:rPr>
        <w:t xml:space="preserve"> / </w:t>
      </w:r>
      <w:hyperlink w:anchor="ISO29115" w:history="1">
        <w:r>
          <w:rPr>
            <w:rStyle w:val="Hyperlink"/>
            <w:rFonts w:ascii="Verdana" w:eastAsia="Times New Roman" w:hAnsi="Verdana"/>
            <w:u w:val="none"/>
            <w:lang w:val="en"/>
          </w:rPr>
          <w:t>ISO/IEC29115</w:t>
        </w:r>
        <w:r>
          <w:rPr>
            <w:rStyle w:val="Hyperlink"/>
            <w:rFonts w:ascii="Verdana" w:eastAsia="Times New Roman" w:hAnsi="Verdana"/>
            <w:vanish/>
            <w:u w:val="none"/>
            <w:lang w:val="en"/>
          </w:rPr>
          <w:t xml:space="preserve"> (McCallister, E., “ITU-T Recommendation X.eaa | ISO/IEC 2nd CD 29115 -- Information technology - Security techniques - Entity authentication assurance framework,” .)</w:t>
        </w:r>
      </w:hyperlink>
      <w:r>
        <w:rPr>
          <w:rFonts w:ascii="Verdana" w:eastAsia="Times New Roman" w:hAnsi="Verdana"/>
          <w:color w:val="000000"/>
          <w:lang w:val="en"/>
        </w:rPr>
        <w:t xml:space="preserve"> [ISO29115] entity authentication assurance level that is requested by the client. </w:t>
      </w:r>
    </w:p>
    <w:p w:rsidR="00645693" w:rsidRDefault="00645693">
      <w:pPr>
        <w:pStyle w:val="NormalWeb"/>
        <w:divId w:val="1696887379"/>
        <w:rPr>
          <w:rFonts w:ascii="Verdana" w:hAnsi="Verdana"/>
          <w:color w:val="000000"/>
          <w:lang w:val="en"/>
        </w:rPr>
      </w:pPr>
      <w:r>
        <w:rPr>
          <w:rFonts w:ascii="Verdana" w:hAnsi="Verdana"/>
          <w:color w:val="000000"/>
          <w:lang w:val="en"/>
        </w:rPr>
        <w:t>It is anticipated that additional "</w:t>
      </w:r>
      <w:proofErr w:type="spellStart"/>
      <w:r>
        <w:rPr>
          <w:rFonts w:ascii="Verdana" w:hAnsi="Verdana"/>
          <w:color w:val="000000"/>
          <w:lang w:val="en"/>
        </w:rPr>
        <w:t>id_token</w:t>
      </w:r>
      <w:proofErr w:type="spellEnd"/>
      <w:r>
        <w:rPr>
          <w:rFonts w:ascii="Verdana" w:hAnsi="Verdana"/>
          <w:color w:val="000000"/>
          <w:lang w:val="en"/>
        </w:rPr>
        <w:t xml:space="preserve">" parameters MAY be defined to request that additional properties hold for the authentication - for instance, that certain authentication policies be applied (in the same spirit of the OpenID 2.0 </w:t>
      </w:r>
      <w:proofErr w:type="spellStart"/>
      <w:r>
        <w:rPr>
          <w:rFonts w:ascii="Verdana" w:hAnsi="Verdana"/>
          <w:color w:val="000000"/>
          <w:lang w:val="en"/>
        </w:rPr>
        <w:t>openid.pape.auth_policies</w:t>
      </w:r>
      <w:proofErr w:type="spellEnd"/>
      <w:r>
        <w:rPr>
          <w:rFonts w:ascii="Verdana" w:hAnsi="Verdana"/>
          <w:color w:val="000000"/>
          <w:lang w:val="en"/>
        </w:rPr>
        <w:t xml:space="preserve"> values), or that the authentication conform to the policies defined by a specified trust framework. </w:t>
      </w:r>
      <w:commentRangeStart w:id="54"/>
      <w:r>
        <w:rPr>
          <w:rFonts w:ascii="Verdana" w:hAnsi="Verdana"/>
          <w:color w:val="000000"/>
          <w:lang w:val="en"/>
        </w:rPr>
        <w:t xml:space="preserve">These parameters MAY be defined by extension specifications. </w:t>
      </w:r>
      <w:commentRangeEnd w:id="54"/>
      <w:r w:rsidR="00BD22DE">
        <w:rPr>
          <w:rStyle w:val="CommentReference"/>
        </w:rPr>
        <w:commentReference w:id="54"/>
      </w:r>
    </w:p>
    <w:p w:rsidR="00645693" w:rsidRDefault="00645693">
      <w:pPr>
        <w:pStyle w:val="NormalWeb"/>
        <w:divId w:val="1696887379"/>
        <w:rPr>
          <w:rFonts w:ascii="Verdana" w:hAnsi="Verdana"/>
          <w:color w:val="000000"/>
          <w:lang w:val="en"/>
        </w:rPr>
      </w:pPr>
      <w:r>
        <w:rPr>
          <w:rFonts w:ascii="Verdana" w:hAnsi="Verdana"/>
          <w:color w:val="000000"/>
          <w:lang w:val="en"/>
        </w:rPr>
        <w:t>All members of the "</w:t>
      </w:r>
      <w:proofErr w:type="spellStart"/>
      <w:r>
        <w:rPr>
          <w:rFonts w:ascii="Verdana" w:hAnsi="Verdana"/>
          <w:color w:val="000000"/>
          <w:lang w:val="en"/>
        </w:rPr>
        <w:t>id_token</w:t>
      </w:r>
      <w:proofErr w:type="spellEnd"/>
      <w:r>
        <w:rPr>
          <w:rFonts w:ascii="Verdana" w:hAnsi="Verdana"/>
          <w:color w:val="000000"/>
          <w:lang w:val="en"/>
        </w:rPr>
        <w:t xml:space="preserve">" object are OPTIONAL. Other members MAY be present and if so, SHOULD understood by both parties </w:t>
      </w:r>
    </w:p>
    <w:p w:rsidR="00645693" w:rsidRDefault="00645693">
      <w:pPr>
        <w:spacing w:before="0" w:beforeAutospacing="0" w:after="0" w:afterAutospacing="0"/>
        <w:divId w:val="1696887379"/>
        <w:rPr>
          <w:rFonts w:ascii="Verdana" w:eastAsia="Times New Roman" w:hAnsi="Verdana"/>
          <w:color w:val="000000"/>
          <w:lang w:val="en"/>
        </w:rPr>
      </w:pPr>
      <w:bookmarkStart w:id="55" w:name="anchor6"/>
      <w:bookmarkEnd w:id="55"/>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3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56" w:name="rfc.section.3.1.3"/>
      <w:bookmarkEnd w:id="56"/>
      <w:r>
        <w:rPr>
          <w:rFonts w:eastAsia="Times New Roman"/>
          <w:lang w:val="en"/>
        </w:rPr>
        <w:t>3.1.3.</w:t>
      </w:r>
      <w:proofErr w:type="gramStart"/>
      <w:r>
        <w:rPr>
          <w:rFonts w:eastAsia="Times New Roman"/>
          <w:lang w:val="en"/>
        </w:rPr>
        <w:t>  Authorization</w:t>
      </w:r>
      <w:proofErr w:type="gramEnd"/>
      <w:r>
        <w:rPr>
          <w:rFonts w:eastAsia="Times New Roman"/>
          <w:lang w:val="en"/>
        </w:rPr>
        <w:t xml:space="preserve"> Response</w:t>
      </w:r>
    </w:p>
    <w:p w:rsidR="00645693" w:rsidRDefault="00645693">
      <w:pPr>
        <w:pStyle w:val="NormalWeb"/>
        <w:divId w:val="1696887379"/>
        <w:rPr>
          <w:rFonts w:ascii="Verdana" w:hAnsi="Verdana"/>
          <w:color w:val="000000"/>
          <w:lang w:val="en"/>
        </w:rPr>
      </w:pPr>
      <w:r>
        <w:rPr>
          <w:rFonts w:ascii="Verdana" w:hAnsi="Verdana"/>
          <w:color w:val="000000"/>
          <w:lang w:val="en"/>
        </w:rPr>
        <w:t xml:space="preserve">When the </w:t>
      </w:r>
      <w:proofErr w:type="spellStart"/>
      <w:r>
        <w:rPr>
          <w:rStyle w:val="HTMLTypewriter"/>
          <w:lang w:val="en"/>
        </w:rPr>
        <w:t>response_type</w:t>
      </w:r>
      <w:proofErr w:type="spellEnd"/>
      <w:r>
        <w:rPr>
          <w:rFonts w:ascii="Verdana" w:hAnsi="Verdana"/>
          <w:color w:val="000000"/>
          <w:lang w:val="en"/>
        </w:rPr>
        <w:t xml:space="preserve"> in the request is </w:t>
      </w:r>
      <w:proofErr w:type="gramStart"/>
      <w:r>
        <w:rPr>
          <w:rStyle w:val="HTMLTypewriter"/>
          <w:lang w:val="en"/>
        </w:rPr>
        <w:t>token</w:t>
      </w:r>
      <w:proofErr w:type="gramEnd"/>
      <w:r>
        <w:rPr>
          <w:rFonts w:ascii="Verdana" w:hAnsi="Verdana"/>
          <w:color w:val="000000"/>
          <w:lang w:val="en"/>
        </w:rPr>
        <w:t xml:space="preserve">, the Authorization Response MUST return the parameters defined in section 4.2.2 of </w:t>
      </w:r>
      <w:hyperlink w:anchor="OAuth.2.0" w:history="1">
        <w:r>
          <w:rPr>
            <w:rStyle w:val="Hyperlink"/>
            <w:rFonts w:ascii="Verdana" w:hAnsi="Verdana"/>
            <w:u w:val="none"/>
            <w:lang w:val="en"/>
          </w:rPr>
          <w:t>OAuth 2.0</w:t>
        </w:r>
        <w:r>
          <w:rPr>
            <w:rStyle w:val="Hyperlink"/>
            <w:rFonts w:ascii="Verdana" w:hAnsi="Verdana"/>
            <w:vanish/>
            <w:u w:val="none"/>
            <w:lang w:val="en"/>
          </w:rPr>
          <w:t xml:space="preserve"> (Hammer-Lahav, E., Ed., Recordon, D., and D. Hardt, “OAuth 2.0 Authorization Protocol,” September 2011.)</w:t>
        </w:r>
      </w:hyperlink>
      <w:r>
        <w:rPr>
          <w:rFonts w:ascii="Verdana" w:hAnsi="Verdana"/>
          <w:color w:val="000000"/>
          <w:lang w:val="en"/>
        </w:rPr>
        <w:t xml:space="preserve"> [OAuth.2.0]. This specification only supports </w:t>
      </w:r>
      <w:hyperlink w:anchor="OAuth.2.0.Bearer" w:history="1">
        <w:r>
          <w:rPr>
            <w:rStyle w:val="Hyperlink"/>
            <w:rFonts w:ascii="Verdana" w:hAnsi="Verdana"/>
            <w:u w:val="none"/>
            <w:lang w:val="en"/>
          </w:rPr>
          <w:t>Bearer Tokens</w:t>
        </w:r>
        <w:r>
          <w:rPr>
            <w:rStyle w:val="Hyperlink"/>
            <w:rFonts w:ascii="Verdana" w:hAnsi="Verdana"/>
            <w:vanish/>
            <w:u w:val="none"/>
            <w:lang w:val="en"/>
          </w:rPr>
          <w:t xml:space="preserve"> (Jones, M., Hardt, D., and D. Recordon, “OAuth 2.0 Protocol: Bearer Tokens,” September 2011.)</w:t>
        </w:r>
      </w:hyperlink>
      <w:r>
        <w:rPr>
          <w:rFonts w:ascii="Verdana" w:hAnsi="Verdana"/>
          <w:color w:val="000000"/>
          <w:lang w:val="en"/>
        </w:rPr>
        <w:t xml:space="preserve"> [OAuth.2.0.Bearer]. The OAuth 2.0 response parameter "</w:t>
      </w:r>
      <w:proofErr w:type="spellStart"/>
      <w:r>
        <w:rPr>
          <w:rStyle w:val="HTMLTypewriter"/>
          <w:lang w:val="en"/>
        </w:rPr>
        <w:t>token_type</w:t>
      </w:r>
      <w:proofErr w:type="spellEnd"/>
      <w:r>
        <w:rPr>
          <w:rFonts w:ascii="Verdana" w:hAnsi="Verdana"/>
          <w:color w:val="000000"/>
          <w:lang w:val="en"/>
        </w:rPr>
        <w:t>" MUST be set to "</w:t>
      </w:r>
      <w:r>
        <w:rPr>
          <w:rStyle w:val="HTMLTypewriter"/>
          <w:lang w:val="en"/>
        </w:rPr>
        <w:t>Bearer</w:t>
      </w:r>
      <w:r>
        <w:rPr>
          <w:rFonts w:ascii="Verdana" w:hAnsi="Verdana"/>
          <w:color w:val="000000"/>
          <w:lang w:val="en"/>
        </w:rPr>
        <w:t xml:space="preserve">".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When the </w:t>
      </w:r>
      <w:proofErr w:type="spellStart"/>
      <w:r>
        <w:rPr>
          <w:rStyle w:val="HTMLTypewriter"/>
          <w:lang w:val="en"/>
        </w:rPr>
        <w:t>response_type</w:t>
      </w:r>
      <w:proofErr w:type="spellEnd"/>
      <w:r>
        <w:rPr>
          <w:rFonts w:ascii="Verdana" w:hAnsi="Verdana"/>
          <w:color w:val="000000"/>
          <w:lang w:val="en"/>
        </w:rPr>
        <w:t xml:space="preserve"> in the request is </w:t>
      </w:r>
      <w:r>
        <w:rPr>
          <w:rStyle w:val="HTMLTypewriter"/>
          <w:lang w:val="en"/>
        </w:rPr>
        <w:t>code</w:t>
      </w:r>
      <w:r>
        <w:rPr>
          <w:rFonts w:ascii="Verdana" w:hAnsi="Verdana"/>
          <w:color w:val="000000"/>
          <w:lang w:val="en"/>
        </w:rPr>
        <w:t xml:space="preserve">, the Authorization Response MUST return the parameters defined in section 4.1.2 of </w:t>
      </w:r>
      <w:hyperlink w:anchor="OAuth.2.0" w:history="1">
        <w:r>
          <w:rPr>
            <w:rStyle w:val="Hyperlink"/>
            <w:rFonts w:ascii="Verdana" w:hAnsi="Verdana"/>
            <w:u w:val="none"/>
            <w:lang w:val="en"/>
          </w:rPr>
          <w:t>OAuth 2.0</w:t>
        </w:r>
        <w:r>
          <w:rPr>
            <w:rStyle w:val="Hyperlink"/>
            <w:rFonts w:ascii="Verdana" w:hAnsi="Verdana"/>
            <w:vanish/>
            <w:u w:val="none"/>
            <w:lang w:val="en"/>
          </w:rPr>
          <w:t xml:space="preserve"> (Hammer-Lahav, E., Ed., Recordon, D., and D. Hardt, “OAuth 2.0 Authorization Protocol,” September 2011.)</w:t>
        </w:r>
      </w:hyperlink>
      <w:r>
        <w:rPr>
          <w:rFonts w:ascii="Verdana" w:hAnsi="Verdana"/>
          <w:color w:val="000000"/>
          <w:lang w:val="en"/>
        </w:rPr>
        <w:t xml:space="preserve"> [OAuth.2.0].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When the </w:t>
      </w:r>
      <w:proofErr w:type="spellStart"/>
      <w:r>
        <w:rPr>
          <w:rStyle w:val="HTMLTypewriter"/>
          <w:lang w:val="en"/>
        </w:rPr>
        <w:t>response_type</w:t>
      </w:r>
      <w:proofErr w:type="spellEnd"/>
      <w:r>
        <w:rPr>
          <w:rFonts w:ascii="Verdana" w:hAnsi="Verdana"/>
          <w:color w:val="000000"/>
          <w:lang w:val="en"/>
        </w:rPr>
        <w:t xml:space="preserve"> includes other values, they must be returned as defined by </w:t>
      </w:r>
      <w:del w:id="57" w:author="Yaron Y. Goland" w:date="2011-11-03T15:09:00Z">
        <w:r w:rsidDel="005705DC">
          <w:rPr>
            <w:rFonts w:ascii="Verdana" w:hAnsi="Verdana"/>
            <w:color w:val="000000"/>
            <w:lang w:val="en"/>
          </w:rPr>
          <w:delText>there</w:delText>
        </w:r>
      </w:del>
      <w:ins w:id="58" w:author="Yaron Y. Goland" w:date="2011-11-03T15:09:00Z">
        <w:r w:rsidR="005705DC">
          <w:rPr>
            <w:rFonts w:ascii="Verdana" w:hAnsi="Verdana"/>
            <w:color w:val="000000"/>
            <w:lang w:val="en"/>
          </w:rPr>
          <w:t>their</w:t>
        </w:r>
      </w:ins>
      <w:r>
        <w:rPr>
          <w:rFonts w:ascii="Verdana" w:hAnsi="Verdana"/>
          <w:color w:val="000000"/>
          <w:lang w:val="en"/>
        </w:rPr>
        <w:t xml:space="preserve"> registration. The </w:t>
      </w:r>
      <w:proofErr w:type="spellStart"/>
      <w:r>
        <w:rPr>
          <w:rFonts w:ascii="Verdana" w:hAnsi="Verdana"/>
          <w:color w:val="000000"/>
          <w:lang w:val="en"/>
        </w:rPr>
        <w:t>id_token</w:t>
      </w:r>
      <w:proofErr w:type="spellEnd"/>
      <w:r>
        <w:rPr>
          <w:rFonts w:ascii="Verdana" w:hAnsi="Verdana"/>
          <w:color w:val="000000"/>
          <w:lang w:val="en"/>
        </w:rPr>
        <w:t xml:space="preserve"> return type is defined in </w:t>
      </w:r>
      <w:hyperlink w:anchor="RESPONSE.TYP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Medeiros, B., Scurtescu, M., and P. Tarjan, “OAuth 2.0 Multiple Response Type Encoding Practices,” October 2011.)</w:t>
        </w:r>
      </w:hyperlink>
      <w:r>
        <w:rPr>
          <w:rFonts w:ascii="Verdana" w:hAnsi="Verdana"/>
          <w:color w:val="000000"/>
          <w:lang w:val="en"/>
        </w:rPr>
        <w:t xml:space="preserve"> [RESPONSE.TYPES]. </w:t>
      </w:r>
    </w:p>
    <w:p w:rsidR="00645693" w:rsidRDefault="00645693">
      <w:pPr>
        <w:spacing w:before="0" w:beforeAutospacing="0" w:after="0" w:afterAutospacing="0"/>
        <w:divId w:val="1696887379"/>
        <w:rPr>
          <w:rFonts w:ascii="Verdana" w:eastAsia="Times New Roman" w:hAnsi="Verdana"/>
          <w:color w:val="000000"/>
          <w:lang w:val="en"/>
        </w:rPr>
      </w:pPr>
      <w:bookmarkStart w:id="59" w:name="anchor7"/>
      <w:bookmarkEnd w:id="59"/>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3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60" w:name="rfc.section.3.1.4"/>
      <w:bookmarkEnd w:id="60"/>
      <w:r>
        <w:rPr>
          <w:rFonts w:eastAsia="Times New Roman"/>
          <w:lang w:val="en"/>
        </w:rPr>
        <w:t>3.1.4.</w:t>
      </w:r>
      <w:proofErr w:type="gramStart"/>
      <w:r>
        <w:rPr>
          <w:rFonts w:eastAsia="Times New Roman"/>
          <w:lang w:val="en"/>
        </w:rPr>
        <w:t>  Authorization</w:t>
      </w:r>
      <w:proofErr w:type="gramEnd"/>
      <w:r>
        <w:rPr>
          <w:rFonts w:eastAsia="Times New Roman"/>
          <w:lang w:val="en"/>
        </w:rPr>
        <w:t xml:space="preserve"> Error Response</w:t>
      </w:r>
    </w:p>
    <w:p w:rsidR="00645693" w:rsidRDefault="00645693">
      <w:pPr>
        <w:pStyle w:val="NormalWeb"/>
        <w:divId w:val="1696887379"/>
        <w:rPr>
          <w:rFonts w:ascii="Verdana" w:hAnsi="Verdana"/>
          <w:color w:val="000000"/>
          <w:lang w:val="en"/>
        </w:rPr>
      </w:pPr>
      <w:r>
        <w:rPr>
          <w:rFonts w:ascii="Verdana" w:hAnsi="Verdana"/>
          <w:color w:val="000000"/>
          <w:lang w:val="en"/>
        </w:rPr>
        <w:t xml:space="preserve">If the end-user denies the access request or if the request fails, the authorization server informs the client by returning parameters defined in section 4.1.2.1 of </w:t>
      </w:r>
      <w:hyperlink w:anchor="OAuth.2.0" w:history="1">
        <w:r>
          <w:rPr>
            <w:rStyle w:val="Hyperlink"/>
            <w:rFonts w:ascii="Verdana" w:hAnsi="Verdana"/>
            <w:u w:val="none"/>
            <w:lang w:val="en"/>
          </w:rPr>
          <w:t>OAuth 2.0</w:t>
        </w:r>
        <w:r>
          <w:rPr>
            <w:rStyle w:val="Hyperlink"/>
            <w:rFonts w:ascii="Verdana" w:hAnsi="Verdana"/>
            <w:vanish/>
            <w:u w:val="none"/>
            <w:lang w:val="en"/>
          </w:rPr>
          <w:t xml:space="preserve"> (Hammer-Lahav, E., Ed., Recordon, D., and D. Hardt, “OAuth 2.0 Authorization Protocol,” September 2011.)</w:t>
        </w:r>
      </w:hyperlink>
      <w:r>
        <w:rPr>
          <w:rFonts w:ascii="Verdana" w:hAnsi="Verdana"/>
          <w:color w:val="000000"/>
          <w:lang w:val="en"/>
        </w:rPr>
        <w:t xml:space="preserve"> [OAuth.2.0]. </w:t>
      </w:r>
    </w:p>
    <w:p w:rsidR="00645693" w:rsidRDefault="00645693">
      <w:pPr>
        <w:spacing w:before="0" w:beforeAutospacing="0" w:after="0" w:afterAutospacing="0"/>
        <w:divId w:val="1696887379"/>
        <w:rPr>
          <w:rFonts w:ascii="Verdana" w:eastAsia="Times New Roman" w:hAnsi="Verdana"/>
          <w:color w:val="000000"/>
          <w:lang w:val="en"/>
        </w:rPr>
      </w:pPr>
      <w:bookmarkStart w:id="61" w:name="anchor8"/>
      <w:bookmarkEnd w:id="61"/>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3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62" w:name="rfc.section.3.1.4.1"/>
      <w:bookmarkEnd w:id="62"/>
      <w:r>
        <w:rPr>
          <w:rFonts w:eastAsia="Times New Roman"/>
          <w:lang w:val="en"/>
        </w:rPr>
        <w:t>3.1.4.1.</w:t>
      </w:r>
      <w:proofErr w:type="gramStart"/>
      <w:r>
        <w:rPr>
          <w:rFonts w:eastAsia="Times New Roman"/>
          <w:lang w:val="en"/>
        </w:rPr>
        <w:t>  Error</w:t>
      </w:r>
      <w:proofErr w:type="gramEnd"/>
      <w:r>
        <w:rPr>
          <w:rFonts w:eastAsia="Times New Roman"/>
          <w:lang w:val="en"/>
        </w:rPr>
        <w:t xml:space="preserve"> Codes</w:t>
      </w:r>
    </w:p>
    <w:p w:rsidR="00645693" w:rsidRDefault="00645693">
      <w:pPr>
        <w:pStyle w:val="NormalWeb"/>
        <w:divId w:val="1696887379"/>
        <w:rPr>
          <w:rFonts w:ascii="Verdana" w:hAnsi="Verdana"/>
          <w:color w:val="000000"/>
          <w:lang w:val="en"/>
        </w:rPr>
      </w:pPr>
      <w:r>
        <w:rPr>
          <w:rFonts w:ascii="Verdana" w:hAnsi="Verdana"/>
          <w:color w:val="000000"/>
          <w:lang w:val="en"/>
        </w:rPr>
        <w:t xml:space="preserve">In addition to the error codes defined in section 4.1.2.1 and 4.2.2.1 of </w:t>
      </w:r>
      <w:hyperlink w:anchor="OAuth.2.0" w:history="1">
        <w:r>
          <w:rPr>
            <w:rStyle w:val="Hyperlink"/>
            <w:rFonts w:ascii="Verdana" w:hAnsi="Verdana"/>
            <w:u w:val="none"/>
            <w:lang w:val="en"/>
          </w:rPr>
          <w:t>OAuth 2.0</w:t>
        </w:r>
        <w:r>
          <w:rPr>
            <w:rStyle w:val="Hyperlink"/>
            <w:rFonts w:ascii="Verdana" w:hAnsi="Verdana"/>
            <w:vanish/>
            <w:u w:val="none"/>
            <w:lang w:val="en"/>
          </w:rPr>
          <w:t xml:space="preserve"> (Hammer-Lahav, E., Ed., Recordon, D., and D. Hardt, “OAuth 2.0 Authorization Protocol,” September 2011.)</w:t>
        </w:r>
      </w:hyperlink>
      <w:r>
        <w:rPr>
          <w:rFonts w:ascii="Verdana" w:hAnsi="Verdana"/>
          <w:color w:val="000000"/>
          <w:lang w:val="en"/>
        </w:rPr>
        <w:t xml:space="preserve"> [OAuth.2.0], this specification defines the following additional error codes: </w:t>
      </w:r>
    </w:p>
    <w:p w:rsidR="00645693" w:rsidRDefault="00645693">
      <w:pPr>
        <w:spacing w:before="0" w:beforeAutospacing="0" w:after="0" w:afterAutospacing="0"/>
        <w:divId w:val="1828328166"/>
        <w:rPr>
          <w:rFonts w:ascii="Verdana" w:eastAsia="Times New Roman" w:hAnsi="Verdana"/>
          <w:color w:val="000000"/>
          <w:lang w:val="en"/>
        </w:rPr>
      </w:pPr>
      <w:proofErr w:type="spellStart"/>
      <w:r>
        <w:rPr>
          <w:rFonts w:ascii="Verdana" w:eastAsia="Times New Roman" w:hAnsi="Verdana"/>
          <w:color w:val="000000"/>
          <w:lang w:val="en"/>
        </w:rPr>
        <w:t>invalid_request_redirect_uri</w:t>
      </w:r>
      <w:proofErr w:type="spellEnd"/>
    </w:p>
    <w:p w:rsidR="00645693" w:rsidRDefault="00645693">
      <w:pPr>
        <w:spacing w:before="0" w:beforeAutospacing="0" w:after="0" w:afterAutospacing="0"/>
        <w:ind w:left="720"/>
        <w:divId w:val="1828328166"/>
        <w:rPr>
          <w:rFonts w:ascii="Verdana" w:eastAsia="Times New Roman" w:hAnsi="Verdana"/>
          <w:color w:val="000000"/>
          <w:lang w:val="en"/>
        </w:rPr>
      </w:pPr>
      <w:r>
        <w:rPr>
          <w:rFonts w:ascii="Verdana" w:eastAsia="Times New Roman" w:hAnsi="Verdana"/>
          <w:color w:val="000000"/>
          <w:lang w:val="en"/>
        </w:rPr>
        <w:t xml:space="preserve">The </w:t>
      </w:r>
      <w:proofErr w:type="spellStart"/>
      <w:r>
        <w:rPr>
          <w:rFonts w:ascii="Verdana" w:eastAsia="Times New Roman" w:hAnsi="Verdana"/>
          <w:color w:val="000000"/>
          <w:lang w:val="en"/>
        </w:rPr>
        <w:t>redirect_uri</w:t>
      </w:r>
      <w:proofErr w:type="spellEnd"/>
      <w:r>
        <w:rPr>
          <w:rFonts w:ascii="Verdana" w:eastAsia="Times New Roman" w:hAnsi="Verdana"/>
          <w:color w:val="000000"/>
          <w:lang w:val="en"/>
        </w:rPr>
        <w:t xml:space="preserve"> in the request is missing or malformed. </w:t>
      </w:r>
    </w:p>
    <w:p w:rsidR="00645693" w:rsidRDefault="00645693">
      <w:pPr>
        <w:spacing w:before="0" w:beforeAutospacing="0" w:after="0" w:afterAutospacing="0"/>
        <w:divId w:val="1828328166"/>
        <w:rPr>
          <w:rFonts w:ascii="Verdana" w:eastAsia="Times New Roman" w:hAnsi="Verdana"/>
          <w:color w:val="000000"/>
          <w:lang w:val="en"/>
        </w:rPr>
      </w:pPr>
      <w:commentRangeStart w:id="63"/>
      <w:proofErr w:type="spellStart"/>
      <w:r>
        <w:rPr>
          <w:rFonts w:ascii="Verdana" w:eastAsia="Times New Roman" w:hAnsi="Verdana"/>
          <w:color w:val="000000"/>
          <w:lang w:val="en"/>
        </w:rPr>
        <w:t>login_required</w:t>
      </w:r>
      <w:commentRangeEnd w:id="63"/>
      <w:proofErr w:type="spellEnd"/>
      <w:r w:rsidR="004F037F">
        <w:rPr>
          <w:rStyle w:val="CommentReference"/>
        </w:rPr>
        <w:commentReference w:id="63"/>
      </w:r>
    </w:p>
    <w:p w:rsidR="00645693" w:rsidRDefault="00645693">
      <w:pPr>
        <w:spacing w:before="0" w:beforeAutospacing="0" w:after="0" w:afterAutospacing="0"/>
        <w:ind w:left="720"/>
        <w:divId w:val="1828328166"/>
        <w:rPr>
          <w:rFonts w:ascii="Verdana" w:eastAsia="Times New Roman" w:hAnsi="Verdana"/>
          <w:color w:val="000000"/>
          <w:lang w:val="en"/>
        </w:rPr>
      </w:pPr>
      <w:r>
        <w:rPr>
          <w:rFonts w:ascii="Verdana" w:eastAsia="Times New Roman" w:hAnsi="Verdana"/>
          <w:color w:val="000000"/>
          <w:lang w:val="en"/>
        </w:rPr>
        <w:t xml:space="preserve">The authorization server requires user authentication. </w:t>
      </w:r>
    </w:p>
    <w:p w:rsidR="00645693" w:rsidRDefault="00645693">
      <w:pPr>
        <w:spacing w:before="0" w:beforeAutospacing="0" w:after="0" w:afterAutospacing="0"/>
        <w:divId w:val="1828328166"/>
        <w:rPr>
          <w:rFonts w:ascii="Verdana" w:eastAsia="Times New Roman" w:hAnsi="Verdana"/>
          <w:color w:val="000000"/>
          <w:lang w:val="en"/>
        </w:rPr>
      </w:pPr>
      <w:proofErr w:type="spellStart"/>
      <w:r>
        <w:rPr>
          <w:rFonts w:ascii="Verdana" w:eastAsia="Times New Roman" w:hAnsi="Verdana"/>
          <w:color w:val="000000"/>
          <w:lang w:val="en"/>
        </w:rPr>
        <w:t>session_selection_required</w:t>
      </w:r>
      <w:proofErr w:type="spellEnd"/>
    </w:p>
    <w:p w:rsidR="00645693" w:rsidRDefault="00645693">
      <w:pPr>
        <w:spacing w:before="0" w:beforeAutospacing="0" w:after="0" w:afterAutospacing="0"/>
        <w:ind w:left="720"/>
        <w:divId w:val="1828328166"/>
        <w:rPr>
          <w:rFonts w:ascii="Verdana" w:eastAsia="Times New Roman" w:hAnsi="Verdana"/>
          <w:color w:val="000000"/>
          <w:lang w:val="en"/>
        </w:rPr>
      </w:pPr>
      <w:r>
        <w:rPr>
          <w:rFonts w:ascii="Verdana" w:eastAsia="Times New Roman" w:hAnsi="Verdana"/>
          <w:color w:val="000000"/>
          <w:lang w:val="en"/>
        </w:rPr>
        <w:t xml:space="preserve">The user is required to select a session at the authorization server. The user may be authenticated at the authorization server with different associated accounts, but the user did not select a session or no session selection is requested from the user due to the </w:t>
      </w:r>
      <w:r>
        <w:rPr>
          <w:rStyle w:val="HTMLTypewriter"/>
          <w:lang w:val="en"/>
        </w:rPr>
        <w:t>display</w:t>
      </w:r>
      <w:r>
        <w:rPr>
          <w:rFonts w:ascii="Verdana" w:eastAsia="Times New Roman" w:hAnsi="Verdana"/>
          <w:color w:val="000000"/>
          <w:lang w:val="en"/>
        </w:rPr>
        <w:t xml:space="preserve"> parameter being set to </w:t>
      </w:r>
      <w:r>
        <w:rPr>
          <w:rStyle w:val="HTMLTypewriter"/>
          <w:lang w:val="en"/>
        </w:rPr>
        <w:t>none</w:t>
      </w:r>
      <w:r>
        <w:rPr>
          <w:rFonts w:ascii="Verdana" w:eastAsia="Times New Roman" w:hAnsi="Verdana"/>
          <w:color w:val="000000"/>
          <w:lang w:val="en"/>
        </w:rPr>
        <w:t xml:space="preserve">. </w:t>
      </w:r>
    </w:p>
    <w:p w:rsidR="00645693" w:rsidRDefault="00645693">
      <w:pPr>
        <w:spacing w:before="0" w:beforeAutospacing="0" w:after="0" w:afterAutospacing="0"/>
        <w:divId w:val="1828328166"/>
        <w:rPr>
          <w:rFonts w:ascii="Verdana" w:eastAsia="Times New Roman" w:hAnsi="Verdana"/>
          <w:color w:val="000000"/>
          <w:lang w:val="en"/>
        </w:rPr>
      </w:pPr>
      <w:commentRangeStart w:id="64"/>
      <w:proofErr w:type="spellStart"/>
      <w:r>
        <w:rPr>
          <w:rFonts w:ascii="Verdana" w:eastAsia="Times New Roman" w:hAnsi="Verdana"/>
          <w:color w:val="000000"/>
          <w:lang w:val="en"/>
        </w:rPr>
        <w:t>approval_required</w:t>
      </w:r>
      <w:commentRangeEnd w:id="64"/>
      <w:proofErr w:type="spellEnd"/>
      <w:r w:rsidR="004F037F">
        <w:rPr>
          <w:rStyle w:val="CommentReference"/>
        </w:rPr>
        <w:commentReference w:id="64"/>
      </w:r>
    </w:p>
    <w:p w:rsidR="00645693" w:rsidRDefault="00645693">
      <w:pPr>
        <w:spacing w:before="0" w:beforeAutospacing="0" w:after="0" w:afterAutospacing="0"/>
        <w:ind w:left="720"/>
        <w:divId w:val="1828328166"/>
        <w:rPr>
          <w:rFonts w:ascii="Verdana" w:eastAsia="Times New Roman" w:hAnsi="Verdana"/>
          <w:color w:val="000000"/>
          <w:lang w:val="en"/>
        </w:rPr>
      </w:pPr>
      <w:r>
        <w:rPr>
          <w:rFonts w:ascii="Verdana" w:eastAsia="Times New Roman" w:hAnsi="Verdana"/>
          <w:color w:val="000000"/>
          <w:lang w:val="en"/>
        </w:rPr>
        <w:t xml:space="preserve">The authorization server requires user approval. </w:t>
      </w:r>
    </w:p>
    <w:p w:rsidR="00645693" w:rsidRDefault="00645693">
      <w:pPr>
        <w:spacing w:before="0" w:beforeAutospacing="0" w:after="0" w:afterAutospacing="0"/>
        <w:divId w:val="1828328166"/>
        <w:rPr>
          <w:rFonts w:ascii="Verdana" w:eastAsia="Times New Roman" w:hAnsi="Verdana"/>
          <w:color w:val="000000"/>
          <w:lang w:val="en"/>
        </w:rPr>
      </w:pPr>
      <w:commentRangeStart w:id="65"/>
      <w:proofErr w:type="spellStart"/>
      <w:r>
        <w:rPr>
          <w:rFonts w:ascii="Verdana" w:eastAsia="Times New Roman" w:hAnsi="Verdana"/>
          <w:color w:val="000000"/>
          <w:lang w:val="en"/>
        </w:rPr>
        <w:t>user_mismatched</w:t>
      </w:r>
      <w:commentRangeEnd w:id="65"/>
      <w:proofErr w:type="spellEnd"/>
      <w:r w:rsidR="004F037F">
        <w:rPr>
          <w:rStyle w:val="CommentReference"/>
        </w:rPr>
        <w:commentReference w:id="65"/>
      </w:r>
    </w:p>
    <w:p w:rsidR="00645693" w:rsidRDefault="00645693">
      <w:pPr>
        <w:spacing w:before="0" w:beforeAutospacing="0" w:after="0" w:afterAutospacing="0"/>
        <w:ind w:left="720"/>
        <w:divId w:val="1828328166"/>
        <w:rPr>
          <w:rFonts w:ascii="Verdana" w:eastAsia="Times New Roman" w:hAnsi="Verdana"/>
          <w:color w:val="000000"/>
          <w:lang w:val="en"/>
        </w:rPr>
      </w:pPr>
      <w:r>
        <w:rPr>
          <w:rFonts w:ascii="Verdana" w:eastAsia="Times New Roman" w:hAnsi="Verdana"/>
          <w:color w:val="000000"/>
          <w:lang w:val="en"/>
        </w:rPr>
        <w:t xml:space="preserve">The current logged in user at the authorization server does not match the requested user.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Errors are returned as defined by the registered OAuth 2.0 </w:t>
      </w:r>
      <w:proofErr w:type="spellStart"/>
      <w:r>
        <w:rPr>
          <w:rStyle w:val="HTMLTypewriter"/>
          <w:lang w:val="en"/>
        </w:rPr>
        <w:t>response_type</w:t>
      </w:r>
      <w:proofErr w:type="spellEnd"/>
      <w:r>
        <w:rPr>
          <w:rFonts w:ascii="Verdana" w:hAnsi="Verdana"/>
          <w:color w:val="000000"/>
          <w:lang w:val="en"/>
        </w:rPr>
        <w:t xml:space="preserve">. </w:t>
      </w:r>
    </w:p>
    <w:p w:rsidR="00645693" w:rsidRDefault="00645693">
      <w:pPr>
        <w:spacing w:before="0" w:beforeAutospacing="0" w:after="0" w:afterAutospacing="0"/>
        <w:divId w:val="1696887379"/>
        <w:rPr>
          <w:rFonts w:ascii="Verdana" w:eastAsia="Times New Roman" w:hAnsi="Verdana"/>
          <w:color w:val="000000"/>
          <w:lang w:val="en"/>
        </w:rPr>
      </w:pPr>
      <w:bookmarkStart w:id="66" w:name="token_ep"/>
      <w:bookmarkEnd w:id="66"/>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3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67" w:name="rfc.section.3.2"/>
      <w:bookmarkEnd w:id="67"/>
      <w:r>
        <w:rPr>
          <w:rFonts w:eastAsia="Times New Roman"/>
          <w:lang w:val="en"/>
        </w:rPr>
        <w:t>3.2.</w:t>
      </w:r>
      <w:proofErr w:type="gramStart"/>
      <w:r>
        <w:rPr>
          <w:rFonts w:eastAsia="Times New Roman"/>
          <w:lang w:val="en"/>
        </w:rPr>
        <w:t>  Token</w:t>
      </w:r>
      <w:proofErr w:type="gramEnd"/>
      <w:r>
        <w:rPr>
          <w:rFonts w:eastAsia="Times New Roman"/>
          <w:lang w:val="en"/>
        </w:rPr>
        <w:t xml:space="preserve"> Endpoint</w:t>
      </w:r>
    </w:p>
    <w:p w:rsidR="00645693" w:rsidRDefault="00645693">
      <w:pPr>
        <w:pStyle w:val="NormalWeb"/>
        <w:divId w:val="1696887379"/>
        <w:rPr>
          <w:rFonts w:ascii="Verdana" w:hAnsi="Verdana"/>
          <w:color w:val="000000"/>
          <w:lang w:val="en"/>
        </w:rPr>
      </w:pPr>
      <w:r>
        <w:rPr>
          <w:rFonts w:ascii="Verdana" w:hAnsi="Verdana"/>
          <w:color w:val="000000"/>
          <w:lang w:val="en"/>
        </w:rPr>
        <w:t>Access Token Request / Response</w:t>
      </w:r>
      <w:ins w:id="68" w:author="Yaron Y. Goland" w:date="2011-11-03T15:13:00Z">
        <w:r w:rsidR="00265324">
          <w:rPr>
            <w:rFonts w:ascii="Verdana" w:hAnsi="Verdana"/>
            <w:color w:val="000000"/>
            <w:lang w:val="en"/>
          </w:rPr>
          <w:t>s</w:t>
        </w:r>
      </w:ins>
      <w:r>
        <w:rPr>
          <w:rFonts w:ascii="Verdana" w:hAnsi="Verdana"/>
          <w:color w:val="000000"/>
          <w:lang w:val="en"/>
        </w:rPr>
        <w:t xml:space="preserve"> interact</w:t>
      </w:r>
      <w:del w:id="69" w:author="Yaron Y. Goland" w:date="2011-11-03T15:13:00Z">
        <w:r w:rsidDel="00265324">
          <w:rPr>
            <w:rFonts w:ascii="Verdana" w:hAnsi="Verdana"/>
            <w:color w:val="000000"/>
            <w:lang w:val="en"/>
          </w:rPr>
          <w:delText>s</w:delText>
        </w:r>
      </w:del>
      <w:r>
        <w:rPr>
          <w:rFonts w:ascii="Verdana" w:hAnsi="Verdana"/>
          <w:color w:val="000000"/>
          <w:lang w:val="en"/>
        </w:rPr>
        <w:t xml:space="preserve"> with a Token endpoint. Upon a successful request, it returns an Access Token and </w:t>
      </w:r>
      <w:commentRangeStart w:id="70"/>
      <w:r>
        <w:rPr>
          <w:rFonts w:ascii="Verdana" w:hAnsi="Verdana"/>
          <w:color w:val="000000"/>
          <w:lang w:val="en"/>
        </w:rPr>
        <w:t xml:space="preserve">ID Token. </w:t>
      </w:r>
      <w:commentRangeEnd w:id="70"/>
      <w:r w:rsidR="00265324">
        <w:rPr>
          <w:rStyle w:val="CommentReference"/>
        </w:rPr>
        <w:commentReference w:id="70"/>
      </w:r>
    </w:p>
    <w:p w:rsidR="00645693" w:rsidRDefault="00645693">
      <w:pPr>
        <w:spacing w:before="0" w:beforeAutospacing="0" w:after="0" w:afterAutospacing="0"/>
        <w:divId w:val="1696887379"/>
        <w:rPr>
          <w:rFonts w:ascii="Verdana" w:eastAsia="Times New Roman" w:hAnsi="Verdana"/>
          <w:color w:val="000000"/>
          <w:lang w:val="en"/>
        </w:rPr>
      </w:pPr>
      <w:bookmarkStart w:id="71" w:name="access_token_request"/>
      <w:bookmarkEnd w:id="71"/>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3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72" w:name="rfc.section.3.2.1"/>
      <w:bookmarkEnd w:id="72"/>
      <w:r>
        <w:rPr>
          <w:rFonts w:eastAsia="Times New Roman"/>
          <w:lang w:val="en"/>
        </w:rPr>
        <w:t>3.2.1.</w:t>
      </w:r>
      <w:proofErr w:type="gramStart"/>
      <w:r>
        <w:rPr>
          <w:rFonts w:eastAsia="Times New Roman"/>
          <w:lang w:val="en"/>
        </w:rPr>
        <w:t>  Access</w:t>
      </w:r>
      <w:proofErr w:type="gramEnd"/>
      <w:r>
        <w:rPr>
          <w:rFonts w:eastAsia="Times New Roman"/>
          <w:lang w:val="en"/>
        </w:rPr>
        <w:t xml:space="preserve"> Token Request</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client obtains an access token by authenticating with the authorization server and presenting its access grant (in the form of an authorization code, resource owner credentials, an assertion, or a refresh token).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Clients required to authenticate with the authorization server MUST do so according to section 3.2.1 of </w:t>
      </w:r>
      <w:hyperlink w:anchor="OAuth.2.0" w:history="1">
        <w:r>
          <w:rPr>
            <w:rStyle w:val="Hyperlink"/>
            <w:rFonts w:ascii="Verdana" w:hAnsi="Verdana"/>
            <w:u w:val="none"/>
            <w:lang w:val="en"/>
          </w:rPr>
          <w:t>OAuth 2.0</w:t>
        </w:r>
        <w:r>
          <w:rPr>
            <w:rStyle w:val="Hyperlink"/>
            <w:rFonts w:ascii="Verdana" w:hAnsi="Verdana"/>
            <w:vanish/>
            <w:u w:val="none"/>
            <w:lang w:val="en"/>
          </w:rPr>
          <w:t xml:space="preserve"> (Hammer-Lahav, E., Ed., Recordon, D., and D. Hardt, “OAuth 2.0 Authorization Protocol,” September 2011.)</w:t>
        </w:r>
      </w:hyperlink>
      <w:r>
        <w:rPr>
          <w:rFonts w:ascii="Verdana" w:hAnsi="Verdana"/>
          <w:color w:val="000000"/>
          <w:lang w:val="en"/>
        </w:rPr>
        <w:t xml:space="preserve"> [OAuth.2.0]. OAuth defines an alternative method for clients to authenticate with </w:t>
      </w:r>
      <w:commentRangeStart w:id="73"/>
      <w:r>
        <w:rPr>
          <w:rFonts w:ascii="Verdana" w:hAnsi="Verdana"/>
          <w:color w:val="000000"/>
          <w:lang w:val="en"/>
        </w:rPr>
        <w:t xml:space="preserve">symmetric client </w:t>
      </w:r>
      <w:commentRangeEnd w:id="73"/>
      <w:r w:rsidR="00265324">
        <w:rPr>
          <w:rStyle w:val="CommentReference"/>
        </w:rPr>
        <w:commentReference w:id="73"/>
      </w:r>
      <w:r>
        <w:rPr>
          <w:rFonts w:ascii="Verdana" w:hAnsi="Verdana"/>
          <w:color w:val="000000"/>
          <w:lang w:val="en"/>
        </w:rPr>
        <w:t xml:space="preserve">keys through the use of the </w:t>
      </w:r>
      <w:proofErr w:type="spellStart"/>
      <w:r>
        <w:rPr>
          <w:rStyle w:val="HTMLTypewriter"/>
          <w:lang w:val="en"/>
        </w:rPr>
        <w:t>client_id</w:t>
      </w:r>
      <w:proofErr w:type="spellEnd"/>
      <w:r>
        <w:rPr>
          <w:rFonts w:ascii="Verdana" w:hAnsi="Verdana"/>
          <w:color w:val="000000"/>
          <w:lang w:val="en"/>
        </w:rPr>
        <w:t xml:space="preserve"> and </w:t>
      </w:r>
      <w:proofErr w:type="spellStart"/>
      <w:r>
        <w:rPr>
          <w:rStyle w:val="HTMLTypewriter"/>
          <w:lang w:val="en"/>
        </w:rPr>
        <w:t>client_secret</w:t>
      </w:r>
      <w:proofErr w:type="spellEnd"/>
      <w:r>
        <w:rPr>
          <w:rFonts w:ascii="Verdana" w:hAnsi="Verdana"/>
          <w:color w:val="000000"/>
          <w:lang w:val="en"/>
        </w:rPr>
        <w:t xml:space="preserve"> parameter in the message request body. This specification extends the client authentication scheme to allow clients to authenticate with asymmetric keys. </w:t>
      </w:r>
      <w:commentRangeStart w:id="74"/>
      <w:r>
        <w:rPr>
          <w:rFonts w:ascii="Verdana" w:hAnsi="Verdana"/>
          <w:color w:val="000000"/>
          <w:lang w:val="en"/>
        </w:rPr>
        <w:t>Asymmetric client authentication allows the client to authenticate with the authorization server without sending its secret key</w:t>
      </w:r>
      <w:commentRangeEnd w:id="74"/>
      <w:r w:rsidR="00265324">
        <w:rPr>
          <w:rStyle w:val="CommentReference"/>
        </w:rPr>
        <w:commentReference w:id="74"/>
      </w:r>
      <w:r>
        <w:rPr>
          <w:rFonts w:ascii="Verdana" w:hAnsi="Verdana"/>
          <w:color w:val="000000"/>
          <w:lang w:val="en"/>
        </w:rPr>
        <w:t xml:space="preserve">. The asymmetric client authentication parameters are the following: </w:t>
      </w:r>
    </w:p>
    <w:p w:rsidR="00645693" w:rsidRDefault="00645693">
      <w:pPr>
        <w:spacing w:before="0" w:beforeAutospacing="0" w:after="0" w:afterAutospacing="0"/>
        <w:divId w:val="1095131240"/>
        <w:rPr>
          <w:rFonts w:ascii="Verdana" w:eastAsia="Times New Roman" w:hAnsi="Verdana"/>
          <w:color w:val="000000"/>
          <w:lang w:val="en"/>
        </w:rPr>
      </w:pPr>
      <w:proofErr w:type="spellStart"/>
      <w:r>
        <w:rPr>
          <w:rFonts w:ascii="Verdana" w:eastAsia="Times New Roman" w:hAnsi="Verdana"/>
          <w:color w:val="000000"/>
          <w:lang w:val="en"/>
        </w:rPr>
        <w:t>client_id</w:t>
      </w:r>
      <w:proofErr w:type="spellEnd"/>
    </w:p>
    <w:p w:rsidR="00645693" w:rsidRDefault="00645693">
      <w:pPr>
        <w:spacing w:before="0" w:beforeAutospacing="0" w:after="0" w:afterAutospacing="0"/>
        <w:ind w:left="720"/>
        <w:divId w:val="1095131240"/>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The </w:t>
      </w:r>
      <w:del w:id="75" w:author="Yaron Y. Goland" w:date="2011-11-03T15:19:00Z">
        <w:r w:rsidDel="00A073C5">
          <w:rPr>
            <w:rFonts w:ascii="Verdana" w:eastAsia="Times New Roman" w:hAnsi="Verdana"/>
            <w:color w:val="000000"/>
            <w:lang w:val="en"/>
          </w:rPr>
          <w:delText xml:space="preserve">client </w:delText>
        </w:r>
      </w:del>
      <w:r>
        <w:rPr>
          <w:rFonts w:ascii="Verdana" w:eastAsia="Times New Roman" w:hAnsi="Verdana"/>
          <w:color w:val="000000"/>
          <w:lang w:val="en"/>
        </w:rPr>
        <w:t>identifier of the client.</w:t>
      </w:r>
      <w:proofErr w:type="gramEnd"/>
      <w:r>
        <w:rPr>
          <w:rFonts w:ascii="Verdana" w:eastAsia="Times New Roman" w:hAnsi="Verdana"/>
          <w:color w:val="000000"/>
          <w:lang w:val="en"/>
        </w:rPr>
        <w:t xml:space="preserve"> </w:t>
      </w:r>
    </w:p>
    <w:p w:rsidR="00645693" w:rsidRDefault="00645693">
      <w:pPr>
        <w:spacing w:before="0" w:beforeAutospacing="0" w:after="0" w:afterAutospacing="0"/>
        <w:divId w:val="1095131240"/>
        <w:rPr>
          <w:rFonts w:ascii="Verdana" w:eastAsia="Times New Roman" w:hAnsi="Verdana"/>
          <w:color w:val="000000"/>
          <w:lang w:val="en"/>
        </w:rPr>
      </w:pPr>
      <w:proofErr w:type="spellStart"/>
      <w:r>
        <w:rPr>
          <w:rFonts w:ascii="Verdana" w:eastAsia="Times New Roman" w:hAnsi="Verdana"/>
          <w:color w:val="000000"/>
          <w:lang w:val="en"/>
        </w:rPr>
        <w:t>secret_type</w:t>
      </w:r>
      <w:proofErr w:type="spellEnd"/>
    </w:p>
    <w:p w:rsidR="00645693" w:rsidRDefault="00645693">
      <w:pPr>
        <w:spacing w:before="0" w:beforeAutospacing="0" w:after="0" w:afterAutospacing="0"/>
        <w:ind w:left="720"/>
        <w:divId w:val="1095131240"/>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Specifies the client authentication type which determines how the </w:t>
      </w:r>
      <w:proofErr w:type="spellStart"/>
      <w:r>
        <w:rPr>
          <w:rStyle w:val="HTMLTypewriter"/>
          <w:lang w:val="en"/>
        </w:rPr>
        <w:t>client_secret</w:t>
      </w:r>
      <w:proofErr w:type="spellEnd"/>
      <w:r>
        <w:rPr>
          <w:rFonts w:ascii="Verdana" w:eastAsia="Times New Roman" w:hAnsi="Verdana"/>
          <w:color w:val="000000"/>
          <w:lang w:val="en"/>
        </w:rPr>
        <w:t xml:space="preserve"> parameter is interpreted. It can be one of "basic" or "JWT". The defaults value is "</w:t>
      </w:r>
      <w:r>
        <w:rPr>
          <w:rStyle w:val="HTMLTypewriter"/>
          <w:lang w:val="en"/>
        </w:rPr>
        <w:t>basic</w:t>
      </w:r>
      <w:r>
        <w:rPr>
          <w:rFonts w:ascii="Verdana" w:eastAsia="Times New Roman" w:hAnsi="Verdana"/>
          <w:color w:val="000000"/>
          <w:lang w:val="en"/>
        </w:rPr>
        <w:t xml:space="preserve">". If the value is "basic", the client is performing symmetric key authentication as specified in OAuth 2.0. If the value is "JWT", the client is performing asymmetric key authentication. </w:t>
      </w:r>
    </w:p>
    <w:p w:rsidR="00645693" w:rsidRDefault="00645693">
      <w:pPr>
        <w:spacing w:before="0" w:beforeAutospacing="0" w:after="0" w:afterAutospacing="0"/>
        <w:divId w:val="1095131240"/>
        <w:rPr>
          <w:rFonts w:ascii="Verdana" w:eastAsia="Times New Roman" w:hAnsi="Verdana"/>
          <w:color w:val="000000"/>
          <w:lang w:val="en"/>
        </w:rPr>
      </w:pPr>
      <w:proofErr w:type="spellStart"/>
      <w:r>
        <w:rPr>
          <w:rFonts w:ascii="Verdana" w:eastAsia="Times New Roman" w:hAnsi="Verdana"/>
          <w:color w:val="000000"/>
          <w:lang w:val="en"/>
        </w:rPr>
        <w:t>client_secret</w:t>
      </w:r>
      <w:proofErr w:type="spellEnd"/>
    </w:p>
    <w:p w:rsidR="00645693" w:rsidRDefault="00645693">
      <w:pPr>
        <w:spacing w:before="0" w:beforeAutospacing="0" w:after="0" w:afterAutospacing="0"/>
        <w:ind w:left="720"/>
        <w:divId w:val="1095131240"/>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The client secret.</w:t>
      </w:r>
      <w:proofErr w:type="gramEnd"/>
      <w:r>
        <w:rPr>
          <w:rFonts w:ascii="Verdana" w:eastAsia="Times New Roman" w:hAnsi="Verdana"/>
          <w:color w:val="000000"/>
          <w:lang w:val="en"/>
        </w:rPr>
        <w:t xml:space="preserve"> If the </w:t>
      </w:r>
      <w:proofErr w:type="spellStart"/>
      <w:r>
        <w:rPr>
          <w:rFonts w:ascii="Verdana" w:eastAsia="Times New Roman" w:hAnsi="Verdana"/>
          <w:color w:val="000000"/>
          <w:lang w:val="en"/>
        </w:rPr>
        <w:t>secret_type</w:t>
      </w:r>
      <w:proofErr w:type="spellEnd"/>
      <w:r>
        <w:rPr>
          <w:rFonts w:ascii="Verdana" w:eastAsia="Times New Roman" w:hAnsi="Verdana"/>
          <w:color w:val="000000"/>
          <w:lang w:val="en"/>
        </w:rPr>
        <w:t xml:space="preserve"> is "</w:t>
      </w:r>
      <w:r>
        <w:rPr>
          <w:rStyle w:val="HTMLTypewriter"/>
          <w:lang w:val="en"/>
        </w:rPr>
        <w:t>basic</w:t>
      </w:r>
      <w:r>
        <w:rPr>
          <w:rFonts w:ascii="Verdana" w:eastAsia="Times New Roman" w:hAnsi="Verdana"/>
          <w:color w:val="000000"/>
          <w:lang w:val="en"/>
        </w:rPr>
        <w:t>", the value is the pre-shared secret that was issued to the client during client registration. If the "</w:t>
      </w:r>
      <w:proofErr w:type="spellStart"/>
      <w:r>
        <w:rPr>
          <w:rStyle w:val="HTMLTypewriter"/>
          <w:lang w:val="en"/>
        </w:rPr>
        <w:t>secret_type</w:t>
      </w:r>
      <w:proofErr w:type="spellEnd"/>
      <w:r>
        <w:rPr>
          <w:rFonts w:ascii="Verdana" w:eastAsia="Times New Roman" w:hAnsi="Verdana"/>
          <w:color w:val="000000"/>
          <w:lang w:val="en"/>
        </w:rPr>
        <w:t xml:space="preserve">" is "JWT", the value is the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Balfanz, D., Bradley, J., Goland, Y., Panzer, J., Sakimura, N., and P. Tarjan, “JSON Web Signatures,” April 2011.)</w:t>
        </w:r>
      </w:hyperlink>
      <w:r>
        <w:rPr>
          <w:rFonts w:ascii="Verdana" w:eastAsia="Times New Roman" w:hAnsi="Verdana"/>
          <w:color w:val="000000"/>
          <w:lang w:val="en"/>
        </w:rPr>
        <w:t xml:space="preserve"> [JWS] signature of a JSON object containing one of the following claims: </w:t>
      </w:r>
    </w:p>
    <w:p w:rsidR="00645693" w:rsidRDefault="00645693">
      <w:pPr>
        <w:spacing w:before="0" w:beforeAutospacing="0" w:after="0" w:afterAutospacing="0"/>
        <w:ind w:left="720"/>
        <w:divId w:val="1095131240"/>
        <w:rPr>
          <w:rFonts w:ascii="Verdana" w:eastAsia="Times New Roman" w:hAnsi="Verdana"/>
          <w:color w:val="000000"/>
          <w:lang w:val="en"/>
        </w:rPr>
      </w:pPr>
      <w:proofErr w:type="gramStart"/>
      <w:r>
        <w:rPr>
          <w:rFonts w:ascii="Verdana" w:eastAsia="Times New Roman" w:hAnsi="Verdana"/>
          <w:color w:val="000000"/>
          <w:lang w:val="en"/>
        </w:rPr>
        <w:t>code</w:t>
      </w:r>
      <w:proofErr w:type="gramEnd"/>
    </w:p>
    <w:p w:rsidR="00645693" w:rsidRDefault="00645693">
      <w:pPr>
        <w:spacing w:before="0" w:beforeAutospacing="0" w:after="0" w:afterAutospacing="0"/>
        <w:ind w:left="720"/>
        <w:divId w:val="1095131240"/>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The authorization code that was issued by the authorization server.</w:t>
      </w:r>
      <w:proofErr w:type="gramEnd"/>
      <w:r>
        <w:rPr>
          <w:rFonts w:ascii="Verdana" w:eastAsia="Times New Roman" w:hAnsi="Verdana"/>
          <w:color w:val="000000"/>
          <w:lang w:val="en"/>
        </w:rPr>
        <w:t xml:space="preserve"> </w:t>
      </w:r>
    </w:p>
    <w:p w:rsidR="00645693" w:rsidRDefault="00645693">
      <w:pPr>
        <w:spacing w:before="0" w:beforeAutospacing="0" w:after="0" w:afterAutospacing="0"/>
        <w:ind w:left="720"/>
        <w:divId w:val="1095131240"/>
        <w:rPr>
          <w:rFonts w:ascii="Verdana" w:eastAsia="Times New Roman" w:hAnsi="Verdana"/>
          <w:color w:val="000000"/>
          <w:lang w:val="en"/>
        </w:rPr>
      </w:pPr>
      <w:commentRangeStart w:id="76"/>
      <w:proofErr w:type="spellStart"/>
      <w:r>
        <w:rPr>
          <w:rFonts w:ascii="Verdana" w:eastAsia="Times New Roman" w:hAnsi="Verdana"/>
          <w:color w:val="000000"/>
          <w:lang w:val="en"/>
        </w:rPr>
        <w:t>refresh_token</w:t>
      </w:r>
      <w:proofErr w:type="spellEnd"/>
    </w:p>
    <w:p w:rsidR="00645693" w:rsidRDefault="00645693">
      <w:pPr>
        <w:spacing w:before="0" w:beforeAutospacing="0" w:after="0" w:afterAutospacing="0"/>
        <w:ind w:left="720"/>
        <w:divId w:val="1095131240"/>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The refresh token that was issued.</w:t>
      </w:r>
      <w:proofErr w:type="gramEnd"/>
      <w:r>
        <w:rPr>
          <w:rFonts w:ascii="Verdana" w:eastAsia="Times New Roman" w:hAnsi="Verdana"/>
          <w:color w:val="000000"/>
          <w:lang w:val="en"/>
        </w:rPr>
        <w:t xml:space="preserve"> </w:t>
      </w:r>
      <w:commentRangeEnd w:id="76"/>
      <w:r w:rsidR="00FF567D">
        <w:rPr>
          <w:rStyle w:val="CommentReference"/>
        </w:rPr>
        <w:commentReference w:id="76"/>
      </w:r>
    </w:p>
    <w:p w:rsidR="00645693" w:rsidRDefault="00645693">
      <w:pPr>
        <w:pStyle w:val="NormalWeb"/>
        <w:divId w:val="1696887379"/>
        <w:rPr>
          <w:rFonts w:ascii="Verdana" w:hAnsi="Verdana"/>
          <w:color w:val="000000"/>
          <w:lang w:val="en"/>
        </w:rPr>
      </w:pPr>
      <w:r>
        <w:rPr>
          <w:rFonts w:ascii="Verdana" w:hAnsi="Verdana"/>
          <w:color w:val="000000"/>
          <w:lang w:val="en"/>
        </w:rPr>
        <w:t xml:space="preserve">In addition to the client authentication parameters, if this is a Refresh token request, the client MUST send the additional parameters specified in Section 6 of </w:t>
      </w:r>
      <w:hyperlink w:anchor="OAuth.2.0" w:history="1">
        <w:r>
          <w:rPr>
            <w:rStyle w:val="Hyperlink"/>
            <w:rFonts w:ascii="Verdana" w:hAnsi="Verdana"/>
            <w:u w:val="none"/>
            <w:lang w:val="en"/>
          </w:rPr>
          <w:t>OAuth 2.0</w:t>
        </w:r>
        <w:r>
          <w:rPr>
            <w:rStyle w:val="Hyperlink"/>
            <w:rFonts w:ascii="Verdana" w:hAnsi="Verdana"/>
            <w:vanish/>
            <w:u w:val="none"/>
            <w:lang w:val="en"/>
          </w:rPr>
          <w:t xml:space="preserve"> (Hammer-Lahav, E., Ed., Recordon, D., and D. Hardt, “OAuth 2.0 Authorization Protocol,” September 2011.)</w:t>
        </w:r>
      </w:hyperlink>
      <w:r>
        <w:rPr>
          <w:rFonts w:ascii="Verdana" w:hAnsi="Verdana"/>
          <w:color w:val="000000"/>
          <w:lang w:val="en"/>
        </w:rPr>
        <w:t xml:space="preserve"> [OAuth.2.0]. Otherwise the client MUST send the request parameter for the Access Token endpoint as specified in section 4.1.3 of </w:t>
      </w:r>
      <w:hyperlink w:anchor="OAuth.2.0" w:history="1">
        <w:r>
          <w:rPr>
            <w:rStyle w:val="Hyperlink"/>
            <w:rFonts w:ascii="Verdana" w:hAnsi="Verdana"/>
            <w:u w:val="none"/>
            <w:lang w:val="en"/>
          </w:rPr>
          <w:t>OAuth 2.0</w:t>
        </w:r>
        <w:r>
          <w:rPr>
            <w:rStyle w:val="Hyperlink"/>
            <w:rFonts w:ascii="Verdana" w:hAnsi="Verdana"/>
            <w:vanish/>
            <w:u w:val="none"/>
            <w:lang w:val="en"/>
          </w:rPr>
          <w:t xml:space="preserve"> (Hammer-Lahav, E., Ed., Recordon, D., and D. Hardt, “OAuth 2.0 Authorization Protocol,” September 2011.)</w:t>
        </w:r>
      </w:hyperlink>
      <w:r>
        <w:rPr>
          <w:rFonts w:ascii="Verdana" w:hAnsi="Verdana"/>
          <w:color w:val="000000"/>
          <w:lang w:val="en"/>
        </w:rPr>
        <w:t xml:space="preserve"> [OAuth.2.0]. </w:t>
      </w:r>
    </w:p>
    <w:p w:rsidR="00645693" w:rsidRDefault="00645693">
      <w:pPr>
        <w:spacing w:before="0" w:beforeAutospacing="0" w:after="0" w:afterAutospacing="0"/>
        <w:divId w:val="1696887379"/>
        <w:rPr>
          <w:rFonts w:ascii="Verdana" w:eastAsia="Times New Roman" w:hAnsi="Verdana"/>
          <w:color w:val="000000"/>
          <w:lang w:val="en"/>
        </w:rPr>
      </w:pPr>
      <w:bookmarkStart w:id="77" w:name="access_token_response"/>
      <w:bookmarkEnd w:id="77"/>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4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78" w:name="rfc.section.3.2.2"/>
      <w:bookmarkEnd w:id="78"/>
      <w:r>
        <w:rPr>
          <w:rFonts w:eastAsia="Times New Roman"/>
          <w:lang w:val="en"/>
        </w:rPr>
        <w:t>3.2.2.</w:t>
      </w:r>
      <w:proofErr w:type="gramStart"/>
      <w:r>
        <w:rPr>
          <w:rFonts w:eastAsia="Times New Roman"/>
          <w:lang w:val="en"/>
        </w:rPr>
        <w:t>  Access</w:t>
      </w:r>
      <w:proofErr w:type="gramEnd"/>
      <w:r>
        <w:rPr>
          <w:rFonts w:eastAsia="Times New Roman"/>
          <w:lang w:val="en"/>
        </w:rPr>
        <w:t xml:space="preserve"> Token Response</w:t>
      </w:r>
    </w:p>
    <w:p w:rsidR="00645693" w:rsidRDefault="00645693">
      <w:pPr>
        <w:pStyle w:val="NormalWeb"/>
        <w:divId w:val="1696887379"/>
        <w:rPr>
          <w:rFonts w:ascii="Verdana" w:hAnsi="Verdana"/>
          <w:color w:val="000000"/>
          <w:lang w:val="en"/>
        </w:rPr>
      </w:pPr>
      <w:r>
        <w:rPr>
          <w:rFonts w:ascii="Verdana" w:hAnsi="Verdana"/>
          <w:color w:val="000000"/>
          <w:lang w:val="en"/>
        </w:rPr>
        <w:t xml:space="preserve">After receiving and verifying a valid and authorized Access Token Request from the client, the Authorization Server returns a Positive Assertion that includes an Access Token and an ID Token. The parameters in the successful response are defined in Section 4.1.4 of </w:t>
      </w:r>
      <w:hyperlink w:anchor="OAuth.2.0" w:history="1">
        <w:r>
          <w:rPr>
            <w:rStyle w:val="Hyperlink"/>
            <w:rFonts w:ascii="Verdana" w:hAnsi="Verdana"/>
            <w:u w:val="none"/>
            <w:lang w:val="en"/>
          </w:rPr>
          <w:t>OAuth 2.0</w:t>
        </w:r>
        <w:r>
          <w:rPr>
            <w:rStyle w:val="Hyperlink"/>
            <w:rFonts w:ascii="Verdana" w:hAnsi="Verdana"/>
            <w:vanish/>
            <w:u w:val="none"/>
            <w:lang w:val="en"/>
          </w:rPr>
          <w:t xml:space="preserve"> (Hammer-Lahav, E., Ed., Recordon, D., and D. Hardt, “OAuth 2.0 Authorization Protocol,” September 2011.)</w:t>
        </w:r>
      </w:hyperlink>
      <w:r>
        <w:rPr>
          <w:rFonts w:ascii="Verdana" w:hAnsi="Verdana"/>
          <w:color w:val="000000"/>
          <w:lang w:val="en"/>
        </w:rPr>
        <w:t xml:space="preserve"> [OAuth.2.0].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This specification further constrains that only </w:t>
      </w:r>
      <w:hyperlink w:anchor="OAuth.2.0.Bearer" w:history="1">
        <w:r>
          <w:rPr>
            <w:rStyle w:val="Hyperlink"/>
            <w:rFonts w:ascii="Verdana" w:hAnsi="Verdana"/>
            <w:u w:val="none"/>
            <w:lang w:val="en"/>
          </w:rPr>
          <w:t>Bearer Tokens</w:t>
        </w:r>
        <w:r>
          <w:rPr>
            <w:rStyle w:val="Hyperlink"/>
            <w:rFonts w:ascii="Verdana" w:hAnsi="Verdana"/>
            <w:vanish/>
            <w:u w:val="none"/>
            <w:lang w:val="en"/>
          </w:rPr>
          <w:t xml:space="preserve"> (Jones, M., Hardt, D., and D. Recordon, “OAuth 2.0 Protocol: Bearer Tokens,” September 2011.)</w:t>
        </w:r>
      </w:hyperlink>
      <w:r>
        <w:rPr>
          <w:rFonts w:ascii="Verdana" w:hAnsi="Verdana"/>
          <w:color w:val="000000"/>
          <w:lang w:val="en"/>
        </w:rPr>
        <w:t xml:space="preserve"> [OAuth.2.0.Bearer] are issued at the Token endpoint. The OAuth 2.0 response parameter "</w:t>
      </w:r>
      <w:proofErr w:type="spellStart"/>
      <w:r>
        <w:rPr>
          <w:rStyle w:val="HTMLTypewriter"/>
          <w:lang w:val="en"/>
        </w:rPr>
        <w:t>token_type</w:t>
      </w:r>
      <w:proofErr w:type="spellEnd"/>
      <w:r>
        <w:rPr>
          <w:rFonts w:ascii="Verdana" w:hAnsi="Verdana"/>
          <w:color w:val="000000"/>
          <w:lang w:val="en"/>
        </w:rPr>
        <w:t>" MUST be set to "</w:t>
      </w:r>
      <w:r>
        <w:rPr>
          <w:rStyle w:val="HTMLTypewriter"/>
          <w:lang w:val="en"/>
        </w:rPr>
        <w:t>Bearer</w:t>
      </w:r>
      <w:r>
        <w:rPr>
          <w:rFonts w:ascii="Verdana" w:hAnsi="Verdana"/>
          <w:color w:val="000000"/>
          <w:lang w:val="en"/>
        </w:rPr>
        <w:t xml:space="preserve">".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In addition to the OAuth 2.0 response parameters, the following parameters MUST be included in the response if the Authorization Request </w:t>
      </w:r>
      <w:r>
        <w:rPr>
          <w:rStyle w:val="HTMLTypewriter"/>
          <w:lang w:val="en"/>
        </w:rPr>
        <w:t>scope</w:t>
      </w:r>
      <w:r>
        <w:rPr>
          <w:rFonts w:ascii="Verdana" w:hAnsi="Verdana"/>
          <w:color w:val="000000"/>
          <w:lang w:val="en"/>
        </w:rPr>
        <w:t xml:space="preserve"> parameter contains </w:t>
      </w:r>
      <w:proofErr w:type="spellStart"/>
      <w:r>
        <w:rPr>
          <w:rStyle w:val="HTMLTypewriter"/>
          <w:lang w:val="en"/>
        </w:rPr>
        <w:t>openid</w:t>
      </w:r>
      <w:proofErr w:type="spellEnd"/>
      <w:r>
        <w:rPr>
          <w:rFonts w:ascii="Verdana" w:hAnsi="Verdana"/>
          <w:color w:val="000000"/>
          <w:lang w:val="en"/>
        </w:rPr>
        <w:t xml:space="preserve">: </w:t>
      </w:r>
    </w:p>
    <w:p w:rsidR="00645693" w:rsidRDefault="00645693">
      <w:pPr>
        <w:spacing w:before="0" w:beforeAutospacing="0" w:after="0" w:afterAutospacing="0"/>
        <w:divId w:val="711154658"/>
        <w:rPr>
          <w:rFonts w:ascii="Verdana" w:eastAsia="Times New Roman" w:hAnsi="Verdana"/>
          <w:color w:val="000000"/>
          <w:lang w:val="en"/>
        </w:rPr>
      </w:pPr>
      <w:proofErr w:type="spellStart"/>
      <w:r>
        <w:rPr>
          <w:rFonts w:ascii="Verdana" w:eastAsia="Times New Roman" w:hAnsi="Verdana"/>
          <w:color w:val="000000"/>
          <w:lang w:val="en"/>
        </w:rPr>
        <w:t>id_token</w:t>
      </w:r>
      <w:proofErr w:type="spellEnd"/>
    </w:p>
    <w:p w:rsidR="00645693" w:rsidRDefault="00645693">
      <w:pPr>
        <w:spacing w:before="0" w:beforeAutospacing="0" w:after="0" w:afterAutospacing="0"/>
        <w:ind w:left="720"/>
        <w:divId w:val="711154658"/>
        <w:rPr>
          <w:rFonts w:ascii="Verdana" w:eastAsia="Times New Roman" w:hAnsi="Verdana"/>
          <w:color w:val="000000"/>
          <w:lang w:val="en"/>
        </w:rPr>
      </w:pPr>
      <w:r>
        <w:rPr>
          <w:rFonts w:ascii="Verdana" w:eastAsia="Times New Roman" w:hAnsi="Verdana"/>
          <w:color w:val="000000"/>
          <w:lang w:val="en"/>
        </w:rPr>
        <w:t xml:space="preserve">The ID Token value associated with the authentication session.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Following is a non-normative example: </w:t>
      </w:r>
    </w:p>
    <w:p w:rsidR="00645693" w:rsidRDefault="00645693">
      <w:pPr>
        <w:pStyle w:val="HTMLPreformatted"/>
        <w:divId w:val="546451527"/>
        <w:rPr>
          <w:lang w:val="en"/>
        </w:rPr>
      </w:pPr>
      <w:r>
        <w:rPr>
          <w:lang w:val="en"/>
        </w:rPr>
        <w:t>{</w:t>
      </w:r>
    </w:p>
    <w:p w:rsidR="00645693" w:rsidRDefault="00645693">
      <w:pPr>
        <w:pStyle w:val="HTMLPreformatted"/>
        <w:divId w:val="546451527"/>
        <w:rPr>
          <w:lang w:val="en"/>
        </w:rPr>
      </w:pPr>
      <w:r>
        <w:rPr>
          <w:lang w:val="en"/>
        </w:rPr>
        <w:t xml:space="preserve">            "</w:t>
      </w:r>
      <w:proofErr w:type="spellStart"/>
      <w:r>
        <w:rPr>
          <w:lang w:val="en"/>
        </w:rPr>
        <w:t>access_token</w:t>
      </w:r>
      <w:proofErr w:type="spellEnd"/>
      <w:r>
        <w:rPr>
          <w:lang w:val="en"/>
        </w:rPr>
        <w:t>": "SlAV32hkKG",</w:t>
      </w:r>
    </w:p>
    <w:p w:rsidR="00645693" w:rsidRDefault="00645693">
      <w:pPr>
        <w:pStyle w:val="HTMLPreformatted"/>
        <w:divId w:val="546451527"/>
        <w:rPr>
          <w:lang w:val="en"/>
        </w:rPr>
      </w:pPr>
      <w:r>
        <w:rPr>
          <w:lang w:val="en"/>
        </w:rPr>
        <w:t xml:space="preserve">            "</w:t>
      </w:r>
      <w:proofErr w:type="spellStart"/>
      <w:r>
        <w:rPr>
          <w:lang w:val="en"/>
        </w:rPr>
        <w:t>token_type</w:t>
      </w:r>
      <w:proofErr w:type="spellEnd"/>
      <w:r>
        <w:rPr>
          <w:lang w:val="en"/>
        </w:rPr>
        <w:t>": "Bearer",</w:t>
      </w:r>
    </w:p>
    <w:p w:rsidR="00645693" w:rsidRDefault="00645693">
      <w:pPr>
        <w:pStyle w:val="HTMLPreformatted"/>
        <w:divId w:val="546451527"/>
        <w:rPr>
          <w:lang w:val="en"/>
        </w:rPr>
      </w:pPr>
      <w:r>
        <w:rPr>
          <w:lang w:val="en"/>
        </w:rPr>
        <w:t xml:space="preserve">            "</w:t>
      </w:r>
      <w:proofErr w:type="spellStart"/>
      <w:r>
        <w:rPr>
          <w:lang w:val="en"/>
        </w:rPr>
        <w:t>refresh_token</w:t>
      </w:r>
      <w:proofErr w:type="spellEnd"/>
      <w:r>
        <w:rPr>
          <w:lang w:val="en"/>
        </w:rPr>
        <w:t>": "8xLOxBtZp8",</w:t>
      </w:r>
    </w:p>
    <w:p w:rsidR="00645693" w:rsidRDefault="00645693">
      <w:pPr>
        <w:pStyle w:val="HTMLPreformatted"/>
        <w:divId w:val="546451527"/>
        <w:rPr>
          <w:lang w:val="en"/>
        </w:rPr>
      </w:pPr>
      <w:r>
        <w:rPr>
          <w:lang w:val="en"/>
        </w:rPr>
        <w:t xml:space="preserve">            "</w:t>
      </w:r>
      <w:proofErr w:type="spellStart"/>
      <w:r>
        <w:rPr>
          <w:lang w:val="en"/>
        </w:rPr>
        <w:t>expires_in</w:t>
      </w:r>
      <w:proofErr w:type="spellEnd"/>
      <w:r>
        <w:rPr>
          <w:lang w:val="en"/>
        </w:rPr>
        <w:t>": 3600,</w:t>
      </w:r>
    </w:p>
    <w:p w:rsidR="00645693" w:rsidRDefault="00645693">
      <w:pPr>
        <w:pStyle w:val="HTMLPreformatted"/>
        <w:divId w:val="546451527"/>
        <w:rPr>
          <w:lang w:val="en"/>
        </w:rPr>
      </w:pPr>
      <w:r>
        <w:rPr>
          <w:lang w:val="en"/>
        </w:rPr>
        <w:t xml:space="preserve">            "</w:t>
      </w:r>
      <w:proofErr w:type="spellStart"/>
      <w:r>
        <w:rPr>
          <w:lang w:val="en"/>
        </w:rPr>
        <w:t>id_token</w:t>
      </w:r>
      <w:proofErr w:type="spellEnd"/>
      <w:r>
        <w:rPr>
          <w:lang w:val="en"/>
        </w:rPr>
        <w:t xml:space="preserve">": "eyJ0 ... NiJ9.eyJ1c ... I6IjIifX0.DeWt4Qu ... </w:t>
      </w:r>
      <w:proofErr w:type="spellStart"/>
      <w:r>
        <w:rPr>
          <w:lang w:val="en"/>
        </w:rPr>
        <w:t>ZXso</w:t>
      </w:r>
      <w:proofErr w:type="spellEnd"/>
      <w:r>
        <w:rPr>
          <w:lang w:val="en"/>
        </w:rPr>
        <w:t>"</w:t>
      </w:r>
    </w:p>
    <w:p w:rsidR="00645693" w:rsidRDefault="00645693">
      <w:pPr>
        <w:pStyle w:val="HTMLPreformatted"/>
        <w:divId w:val="546451527"/>
        <w:rPr>
          <w:lang w:val="en"/>
        </w:rPr>
      </w:pPr>
      <w:r>
        <w:rPr>
          <w:lang w:val="en"/>
        </w:rPr>
        <w:t xml:space="preserve">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As in the </w:t>
      </w:r>
      <w:hyperlink w:anchor="OAuth.2.0" w:history="1">
        <w:r>
          <w:rPr>
            <w:rStyle w:val="Hyperlink"/>
            <w:rFonts w:ascii="Verdana" w:hAnsi="Verdana"/>
            <w:u w:val="none"/>
            <w:lang w:val="en"/>
          </w:rPr>
          <w:t>OAuth 2.0</w:t>
        </w:r>
        <w:r>
          <w:rPr>
            <w:rStyle w:val="Hyperlink"/>
            <w:rFonts w:ascii="Verdana" w:hAnsi="Verdana"/>
            <w:vanish/>
            <w:u w:val="none"/>
            <w:lang w:val="en"/>
          </w:rPr>
          <w:t xml:space="preserve"> (Hammer-Lahav, E., Ed., Recordon, D., and D. Hardt, “OAuth 2.0 Authorization Protocol,” September 2011.)</w:t>
        </w:r>
      </w:hyperlink>
      <w:r>
        <w:rPr>
          <w:rFonts w:ascii="Verdana" w:hAnsi="Verdana"/>
          <w:color w:val="000000"/>
          <w:lang w:val="en"/>
        </w:rPr>
        <w:t xml:space="preserve"> [OAuth.2.0], Clients SHOULD ignore unrecognized response parameters. </w:t>
      </w:r>
    </w:p>
    <w:p w:rsidR="00645693" w:rsidRDefault="00645693">
      <w:pPr>
        <w:spacing w:before="0" w:beforeAutospacing="0" w:after="0" w:afterAutospacing="0"/>
        <w:divId w:val="1696887379"/>
        <w:rPr>
          <w:rFonts w:ascii="Verdana" w:eastAsia="Times New Roman" w:hAnsi="Verdana"/>
          <w:color w:val="000000"/>
          <w:lang w:val="en"/>
        </w:rPr>
      </w:pPr>
      <w:bookmarkStart w:id="79" w:name="anchor9"/>
      <w:bookmarkEnd w:id="79"/>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4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80" w:name="rfc.section.3.2.3"/>
      <w:bookmarkEnd w:id="80"/>
      <w:r>
        <w:rPr>
          <w:rFonts w:eastAsia="Times New Roman"/>
          <w:lang w:val="en"/>
        </w:rPr>
        <w:t>3.2.3.</w:t>
      </w:r>
      <w:proofErr w:type="gramStart"/>
      <w:r>
        <w:rPr>
          <w:rFonts w:eastAsia="Times New Roman"/>
          <w:lang w:val="en"/>
        </w:rPr>
        <w:t>  Token</w:t>
      </w:r>
      <w:proofErr w:type="gramEnd"/>
      <w:r>
        <w:rPr>
          <w:rFonts w:eastAsia="Times New Roman"/>
          <w:lang w:val="en"/>
        </w:rPr>
        <w:t xml:space="preserve"> Error Response</w:t>
      </w:r>
    </w:p>
    <w:p w:rsidR="00645693" w:rsidRDefault="00645693">
      <w:pPr>
        <w:pStyle w:val="NormalWeb"/>
        <w:divId w:val="1696887379"/>
        <w:rPr>
          <w:rFonts w:ascii="Verdana" w:hAnsi="Verdana"/>
          <w:color w:val="000000"/>
          <w:lang w:val="en"/>
        </w:rPr>
      </w:pPr>
      <w:r>
        <w:rPr>
          <w:rFonts w:ascii="Verdana" w:hAnsi="Verdana"/>
          <w:color w:val="000000"/>
          <w:lang w:val="en"/>
        </w:rPr>
        <w:t xml:space="preserve">If the token request is invalid or unauthorized, the authorization server constructs the error response. The parameters of the Token Error Response are defined as in Section 5.2 of </w:t>
      </w:r>
      <w:hyperlink w:anchor="OAuth.2.0" w:history="1">
        <w:r>
          <w:rPr>
            <w:rStyle w:val="Hyperlink"/>
            <w:rFonts w:ascii="Verdana" w:hAnsi="Verdana"/>
            <w:u w:val="none"/>
            <w:lang w:val="en"/>
          </w:rPr>
          <w:t>OAuth 2.0</w:t>
        </w:r>
        <w:r>
          <w:rPr>
            <w:rStyle w:val="Hyperlink"/>
            <w:rFonts w:ascii="Verdana" w:hAnsi="Verdana"/>
            <w:vanish/>
            <w:u w:val="none"/>
            <w:lang w:val="en"/>
          </w:rPr>
          <w:t xml:space="preserve"> (Hammer-Lahav, E., Ed., Recordon, D., and D. Hardt, “OAuth 2.0 Authorization Protocol,” September 2011.)</w:t>
        </w:r>
      </w:hyperlink>
      <w:r>
        <w:rPr>
          <w:rFonts w:ascii="Verdana" w:hAnsi="Verdana"/>
          <w:color w:val="000000"/>
          <w:lang w:val="en"/>
        </w:rPr>
        <w:t xml:space="preserve"> [OAuth.2.0]. </w:t>
      </w:r>
    </w:p>
    <w:p w:rsidR="00645693" w:rsidRDefault="00645693">
      <w:pPr>
        <w:spacing w:before="0" w:beforeAutospacing="0" w:after="0" w:afterAutospacing="0"/>
        <w:divId w:val="1696887379"/>
        <w:rPr>
          <w:rFonts w:ascii="Verdana" w:eastAsia="Times New Roman" w:hAnsi="Verdana"/>
          <w:color w:val="000000"/>
          <w:lang w:val="en"/>
        </w:rPr>
      </w:pPr>
      <w:bookmarkStart w:id="81" w:name="anchor10"/>
      <w:bookmarkEnd w:id="81"/>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4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82" w:name="rfc.section.3.2.3.1"/>
      <w:bookmarkEnd w:id="82"/>
      <w:r>
        <w:rPr>
          <w:rFonts w:eastAsia="Times New Roman"/>
          <w:lang w:val="en"/>
        </w:rPr>
        <w:t>3.2.3.1.</w:t>
      </w:r>
      <w:proofErr w:type="gramStart"/>
      <w:r>
        <w:rPr>
          <w:rFonts w:eastAsia="Times New Roman"/>
          <w:lang w:val="en"/>
        </w:rPr>
        <w:t>  Error</w:t>
      </w:r>
      <w:proofErr w:type="gramEnd"/>
      <w:r>
        <w:rPr>
          <w:rFonts w:eastAsia="Times New Roman"/>
          <w:lang w:val="en"/>
        </w:rPr>
        <w:t xml:space="preserve"> Codes</w:t>
      </w:r>
    </w:p>
    <w:p w:rsidR="00645693" w:rsidRDefault="00645693">
      <w:pPr>
        <w:pStyle w:val="NormalWeb"/>
        <w:divId w:val="1696887379"/>
        <w:rPr>
          <w:rFonts w:ascii="Verdana" w:hAnsi="Verdana"/>
          <w:color w:val="000000"/>
          <w:lang w:val="en"/>
        </w:rPr>
      </w:pPr>
      <w:r>
        <w:rPr>
          <w:rFonts w:ascii="Verdana" w:hAnsi="Verdana"/>
          <w:color w:val="000000"/>
          <w:lang w:val="en"/>
        </w:rPr>
        <w:t xml:space="preserve">In addition to the error codes defined in Section 5.2 of </w:t>
      </w:r>
      <w:hyperlink w:anchor="OAuth.2.0" w:history="1">
        <w:r>
          <w:rPr>
            <w:rStyle w:val="Hyperlink"/>
            <w:rFonts w:ascii="Verdana" w:hAnsi="Verdana"/>
            <w:u w:val="none"/>
            <w:lang w:val="en"/>
          </w:rPr>
          <w:t>OAuth 2.0</w:t>
        </w:r>
        <w:r>
          <w:rPr>
            <w:rStyle w:val="Hyperlink"/>
            <w:rFonts w:ascii="Verdana" w:hAnsi="Verdana"/>
            <w:vanish/>
            <w:u w:val="none"/>
            <w:lang w:val="en"/>
          </w:rPr>
          <w:t xml:space="preserve"> (Hammer-Lahav, E., Ed., Recordon, D., and D. Hardt, “OAuth 2.0 Authorization Protocol,” September 2011.)</w:t>
        </w:r>
      </w:hyperlink>
      <w:r>
        <w:rPr>
          <w:rFonts w:ascii="Verdana" w:hAnsi="Verdana"/>
          <w:color w:val="000000"/>
          <w:lang w:val="en"/>
        </w:rPr>
        <w:t xml:space="preserve"> [OAuth.2.0], this specification defines the following error codes. </w:t>
      </w:r>
    </w:p>
    <w:p w:rsidR="00645693" w:rsidRDefault="00645693">
      <w:pPr>
        <w:spacing w:before="0" w:beforeAutospacing="0" w:after="0" w:afterAutospacing="0"/>
        <w:divId w:val="1234319049"/>
        <w:rPr>
          <w:rFonts w:ascii="Verdana" w:eastAsia="Times New Roman" w:hAnsi="Verdana"/>
          <w:color w:val="000000"/>
          <w:lang w:val="en"/>
        </w:rPr>
      </w:pPr>
      <w:proofErr w:type="spellStart"/>
      <w:r>
        <w:rPr>
          <w:rFonts w:ascii="Verdana" w:eastAsia="Times New Roman" w:hAnsi="Verdana"/>
          <w:color w:val="000000"/>
          <w:lang w:val="en"/>
        </w:rPr>
        <w:t>invalid_authorization_code</w:t>
      </w:r>
      <w:proofErr w:type="spellEnd"/>
    </w:p>
    <w:p w:rsidR="00645693" w:rsidRDefault="00645693">
      <w:pPr>
        <w:spacing w:before="0" w:beforeAutospacing="0" w:after="0" w:afterAutospacing="0"/>
        <w:ind w:left="720"/>
        <w:divId w:val="1234319049"/>
        <w:rPr>
          <w:rFonts w:ascii="Verdana" w:eastAsia="Times New Roman" w:hAnsi="Verdana"/>
          <w:color w:val="000000"/>
          <w:lang w:val="en"/>
        </w:rPr>
      </w:pPr>
      <w:r>
        <w:rPr>
          <w:rFonts w:ascii="Verdana" w:eastAsia="Times New Roman" w:hAnsi="Verdana"/>
          <w:color w:val="000000"/>
          <w:lang w:val="en"/>
        </w:rPr>
        <w:t xml:space="preserve">The authorization code is missing, malformed, or invalid. </w:t>
      </w:r>
    </w:p>
    <w:p w:rsidR="00645693" w:rsidRDefault="00645693">
      <w:pPr>
        <w:spacing w:before="0" w:beforeAutospacing="0" w:after="0" w:afterAutospacing="0"/>
        <w:divId w:val="1696887379"/>
        <w:rPr>
          <w:rFonts w:ascii="Verdana" w:eastAsia="Times New Roman" w:hAnsi="Verdana"/>
          <w:color w:val="000000"/>
          <w:lang w:val="en"/>
        </w:rPr>
      </w:pPr>
      <w:bookmarkStart w:id="83" w:name="userinfo_ep"/>
      <w:bookmarkEnd w:id="83"/>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4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84" w:name="rfc.section.3.3"/>
      <w:bookmarkEnd w:id="84"/>
      <w:r>
        <w:rPr>
          <w:rFonts w:eastAsia="Times New Roman"/>
          <w:lang w:val="en"/>
        </w:rPr>
        <w:t>3.3.</w:t>
      </w:r>
      <w:proofErr w:type="gramStart"/>
      <w:r>
        <w:rPr>
          <w:rFonts w:eastAsia="Times New Roman"/>
          <w:lang w:val="en"/>
        </w:rPr>
        <w:t>  UserInfo</w:t>
      </w:r>
      <w:proofErr w:type="gramEnd"/>
      <w:r>
        <w:rPr>
          <w:rFonts w:eastAsia="Times New Roman"/>
          <w:lang w:val="en"/>
        </w:rPr>
        <w:t xml:space="preserve"> Endpoint</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UserInfo endpoint is an OAuth 2.0 protected resource that returns a claim object which contains claims about the authenticated user. Claim objects are objects that contain members and members' values which are the individual claims and claims values. A claim object is represented by a JSON object which contains a collection of name and value pairs for the claims. </w:t>
      </w:r>
    </w:p>
    <w:p w:rsidR="00645693" w:rsidRDefault="00645693">
      <w:pPr>
        <w:spacing w:before="0" w:beforeAutospacing="0" w:after="0" w:afterAutospacing="0"/>
        <w:divId w:val="1696887379"/>
        <w:rPr>
          <w:rFonts w:ascii="Verdana" w:eastAsia="Times New Roman" w:hAnsi="Verdana"/>
          <w:color w:val="000000"/>
          <w:lang w:val="en"/>
        </w:rPr>
      </w:pPr>
      <w:bookmarkStart w:id="85" w:name="anchor11"/>
      <w:bookmarkEnd w:id="85"/>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4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86" w:name="rfc.section.3.3.1"/>
      <w:bookmarkEnd w:id="86"/>
      <w:r>
        <w:rPr>
          <w:rFonts w:eastAsia="Times New Roman"/>
          <w:lang w:val="en"/>
        </w:rPr>
        <w:t>3.3.1.</w:t>
      </w:r>
      <w:proofErr w:type="gramStart"/>
      <w:r>
        <w:rPr>
          <w:rFonts w:eastAsia="Times New Roman"/>
          <w:lang w:val="en"/>
        </w:rPr>
        <w:t>  Requests</w:t>
      </w:r>
      <w:proofErr w:type="gramEnd"/>
    </w:p>
    <w:p w:rsidR="00645693" w:rsidRDefault="00645693">
      <w:pPr>
        <w:pStyle w:val="NormalWeb"/>
        <w:divId w:val="1696887379"/>
        <w:rPr>
          <w:rFonts w:ascii="Verdana" w:hAnsi="Verdana"/>
          <w:color w:val="000000"/>
          <w:lang w:val="en"/>
        </w:rPr>
      </w:pPr>
      <w:r>
        <w:rPr>
          <w:rFonts w:ascii="Verdana" w:hAnsi="Verdana"/>
          <w:color w:val="000000"/>
          <w:lang w:val="en"/>
        </w:rPr>
        <w:t xml:space="preserve">Clients MAY send requests with the following parameters to the UserInfo endpoint to obtain further information about the user. </w:t>
      </w:r>
    </w:p>
    <w:p w:rsidR="00645693" w:rsidRDefault="00645693">
      <w:pPr>
        <w:spacing w:before="0" w:beforeAutospacing="0" w:after="0" w:afterAutospacing="0"/>
        <w:divId w:val="677081529"/>
        <w:rPr>
          <w:rFonts w:ascii="Verdana" w:eastAsia="Times New Roman" w:hAnsi="Verdana"/>
          <w:color w:val="000000"/>
          <w:lang w:val="en"/>
        </w:rPr>
      </w:pPr>
      <w:proofErr w:type="spellStart"/>
      <w:r>
        <w:rPr>
          <w:rFonts w:ascii="Verdana" w:eastAsia="Times New Roman" w:hAnsi="Verdana"/>
          <w:color w:val="000000"/>
          <w:lang w:val="en"/>
        </w:rPr>
        <w:t>access_token</w:t>
      </w:r>
      <w:proofErr w:type="spellEnd"/>
    </w:p>
    <w:p w:rsidR="00645693" w:rsidRDefault="00645693">
      <w:pPr>
        <w:spacing w:before="0" w:beforeAutospacing="0" w:after="0" w:afterAutospacing="0"/>
        <w:ind w:left="720"/>
        <w:divId w:val="677081529"/>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The </w:t>
      </w:r>
      <w:proofErr w:type="spellStart"/>
      <w:r>
        <w:rPr>
          <w:rFonts w:ascii="Verdana" w:eastAsia="Times New Roman" w:hAnsi="Verdana"/>
          <w:color w:val="000000"/>
          <w:lang w:val="en"/>
        </w:rPr>
        <w:t>access_token</w:t>
      </w:r>
      <w:proofErr w:type="spellEnd"/>
      <w:r>
        <w:rPr>
          <w:rFonts w:ascii="Verdana" w:eastAsia="Times New Roman" w:hAnsi="Verdana"/>
          <w:color w:val="000000"/>
          <w:lang w:val="en"/>
        </w:rPr>
        <w:t xml:space="preserve"> obtained from an OpenID Connect authorization request. This parameter MUST NOT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sent if the access token is sent in the HTTP Authorization header as described in Section 7.1 of </w:t>
      </w:r>
      <w:hyperlink w:anchor="OAuth.2.0" w:history="1">
        <w:r>
          <w:rPr>
            <w:rStyle w:val="Hyperlink"/>
            <w:rFonts w:ascii="Verdana" w:eastAsia="Times New Roman" w:hAnsi="Verdana"/>
            <w:u w:val="none"/>
            <w:lang w:val="en"/>
          </w:rPr>
          <w:t>OAuth 2.0</w:t>
        </w:r>
        <w:r>
          <w:rPr>
            <w:rStyle w:val="Hyperlink"/>
            <w:rFonts w:ascii="Verdana" w:eastAsia="Times New Roman" w:hAnsi="Verdana"/>
            <w:vanish/>
            <w:u w:val="none"/>
            <w:lang w:val="en"/>
          </w:rPr>
          <w:t xml:space="preserve"> (Hammer-Lahav, E., Ed., Recordon, D., and D. Hardt, “OAuth 2.0 Authorization Protocol,” September 2011.)</w:t>
        </w:r>
      </w:hyperlink>
      <w:r>
        <w:rPr>
          <w:rFonts w:ascii="Verdana" w:eastAsia="Times New Roman" w:hAnsi="Verdana"/>
          <w:color w:val="000000"/>
          <w:lang w:val="en"/>
        </w:rPr>
        <w:t xml:space="preserve"> [OAuth.2.0]. Access tokens sent in the authorization header must be </w:t>
      </w:r>
      <w:hyperlink w:anchor="OAuth.2.0.Bearer" w:history="1">
        <w:r>
          <w:rPr>
            <w:rStyle w:val="Hyperlink"/>
            <w:rFonts w:ascii="Verdana" w:eastAsia="Times New Roman" w:hAnsi="Verdana"/>
            <w:u w:val="none"/>
            <w:lang w:val="en"/>
          </w:rPr>
          <w:t>Bearer tokens</w:t>
        </w:r>
        <w:r>
          <w:rPr>
            <w:rStyle w:val="Hyperlink"/>
            <w:rFonts w:ascii="Verdana" w:eastAsia="Times New Roman" w:hAnsi="Verdana"/>
            <w:vanish/>
            <w:u w:val="none"/>
            <w:lang w:val="en"/>
          </w:rPr>
          <w:t xml:space="preserve"> (Jones, M., Hardt, D., and D. Recordon, “OAuth 2.0 Protocol: Bearer Tokens,” September 2011.)</w:t>
        </w:r>
      </w:hyperlink>
      <w:r>
        <w:rPr>
          <w:rFonts w:ascii="Verdana" w:eastAsia="Times New Roman" w:hAnsi="Verdana"/>
          <w:color w:val="000000"/>
          <w:lang w:val="en"/>
        </w:rPr>
        <w:t xml:space="preserve"> [OAuth.2.0.Bearer]. </w:t>
      </w:r>
    </w:p>
    <w:p w:rsidR="00645693" w:rsidRDefault="00645693">
      <w:pPr>
        <w:spacing w:before="0" w:beforeAutospacing="0" w:after="0" w:afterAutospacing="0"/>
        <w:divId w:val="677081529"/>
        <w:rPr>
          <w:rFonts w:ascii="Verdana" w:eastAsia="Times New Roman" w:hAnsi="Verdana"/>
          <w:color w:val="000000"/>
          <w:lang w:val="en"/>
        </w:rPr>
      </w:pPr>
      <w:proofErr w:type="gramStart"/>
      <w:r>
        <w:rPr>
          <w:rFonts w:ascii="Verdana" w:eastAsia="Times New Roman" w:hAnsi="Verdana"/>
          <w:color w:val="000000"/>
          <w:lang w:val="en"/>
        </w:rPr>
        <w:t>schema</w:t>
      </w:r>
      <w:proofErr w:type="gramEnd"/>
    </w:p>
    <w:p w:rsidR="00645693" w:rsidRDefault="00645693">
      <w:pPr>
        <w:spacing w:before="0" w:beforeAutospacing="0" w:after="0" w:afterAutospacing="0"/>
        <w:ind w:left="720"/>
        <w:divId w:val="677081529"/>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The schema in which the data is be returned. The default value is </w:t>
      </w:r>
      <w:proofErr w:type="spellStart"/>
      <w:r>
        <w:rPr>
          <w:rStyle w:val="HTMLTypewriter"/>
          <w:lang w:val="en"/>
        </w:rPr>
        <w:t>openid</w:t>
      </w:r>
      <w:proofErr w:type="spellEnd"/>
      <w:r>
        <w:rPr>
          <w:rFonts w:ascii="Verdana" w:eastAsia="Times New Roman" w:hAnsi="Verdana"/>
          <w:color w:val="000000"/>
          <w:lang w:val="en"/>
        </w:rPr>
        <w:t xml:space="preserve">. If the value of this parameter is omitted, or not </w:t>
      </w:r>
      <w:proofErr w:type="spellStart"/>
      <w:r>
        <w:rPr>
          <w:rStyle w:val="HTMLTypewriter"/>
          <w:lang w:val="en"/>
        </w:rPr>
        <w:t>openid</w:t>
      </w:r>
      <w:proofErr w:type="spellEnd"/>
      <w:r>
        <w:rPr>
          <w:rFonts w:ascii="Verdana" w:eastAsia="Times New Roman" w:hAnsi="Verdana"/>
          <w:color w:val="000000"/>
          <w:lang w:val="en"/>
        </w:rPr>
        <w:t xml:space="preserve">, the response may be a proprietary schema to support backwards compatibility. A URL MAY be passed to define custom schemes not specified by short names. Custom schema names and responses are out of scope for this specification. </w:t>
      </w:r>
    </w:p>
    <w:p w:rsidR="00645693" w:rsidRDefault="00645693">
      <w:pPr>
        <w:spacing w:before="0" w:beforeAutospacing="0" w:after="0" w:afterAutospacing="0"/>
        <w:divId w:val="677081529"/>
        <w:rPr>
          <w:rFonts w:ascii="Verdana" w:eastAsia="Times New Roman" w:hAnsi="Verdana"/>
          <w:color w:val="000000"/>
          <w:lang w:val="en"/>
        </w:rPr>
      </w:pPr>
      <w:proofErr w:type="gramStart"/>
      <w:r>
        <w:rPr>
          <w:rFonts w:ascii="Verdana" w:eastAsia="Times New Roman" w:hAnsi="Verdana"/>
          <w:color w:val="000000"/>
          <w:lang w:val="en"/>
        </w:rPr>
        <w:t>id</w:t>
      </w:r>
      <w:proofErr w:type="gramEnd"/>
    </w:p>
    <w:p w:rsidR="00645693" w:rsidRDefault="00645693">
      <w:pPr>
        <w:spacing w:before="0" w:beforeAutospacing="0" w:after="0" w:afterAutospacing="0"/>
        <w:ind w:left="720"/>
        <w:divId w:val="677081529"/>
        <w:rPr>
          <w:rFonts w:ascii="Verdana" w:eastAsia="Times New Roman" w:hAnsi="Verdana"/>
          <w:color w:val="000000"/>
          <w:lang w:val="en"/>
        </w:rPr>
      </w:pPr>
      <w:r>
        <w:rPr>
          <w:rFonts w:ascii="Verdana" w:eastAsia="Times New Roman" w:hAnsi="Verdana"/>
          <w:color w:val="000000"/>
          <w:lang w:val="en"/>
        </w:rPr>
        <w:t xml:space="preserve">This identifier is reserved for backwards compatibility. It MUST be ignored by the endpoint if the </w:t>
      </w:r>
      <w:proofErr w:type="spellStart"/>
      <w:r>
        <w:rPr>
          <w:rStyle w:val="HTMLTypewriter"/>
          <w:lang w:val="en"/>
        </w:rPr>
        <w:t>openid</w:t>
      </w:r>
      <w:proofErr w:type="spellEnd"/>
      <w:r>
        <w:rPr>
          <w:rFonts w:ascii="Verdana" w:eastAsia="Times New Roman" w:hAnsi="Verdana"/>
          <w:color w:val="000000"/>
          <w:lang w:val="en"/>
        </w:rPr>
        <w:t xml:space="preserve"> schema is used. </w:t>
      </w:r>
    </w:p>
    <w:p w:rsidR="00645693" w:rsidRDefault="00645693">
      <w:pPr>
        <w:spacing w:before="0" w:beforeAutospacing="0" w:after="0" w:afterAutospacing="0"/>
        <w:divId w:val="1696887379"/>
        <w:rPr>
          <w:rFonts w:ascii="Verdana" w:eastAsia="Times New Roman" w:hAnsi="Verdana"/>
          <w:color w:val="000000"/>
          <w:lang w:val="en"/>
        </w:rPr>
      </w:pPr>
      <w:bookmarkStart w:id="87" w:name="anchor12"/>
      <w:bookmarkEnd w:id="87"/>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4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88" w:name="rfc.section.3.3.2"/>
      <w:bookmarkEnd w:id="88"/>
      <w:r>
        <w:rPr>
          <w:rFonts w:eastAsia="Times New Roman"/>
          <w:lang w:val="en"/>
        </w:rPr>
        <w:t>3.3.2.</w:t>
      </w:r>
      <w:proofErr w:type="gramStart"/>
      <w:r>
        <w:rPr>
          <w:rFonts w:eastAsia="Times New Roman"/>
          <w:lang w:val="en"/>
        </w:rPr>
        <w:t>  Responses</w:t>
      </w:r>
      <w:proofErr w:type="gramEnd"/>
    </w:p>
    <w:p w:rsidR="00645693" w:rsidRDefault="00645693">
      <w:pPr>
        <w:pStyle w:val="NormalWeb"/>
        <w:divId w:val="1696887379"/>
        <w:rPr>
          <w:rFonts w:ascii="Verdana" w:hAnsi="Verdana"/>
          <w:color w:val="000000"/>
          <w:lang w:val="en"/>
        </w:rPr>
      </w:pPr>
      <w:r>
        <w:rPr>
          <w:rFonts w:ascii="Verdana" w:hAnsi="Verdana"/>
          <w:color w:val="000000"/>
          <w:lang w:val="en"/>
        </w:rPr>
        <w:t>If the requested schema is "</w:t>
      </w:r>
      <w:proofErr w:type="spellStart"/>
      <w:r>
        <w:rPr>
          <w:rFonts w:ascii="Verdana" w:hAnsi="Verdana"/>
          <w:color w:val="000000"/>
          <w:lang w:val="en"/>
        </w:rPr>
        <w:t>openid</w:t>
      </w:r>
      <w:proofErr w:type="spellEnd"/>
      <w:r>
        <w:rPr>
          <w:rFonts w:ascii="Verdana" w:hAnsi="Verdana"/>
          <w:color w:val="000000"/>
          <w:lang w:val="en"/>
        </w:rPr>
        <w:t xml:space="preserve">", the response MUST return a JSON object that contains the full set or subset of claims that are defined below. Additional claims (not specified below) MAY also be returned.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members may be represented in multiple languages and scripts. To specify the languages and scripts, </w:t>
      </w:r>
      <w:hyperlink w:anchor="RFC5646" w:history="1">
        <w:r>
          <w:rPr>
            <w:rStyle w:val="Hyperlink"/>
            <w:rFonts w:ascii="Verdana" w:hAnsi="Verdana"/>
            <w:u w:val="none"/>
            <w:lang w:val="en"/>
          </w:rPr>
          <w:t>BCP47</w:t>
        </w:r>
        <w:r>
          <w:rPr>
            <w:rStyle w:val="Hyperlink"/>
            <w:rFonts w:ascii="Verdana" w:hAnsi="Verdana"/>
            <w:vanish/>
            <w:u w:val="none"/>
            <w:lang w:val="en"/>
          </w:rPr>
          <w:t xml:space="preserve"> (Phillips, A. and M. Davis, “Tags for Identifying Languages,” September 2009.)</w:t>
        </w:r>
      </w:hyperlink>
      <w:r>
        <w:rPr>
          <w:rFonts w:ascii="Verdana" w:hAnsi="Verdana"/>
          <w:color w:val="000000"/>
          <w:lang w:val="en"/>
        </w:rPr>
        <w:t xml:space="preserve"> [RFC5646] language tags MUST be added to each member names delimited by a </w:t>
      </w:r>
      <w:r>
        <w:rPr>
          <w:rStyle w:val="HTMLTypewriter"/>
          <w:lang w:val="en"/>
        </w:rPr>
        <w:t>#</w:t>
      </w:r>
      <w:r>
        <w:rPr>
          <w:rFonts w:ascii="Verdana" w:hAnsi="Verdana"/>
          <w:color w:val="000000"/>
          <w:lang w:val="en"/>
        </w:rPr>
        <w:t xml:space="preserve">, e.g., </w:t>
      </w:r>
      <w:proofErr w:type="spellStart"/>
      <w:r>
        <w:rPr>
          <w:rStyle w:val="HTMLTypewriter"/>
          <w:lang w:val="en"/>
        </w:rPr>
        <w:t>familyName#ja-Kana-JP</w:t>
      </w:r>
      <w:proofErr w:type="spellEnd"/>
      <w:r>
        <w:rPr>
          <w:rFonts w:ascii="Verdana" w:hAnsi="Verdana"/>
          <w:color w:val="000000"/>
          <w:lang w:val="en"/>
        </w:rPr>
        <w:t xml:space="preserve"> for expressing Family Name in Katakana in Japanese, which is commonly used to index and represent the phonetics of the Kanji representation of the same represented as </w:t>
      </w:r>
      <w:proofErr w:type="spellStart"/>
      <w:r>
        <w:rPr>
          <w:rStyle w:val="HTMLTypewriter"/>
          <w:lang w:val="en"/>
        </w:rPr>
        <w:t>familyName#ja-Hani-JP</w:t>
      </w:r>
      <w:proofErr w:type="spellEnd"/>
      <w:r>
        <w:rPr>
          <w:rFonts w:ascii="Verdana" w:hAnsi="Verdana"/>
          <w:color w:val="000000"/>
          <w:lang w:val="en"/>
        </w:rPr>
        <w:t xml:space="preserve">. </w:t>
      </w:r>
    </w:p>
    <w:p w:rsidR="00645693" w:rsidRDefault="00645693">
      <w:pPr>
        <w:spacing w:before="0" w:beforeAutospacing="0" w:after="0" w:afterAutospacing="0"/>
        <w:divId w:val="1696887379"/>
        <w:rPr>
          <w:rFonts w:ascii="Verdana" w:eastAsia="Times New Roman" w:hAnsi="Verdana"/>
          <w:color w:val="000000"/>
          <w:lang w:val="en"/>
        </w:rPr>
      </w:pPr>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46" style="width:1064.4pt;height:.75pt" o:hrpct="800" o:hralign="center" o:hrstd="t" o:hrnoshade="t" o:hr="t" fillcolor="#ccc" stroked="f"/>
        </w:pict>
      </w:r>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firstRow="1" w:lastRow="0" w:firstColumn="1" w:lastColumn="0" w:noHBand="0" w:noVBand="1"/>
      </w:tblPr>
      <w:tblGrid>
        <w:gridCol w:w="1887"/>
        <w:gridCol w:w="1062"/>
        <w:gridCol w:w="5991"/>
      </w:tblGrid>
      <w:tr w:rsidR="00645693">
        <w:trPr>
          <w:divId w:val="1696887379"/>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rsidR="00645693" w:rsidRDefault="00645693">
            <w:pPr>
              <w:spacing w:before="0" w:beforeAutospacing="0" w:after="0" w:afterAutospacing="0"/>
              <w:rPr>
                <w:rFonts w:ascii="Verdana" w:eastAsia="Times New Roman" w:hAnsi="Verdana"/>
                <w:b/>
                <w:bCs/>
                <w:color w:val="000000"/>
              </w:rPr>
            </w:pPr>
            <w:bookmarkStart w:id="89" w:name="ClaimTable"/>
            <w:bookmarkEnd w:id="89"/>
            <w:r>
              <w:rPr>
                <w:rFonts w:ascii="Verdana" w:eastAsia="Times New Roman" w:hAnsi="Verdana"/>
                <w:b/>
                <w:bCs/>
                <w:color w:val="000000"/>
              </w:rPr>
              <w:t>Member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rsidR="00645693" w:rsidRDefault="00645693">
            <w:pPr>
              <w:spacing w:before="0" w:beforeAutospacing="0" w:after="0" w:afterAutospacing="0"/>
              <w:rPr>
                <w:rFonts w:ascii="Verdana" w:eastAsia="Times New Roman" w:hAnsi="Verdana"/>
                <w:b/>
                <w:bCs/>
                <w:color w:val="000000"/>
              </w:rPr>
            </w:pPr>
            <w:r>
              <w:rPr>
                <w:rFonts w:ascii="Verdana" w:eastAsia="Times New Roman" w:hAnsi="Verdana"/>
                <w:b/>
                <w:bCs/>
                <w:color w:val="000000"/>
              </w:rPr>
              <w:t>Type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rsidR="00645693" w:rsidRDefault="00645693">
            <w:pPr>
              <w:spacing w:before="0" w:beforeAutospacing="0" w:after="0" w:afterAutospacing="0"/>
              <w:rPr>
                <w:rFonts w:ascii="Verdana" w:eastAsia="Times New Roman" w:hAnsi="Verdana"/>
                <w:b/>
                <w:bCs/>
                <w:color w:val="000000"/>
              </w:rPr>
            </w:pPr>
            <w:r>
              <w:rPr>
                <w:rFonts w:ascii="Verdana" w:eastAsia="Times New Roman" w:hAnsi="Verdana"/>
                <w:b/>
                <w:bCs/>
                <w:color w:val="000000"/>
              </w:rPr>
              <w:t>Description</w:t>
            </w:r>
          </w:p>
        </w:tc>
      </w:tr>
      <w:tr w:rsidR="00645693">
        <w:trPr>
          <w:divId w:val="1696887379"/>
          <w:jc w:val="center"/>
        </w:trPr>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t>user_id</w:t>
            </w:r>
            <w:proofErr w:type="spellEnd"/>
          </w:p>
        </w:tc>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Identifier for the user at the issuer.</w:t>
            </w:r>
          </w:p>
        </w:tc>
      </w:tr>
      <w:tr w:rsidR="00645693">
        <w:trPr>
          <w:divId w:val="1696887379"/>
          <w:jc w:val="center"/>
        </w:trPr>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name</w:t>
            </w:r>
          </w:p>
        </w:tc>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User's full name in displayable form including all name parts, ordered according to user's locale and preferences.</w:t>
            </w:r>
          </w:p>
        </w:tc>
      </w:tr>
      <w:tr w:rsidR="00645693">
        <w:trPr>
          <w:divId w:val="1696887379"/>
          <w:jc w:val="center"/>
        </w:trPr>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t>given_name</w:t>
            </w:r>
            <w:proofErr w:type="spellEnd"/>
          </w:p>
        </w:tc>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Given name or first name of the user.</w:t>
            </w:r>
          </w:p>
        </w:tc>
      </w:tr>
      <w:tr w:rsidR="00645693">
        <w:trPr>
          <w:divId w:val="1696887379"/>
          <w:jc w:val="center"/>
        </w:trPr>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t>family_name</w:t>
            </w:r>
            <w:proofErr w:type="spellEnd"/>
          </w:p>
        </w:tc>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Surname or last name of the user.</w:t>
            </w:r>
          </w:p>
        </w:tc>
      </w:tr>
      <w:tr w:rsidR="00645693">
        <w:trPr>
          <w:divId w:val="1696887379"/>
          <w:jc w:val="center"/>
        </w:trPr>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t>middle_name</w:t>
            </w:r>
            <w:proofErr w:type="spellEnd"/>
          </w:p>
        </w:tc>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Middle name of the user.</w:t>
            </w:r>
          </w:p>
        </w:tc>
      </w:tr>
      <w:tr w:rsidR="00645693">
        <w:trPr>
          <w:divId w:val="1696887379"/>
          <w:jc w:val="center"/>
        </w:trPr>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nickname</w:t>
            </w:r>
          </w:p>
        </w:tc>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 xml:space="preserve">Casual name of the user that may or may not be the same as the </w:t>
            </w:r>
            <w:proofErr w:type="spellStart"/>
            <w:r>
              <w:rPr>
                <w:rStyle w:val="HTMLTypewriter"/>
              </w:rPr>
              <w:t>given_name</w:t>
            </w:r>
            <w:proofErr w:type="spellEnd"/>
            <w:r>
              <w:rPr>
                <w:rFonts w:ascii="Verdana" w:eastAsia="Times New Roman" w:hAnsi="Verdana"/>
                <w:color w:val="000000"/>
              </w:rPr>
              <w:t xml:space="preserve">. For instance, a </w:t>
            </w:r>
            <w:r>
              <w:rPr>
                <w:rStyle w:val="HTMLTypewriter"/>
              </w:rPr>
              <w:t>nickname</w:t>
            </w:r>
            <w:r>
              <w:rPr>
                <w:rFonts w:ascii="Verdana" w:eastAsia="Times New Roman" w:hAnsi="Verdana"/>
                <w:color w:val="000000"/>
              </w:rPr>
              <w:t xml:space="preserve"> value of </w:t>
            </w:r>
            <w:r>
              <w:rPr>
                <w:rStyle w:val="HTMLTypewriter"/>
              </w:rPr>
              <w:t>Mike</w:t>
            </w:r>
            <w:r>
              <w:rPr>
                <w:rFonts w:ascii="Verdana" w:eastAsia="Times New Roman" w:hAnsi="Verdana"/>
                <w:color w:val="000000"/>
              </w:rPr>
              <w:t xml:space="preserve"> might be returned alongside a </w:t>
            </w:r>
            <w:proofErr w:type="spellStart"/>
            <w:r>
              <w:rPr>
                <w:rStyle w:val="HTMLTypewriter"/>
              </w:rPr>
              <w:t>given_name</w:t>
            </w:r>
            <w:proofErr w:type="spellEnd"/>
            <w:r>
              <w:rPr>
                <w:rFonts w:ascii="Verdana" w:eastAsia="Times New Roman" w:hAnsi="Verdana"/>
                <w:color w:val="000000"/>
              </w:rPr>
              <w:t xml:space="preserve"> value of </w:t>
            </w:r>
            <w:r>
              <w:rPr>
                <w:rStyle w:val="HTMLTypewriter"/>
              </w:rPr>
              <w:t>Michael</w:t>
            </w:r>
            <w:r>
              <w:rPr>
                <w:rFonts w:ascii="Verdana" w:eastAsia="Times New Roman" w:hAnsi="Verdana"/>
                <w:color w:val="000000"/>
              </w:rPr>
              <w:t>.</w:t>
            </w:r>
          </w:p>
        </w:tc>
      </w:tr>
      <w:tr w:rsidR="00645693">
        <w:trPr>
          <w:divId w:val="1696887379"/>
          <w:jc w:val="center"/>
        </w:trPr>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profile</w:t>
            </w:r>
          </w:p>
        </w:tc>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URL of user's profile page.</w:t>
            </w:r>
          </w:p>
        </w:tc>
      </w:tr>
      <w:tr w:rsidR="00645693">
        <w:trPr>
          <w:divId w:val="1696887379"/>
          <w:jc w:val="center"/>
        </w:trPr>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picture</w:t>
            </w:r>
          </w:p>
        </w:tc>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URL of the user's profile picture.</w:t>
            </w:r>
          </w:p>
        </w:tc>
      </w:tr>
      <w:tr w:rsidR="00645693">
        <w:trPr>
          <w:divId w:val="1696887379"/>
          <w:jc w:val="center"/>
        </w:trPr>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website</w:t>
            </w:r>
          </w:p>
        </w:tc>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URL of user's web page or blog.</w:t>
            </w:r>
          </w:p>
        </w:tc>
      </w:tr>
      <w:tr w:rsidR="00645693">
        <w:trPr>
          <w:divId w:val="1696887379"/>
          <w:jc w:val="center"/>
        </w:trPr>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email</w:t>
            </w:r>
          </w:p>
        </w:tc>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The user's preferred e-mail address.</w:t>
            </w:r>
          </w:p>
        </w:tc>
      </w:tr>
      <w:tr w:rsidR="00645693">
        <w:trPr>
          <w:divId w:val="1696887379"/>
          <w:jc w:val="center"/>
        </w:trPr>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verified</w:t>
            </w:r>
          </w:p>
        </w:tc>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t>boolean</w:t>
            </w:r>
            <w:proofErr w:type="spellEnd"/>
          </w:p>
        </w:tc>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True if the user's e-mail address has been verified; otherwise false.</w:t>
            </w:r>
          </w:p>
        </w:tc>
      </w:tr>
      <w:tr w:rsidR="00645693">
        <w:trPr>
          <w:divId w:val="1696887379"/>
          <w:jc w:val="center"/>
        </w:trPr>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gender</w:t>
            </w:r>
          </w:p>
        </w:tc>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 xml:space="preserve">The user's gender: </w:t>
            </w:r>
            <w:r>
              <w:rPr>
                <w:rStyle w:val="HTMLTypewriter"/>
              </w:rPr>
              <w:t>female</w:t>
            </w:r>
            <w:r>
              <w:rPr>
                <w:rFonts w:ascii="Verdana" w:eastAsia="Times New Roman" w:hAnsi="Verdana"/>
                <w:color w:val="000000"/>
              </w:rPr>
              <w:t xml:space="preserve"> or </w:t>
            </w:r>
            <w:r>
              <w:rPr>
                <w:rStyle w:val="HTMLTypewriter"/>
              </w:rPr>
              <w:t>male</w:t>
            </w:r>
            <w:r>
              <w:rPr>
                <w:rFonts w:ascii="Verdana" w:eastAsia="Times New Roman" w:hAnsi="Verdana"/>
                <w:color w:val="000000"/>
              </w:rPr>
              <w:t>.</w:t>
            </w:r>
          </w:p>
        </w:tc>
      </w:tr>
      <w:tr w:rsidR="00645693">
        <w:trPr>
          <w:divId w:val="1696887379"/>
          <w:jc w:val="center"/>
        </w:trPr>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birthday</w:t>
            </w:r>
          </w:p>
        </w:tc>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 xml:space="preserve">The user's birthday, represented as a date string in MM/DD/YYYY format. The year MAY be </w:t>
            </w:r>
            <w:r>
              <w:rPr>
                <w:rStyle w:val="HTMLTypewriter"/>
              </w:rPr>
              <w:t>0000</w:t>
            </w:r>
            <w:r>
              <w:rPr>
                <w:rFonts w:ascii="Verdana" w:eastAsia="Times New Roman" w:hAnsi="Verdana"/>
                <w:color w:val="000000"/>
              </w:rPr>
              <w:t>, indicating that it is omitted.</w:t>
            </w:r>
          </w:p>
        </w:tc>
      </w:tr>
      <w:tr w:rsidR="00645693">
        <w:trPr>
          <w:divId w:val="1696887379"/>
          <w:jc w:val="center"/>
        </w:trPr>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t>zoneinfo</w:t>
            </w:r>
            <w:proofErr w:type="spellEnd"/>
          </w:p>
        </w:tc>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 xml:space="preserve">String from </w:t>
            </w:r>
            <w:proofErr w:type="spellStart"/>
            <w:r>
              <w:rPr>
                <w:rFonts w:ascii="Verdana" w:eastAsia="Times New Roman" w:hAnsi="Verdana"/>
                <w:color w:val="000000"/>
              </w:rPr>
              <w:t>zoneinfo</w:t>
            </w:r>
            <w:proofErr w:type="spellEnd"/>
            <w:r>
              <w:rPr>
                <w:rFonts w:ascii="Verdana" w:eastAsia="Times New Roman" w:hAnsi="Verdana"/>
                <w:color w:val="000000"/>
              </w:rPr>
              <w:t xml:space="preserve"> </w:t>
            </w:r>
            <w:hyperlink w:anchor="zoneinfo" w:history="1">
              <w:r>
                <w:rPr>
                  <w:rStyle w:val="Hyperlink"/>
                  <w:rFonts w:ascii="Verdana" w:eastAsia="Times New Roman" w:hAnsi="Verdana"/>
                  <w:u w:val="none"/>
                </w:rPr>
                <w:t>[</w:t>
              </w:r>
              <w:proofErr w:type="spellStart"/>
              <w:r>
                <w:rPr>
                  <w:rStyle w:val="Hyperlink"/>
                  <w:rFonts w:ascii="Verdana" w:eastAsia="Times New Roman" w:hAnsi="Verdana"/>
                  <w:u w:val="none"/>
                </w:rPr>
                <w:t>zoneinfo</w:t>
              </w:r>
              <w:proofErr w:type="spellEnd"/>
              <w:r>
                <w:rPr>
                  <w:rStyle w:val="Hyperlink"/>
                  <w:rFonts w:ascii="Verdana" w:eastAsia="Times New Roman" w:hAnsi="Verdana"/>
                  <w:u w:val="none"/>
                </w:rPr>
                <w:t>]</w:t>
              </w:r>
              <w:r>
                <w:rPr>
                  <w:rStyle w:val="Hyperlink"/>
                  <w:rFonts w:ascii="Verdana" w:eastAsia="Times New Roman" w:hAnsi="Verdana"/>
                  <w:vanish/>
                  <w:u w:val="none"/>
                </w:rPr>
                <w:t xml:space="preserve"> (Public Domain, “The tz database,” June 2011.)</w:t>
              </w:r>
            </w:hyperlink>
            <w:r>
              <w:rPr>
                <w:rFonts w:ascii="Verdana" w:eastAsia="Times New Roman" w:hAnsi="Verdana"/>
                <w:color w:val="000000"/>
              </w:rPr>
              <w:t xml:space="preserve"> </w:t>
            </w:r>
            <w:proofErr w:type="spellStart"/>
            <w:r>
              <w:rPr>
                <w:rFonts w:ascii="Verdana" w:eastAsia="Times New Roman" w:hAnsi="Verdana"/>
                <w:color w:val="000000"/>
              </w:rPr>
              <w:t>timezone</w:t>
            </w:r>
            <w:proofErr w:type="spellEnd"/>
            <w:r>
              <w:rPr>
                <w:rFonts w:ascii="Verdana" w:eastAsia="Times New Roman" w:hAnsi="Verdana"/>
                <w:color w:val="000000"/>
              </w:rPr>
              <w:t xml:space="preserve"> database. For example, </w:t>
            </w:r>
            <w:r>
              <w:rPr>
                <w:rStyle w:val="HTMLTypewriter"/>
              </w:rPr>
              <w:t>Europe/Paris</w:t>
            </w:r>
            <w:r>
              <w:rPr>
                <w:rFonts w:ascii="Verdana" w:eastAsia="Times New Roman" w:hAnsi="Verdana"/>
                <w:color w:val="000000"/>
              </w:rPr>
              <w:t xml:space="preserve"> or </w:t>
            </w:r>
            <w:r>
              <w:rPr>
                <w:rStyle w:val="HTMLTypewriter"/>
              </w:rPr>
              <w:t>America/</w:t>
            </w:r>
            <w:proofErr w:type="spellStart"/>
            <w:r>
              <w:rPr>
                <w:rStyle w:val="HTMLTypewriter"/>
              </w:rPr>
              <w:t>Los_Angeles</w:t>
            </w:r>
            <w:proofErr w:type="spellEnd"/>
            <w:r>
              <w:rPr>
                <w:rFonts w:ascii="Verdana" w:eastAsia="Times New Roman" w:hAnsi="Verdana"/>
                <w:color w:val="000000"/>
              </w:rPr>
              <w:t>.</w:t>
            </w:r>
          </w:p>
        </w:tc>
      </w:tr>
      <w:tr w:rsidR="00645693">
        <w:trPr>
          <w:divId w:val="1696887379"/>
          <w:jc w:val="center"/>
        </w:trPr>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locale</w:t>
            </w:r>
          </w:p>
        </w:tc>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 xml:space="preserve">The user's </w:t>
            </w:r>
            <w:proofErr w:type="gramStart"/>
            <w:r>
              <w:rPr>
                <w:rFonts w:ascii="Verdana" w:eastAsia="Times New Roman" w:hAnsi="Verdana"/>
                <w:color w:val="000000"/>
              </w:rPr>
              <w:t>locale,</w:t>
            </w:r>
            <w:proofErr w:type="gramEnd"/>
            <w:r>
              <w:rPr>
                <w:rFonts w:ascii="Verdana" w:eastAsia="Times New Roman" w:hAnsi="Verdana"/>
                <w:color w:val="000000"/>
              </w:rPr>
              <w:t xml:space="preserve"> represented as an </w:t>
            </w:r>
            <w:hyperlink w:anchor="RFC5646" w:history="1">
              <w:r>
                <w:rPr>
                  <w:rStyle w:val="Hyperlink"/>
                  <w:rFonts w:ascii="Verdana" w:eastAsia="Times New Roman" w:hAnsi="Verdana"/>
                  <w:u w:val="none"/>
                </w:rPr>
                <w:t>RFC 5646</w:t>
              </w:r>
              <w:r>
                <w:rPr>
                  <w:rStyle w:val="Hyperlink"/>
                  <w:rFonts w:ascii="Verdana" w:eastAsia="Times New Roman" w:hAnsi="Verdana"/>
                  <w:vanish/>
                  <w:u w:val="none"/>
                </w:rPr>
                <w:t xml:space="preserve"> (Phillips, A. and M. Davis, “Tags for Identifying Languages,” September 2009.)</w:t>
              </w:r>
            </w:hyperlink>
            <w:r>
              <w:rPr>
                <w:rFonts w:ascii="Verdana" w:eastAsia="Times New Roman" w:hAnsi="Verdana"/>
                <w:color w:val="000000"/>
              </w:rPr>
              <w:t xml:space="preserve"> [RFC5646] language tag. This is typically an </w:t>
            </w:r>
            <w:hyperlink w:anchor="ISO639-1" w:history="1">
              <w:r>
                <w:rPr>
                  <w:rStyle w:val="Hyperlink"/>
                  <w:rFonts w:ascii="Verdana" w:eastAsia="Times New Roman" w:hAnsi="Verdana"/>
                  <w:u w:val="none"/>
                </w:rPr>
                <w:t>ISO 639-1 Alpha-2</w:t>
              </w:r>
              <w:r>
                <w:rPr>
                  <w:rStyle w:val="Hyperlink"/>
                  <w:rFonts w:ascii="Verdana" w:eastAsia="Times New Roman" w:hAnsi="Verdana"/>
                  <w:vanish/>
                  <w:u w:val="none"/>
                </w:rPr>
                <w:t xml:space="preserve"> (International Organization for Standardization, “ISO 639-1:2002. Codes for the representation of names of languages -- Part 1: Alpha-2 code,” 2002.)</w:t>
              </w:r>
            </w:hyperlink>
            <w:r>
              <w:rPr>
                <w:rFonts w:ascii="Verdana" w:eastAsia="Times New Roman" w:hAnsi="Verdana"/>
                <w:color w:val="000000"/>
              </w:rPr>
              <w:t xml:space="preserve"> [ISO639</w:t>
            </w:r>
            <w:r>
              <w:rPr>
                <w:rFonts w:ascii="Verdana" w:eastAsia="Times New Roman" w:hAnsi="Verdana"/>
                <w:color w:val="000000"/>
              </w:rPr>
              <w:noBreakHyphen/>
              <w:t xml:space="preserve">1] language code in lowercase and an </w:t>
            </w:r>
            <w:hyperlink w:anchor="ISO3166-1" w:history="1">
              <w:r>
                <w:rPr>
                  <w:rStyle w:val="Hyperlink"/>
                  <w:rFonts w:ascii="Verdana" w:eastAsia="Times New Roman" w:hAnsi="Verdana"/>
                  <w:u w:val="none"/>
                </w:rPr>
                <w:t>ISO 3166-1 Alpha-2</w:t>
              </w:r>
              <w:r>
                <w:rPr>
                  <w:rStyle w:val="Hyperlink"/>
                  <w:rFonts w:ascii="Verdana" w:eastAsia="Times New Roman" w:hAnsi="Verdana"/>
                  <w:vanish/>
                  <w:u w:val="none"/>
                </w:rPr>
                <w:t xml:space="preserve"> (International Organization for Standardization, “ISO 3166-1:1997. Codes for the representation of names of countries and their subdivisions -- Part 1: Country codes,” 1997.)</w:t>
              </w:r>
            </w:hyperlink>
            <w:r>
              <w:rPr>
                <w:rFonts w:ascii="Verdana" w:eastAsia="Times New Roman" w:hAnsi="Verdana"/>
                <w:color w:val="000000"/>
              </w:rPr>
              <w:t xml:space="preserve"> [ISO3166</w:t>
            </w:r>
            <w:r>
              <w:rPr>
                <w:rFonts w:ascii="Verdana" w:eastAsia="Times New Roman" w:hAnsi="Verdana"/>
                <w:color w:val="000000"/>
              </w:rPr>
              <w:noBreakHyphen/>
              <w:t xml:space="preserve">1] country code in uppercase, separated by a dash. For example, </w:t>
            </w:r>
            <w:r>
              <w:rPr>
                <w:rStyle w:val="HTMLTypewriter"/>
              </w:rPr>
              <w:t>en-US</w:t>
            </w:r>
            <w:r>
              <w:rPr>
                <w:rFonts w:ascii="Verdana" w:eastAsia="Times New Roman" w:hAnsi="Verdana"/>
                <w:color w:val="000000"/>
              </w:rPr>
              <w:t xml:space="preserve"> or </w:t>
            </w:r>
            <w:proofErr w:type="spellStart"/>
            <w:r>
              <w:rPr>
                <w:rStyle w:val="HTMLTypewriter"/>
              </w:rPr>
              <w:t>fr</w:t>
            </w:r>
            <w:proofErr w:type="spellEnd"/>
            <w:r>
              <w:rPr>
                <w:rStyle w:val="HTMLTypewriter"/>
              </w:rPr>
              <w:t>-CA</w:t>
            </w:r>
            <w:r>
              <w:rPr>
                <w:rFonts w:ascii="Verdana" w:eastAsia="Times New Roman" w:hAnsi="Verdana"/>
                <w:color w:val="000000"/>
              </w:rPr>
              <w:t xml:space="preserve">. As a compatibility note, some implementations have used an underscore as the separator rather than a dash, for example, </w:t>
            </w:r>
            <w:proofErr w:type="spellStart"/>
            <w:r>
              <w:rPr>
                <w:rStyle w:val="HTMLTypewriter"/>
              </w:rPr>
              <w:t>en_US</w:t>
            </w:r>
            <w:proofErr w:type="spellEnd"/>
            <w:r>
              <w:rPr>
                <w:rFonts w:ascii="Verdana" w:eastAsia="Times New Roman" w:hAnsi="Verdana"/>
                <w:color w:val="000000"/>
              </w:rPr>
              <w:t>; Implementations MAY choose to accept this locale syntax as well.</w:t>
            </w:r>
          </w:p>
        </w:tc>
      </w:tr>
      <w:tr w:rsidR="00645693">
        <w:trPr>
          <w:divId w:val="1696887379"/>
          <w:jc w:val="center"/>
        </w:trPr>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t>phone_number</w:t>
            </w:r>
            <w:proofErr w:type="spellEnd"/>
          </w:p>
        </w:tc>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 xml:space="preserve">The user's preferred telephone number. For example, </w:t>
            </w:r>
            <w:r>
              <w:rPr>
                <w:rStyle w:val="HTMLTypewriter"/>
              </w:rPr>
              <w:t>+1 (425) 555-1212</w:t>
            </w:r>
            <w:r>
              <w:rPr>
                <w:rFonts w:ascii="Verdana" w:eastAsia="Times New Roman" w:hAnsi="Verdana"/>
                <w:color w:val="000000"/>
              </w:rPr>
              <w:t xml:space="preserve"> or </w:t>
            </w:r>
            <w:r>
              <w:rPr>
                <w:rStyle w:val="HTMLTypewriter"/>
              </w:rPr>
              <w:t>+56 (2) 687 2400</w:t>
            </w:r>
            <w:r>
              <w:rPr>
                <w:rFonts w:ascii="Verdana" w:eastAsia="Times New Roman" w:hAnsi="Verdana"/>
                <w:color w:val="000000"/>
              </w:rPr>
              <w:t>.</w:t>
            </w:r>
          </w:p>
        </w:tc>
      </w:tr>
      <w:tr w:rsidR="00645693">
        <w:trPr>
          <w:divId w:val="1696887379"/>
          <w:jc w:val="center"/>
        </w:trPr>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address</w:t>
            </w:r>
          </w:p>
        </w:tc>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JSON object</w:t>
            </w:r>
          </w:p>
        </w:tc>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 xml:space="preserve">The user's preferred address. The value of the </w:t>
            </w:r>
            <w:r>
              <w:rPr>
                <w:rStyle w:val="HTMLTypewriter"/>
              </w:rPr>
              <w:t>address</w:t>
            </w:r>
            <w:r>
              <w:rPr>
                <w:rFonts w:ascii="Verdana" w:eastAsia="Times New Roman" w:hAnsi="Verdana"/>
                <w:color w:val="000000"/>
              </w:rPr>
              <w:t xml:space="preserve"> member is a </w:t>
            </w:r>
            <w:hyperlink w:anchor="RFC4627" w:history="1">
              <w:r>
                <w:rPr>
                  <w:rStyle w:val="Hyperlink"/>
                  <w:rFonts w:ascii="Verdana" w:eastAsia="Times New Roman" w:hAnsi="Verdana"/>
                  <w:u w:val="none"/>
                </w:rPr>
                <w:t>JSON</w:t>
              </w:r>
              <w:r>
                <w:rPr>
                  <w:rStyle w:val="Hyperlink"/>
                  <w:rFonts w:ascii="Verdana" w:eastAsia="Times New Roman" w:hAnsi="Verdana"/>
                  <w:vanish/>
                  <w:u w:val="none"/>
                </w:rPr>
                <w:t xml:space="preserve"> (Crockford, D., “The application/json Media Type for JavaScript Object Notation (JSON),” July 2006.)</w:t>
              </w:r>
            </w:hyperlink>
            <w:r>
              <w:rPr>
                <w:rFonts w:ascii="Verdana" w:eastAsia="Times New Roman" w:hAnsi="Verdana"/>
                <w:color w:val="000000"/>
              </w:rPr>
              <w:t xml:space="preserve"> [RFC4627] structure containing some or all of these string-valued fields: </w:t>
            </w:r>
            <w:r>
              <w:rPr>
                <w:rStyle w:val="HTMLTypewriter"/>
              </w:rPr>
              <w:t>formatted</w:t>
            </w:r>
            <w:r>
              <w:rPr>
                <w:rFonts w:ascii="Verdana" w:eastAsia="Times New Roman" w:hAnsi="Verdana"/>
                <w:color w:val="000000"/>
              </w:rPr>
              <w:t xml:space="preserve">, </w:t>
            </w:r>
            <w:proofErr w:type="spellStart"/>
            <w:r>
              <w:rPr>
                <w:rStyle w:val="HTMLTypewriter"/>
              </w:rPr>
              <w:t>street_address</w:t>
            </w:r>
            <w:proofErr w:type="spellEnd"/>
            <w:r>
              <w:rPr>
                <w:rFonts w:ascii="Verdana" w:eastAsia="Times New Roman" w:hAnsi="Verdana"/>
                <w:color w:val="000000"/>
              </w:rPr>
              <w:t xml:space="preserve">, </w:t>
            </w:r>
            <w:r>
              <w:rPr>
                <w:rStyle w:val="HTMLTypewriter"/>
              </w:rPr>
              <w:t>locality</w:t>
            </w:r>
            <w:r>
              <w:rPr>
                <w:rFonts w:ascii="Verdana" w:eastAsia="Times New Roman" w:hAnsi="Verdana"/>
                <w:color w:val="000000"/>
              </w:rPr>
              <w:t xml:space="preserve">, </w:t>
            </w:r>
            <w:r>
              <w:rPr>
                <w:rStyle w:val="HTMLTypewriter"/>
              </w:rPr>
              <w:t>region</w:t>
            </w:r>
            <w:r>
              <w:rPr>
                <w:rFonts w:ascii="Verdana" w:eastAsia="Times New Roman" w:hAnsi="Verdana"/>
                <w:color w:val="000000"/>
              </w:rPr>
              <w:t xml:space="preserve">, </w:t>
            </w:r>
            <w:proofErr w:type="spellStart"/>
            <w:r>
              <w:rPr>
                <w:rStyle w:val="HTMLTypewriter"/>
              </w:rPr>
              <w:t>postal_code</w:t>
            </w:r>
            <w:proofErr w:type="spellEnd"/>
            <w:r>
              <w:rPr>
                <w:rFonts w:ascii="Verdana" w:eastAsia="Times New Roman" w:hAnsi="Verdana"/>
                <w:color w:val="000000"/>
              </w:rPr>
              <w:t xml:space="preserve">, and </w:t>
            </w:r>
            <w:r>
              <w:rPr>
                <w:rStyle w:val="HTMLTypewriter"/>
              </w:rPr>
              <w:t>country</w:t>
            </w:r>
            <w:r>
              <w:rPr>
                <w:rFonts w:ascii="Verdana" w:eastAsia="Times New Roman" w:hAnsi="Verdana"/>
                <w:color w:val="000000"/>
              </w:rPr>
              <w:t xml:space="preserve">. The </w:t>
            </w:r>
            <w:proofErr w:type="spellStart"/>
            <w:r>
              <w:rPr>
                <w:rStyle w:val="HTMLTypewriter"/>
              </w:rPr>
              <w:t>street_address</w:t>
            </w:r>
            <w:proofErr w:type="spellEnd"/>
            <w:r>
              <w:rPr>
                <w:rFonts w:ascii="Verdana" w:eastAsia="Times New Roman" w:hAnsi="Verdana"/>
                <w:color w:val="000000"/>
              </w:rPr>
              <w:t xml:space="preserve"> field MAY contain multiple lines if the address representation requires it. Implementations MAY return only a subset of the fields of an </w:t>
            </w:r>
            <w:r>
              <w:rPr>
                <w:rStyle w:val="HTMLTypewriter"/>
              </w:rPr>
              <w:t>address</w:t>
            </w:r>
            <w:r>
              <w:rPr>
                <w:rFonts w:ascii="Verdana" w:eastAsia="Times New Roman" w:hAnsi="Verdana"/>
                <w:color w:val="000000"/>
              </w:rPr>
              <w:t xml:space="preserve">, depending upon the information available and the user's privacy preferences. For example, the </w:t>
            </w:r>
            <w:r>
              <w:rPr>
                <w:rStyle w:val="HTMLTypewriter"/>
              </w:rPr>
              <w:t>country</w:t>
            </w:r>
            <w:r>
              <w:rPr>
                <w:rFonts w:ascii="Verdana" w:eastAsia="Times New Roman" w:hAnsi="Verdana"/>
                <w:color w:val="000000"/>
              </w:rPr>
              <w:t xml:space="preserve"> and </w:t>
            </w:r>
            <w:r>
              <w:rPr>
                <w:rStyle w:val="HTMLTypewriter"/>
              </w:rPr>
              <w:t>region</w:t>
            </w:r>
            <w:r>
              <w:rPr>
                <w:rFonts w:ascii="Verdana" w:eastAsia="Times New Roman" w:hAnsi="Verdana"/>
                <w:color w:val="000000"/>
              </w:rPr>
              <w:t xml:space="preserve"> might be returned without returning more fine-grained address information.</w:t>
            </w:r>
          </w:p>
        </w:tc>
      </w:tr>
      <w:tr w:rsidR="00645693">
        <w:trPr>
          <w:divId w:val="1696887379"/>
          <w:jc w:val="center"/>
        </w:trPr>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t>updated_time</w:t>
            </w:r>
            <w:proofErr w:type="spellEnd"/>
          </w:p>
        </w:tc>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 xml:space="preserve">Time the user's information was last </w:t>
            </w:r>
            <w:proofErr w:type="gramStart"/>
            <w:r>
              <w:rPr>
                <w:rFonts w:ascii="Verdana" w:eastAsia="Times New Roman" w:hAnsi="Verdana"/>
                <w:color w:val="000000"/>
              </w:rPr>
              <w:t>updated,</w:t>
            </w:r>
            <w:proofErr w:type="gramEnd"/>
            <w:r>
              <w:rPr>
                <w:rFonts w:ascii="Verdana" w:eastAsia="Times New Roman" w:hAnsi="Verdana"/>
                <w:color w:val="000000"/>
              </w:rPr>
              <w:t xml:space="preserve"> represented as a </w:t>
            </w:r>
            <w:hyperlink w:anchor="RFC3339" w:history="1">
              <w:r>
                <w:rPr>
                  <w:rStyle w:val="Hyperlink"/>
                  <w:rFonts w:ascii="Verdana" w:eastAsia="Times New Roman" w:hAnsi="Verdana"/>
                  <w:u w:val="none"/>
                </w:rPr>
                <w:t>RFC 3339</w:t>
              </w:r>
              <w:r>
                <w:rPr>
                  <w:rStyle w:val="Hyperlink"/>
                  <w:rFonts w:ascii="Verdana" w:eastAsia="Times New Roman" w:hAnsi="Verdana"/>
                  <w:vanish/>
                  <w:u w:val="none"/>
                </w:rPr>
                <w:t xml:space="preserve"> (Klyne, G., Ed. and C. Newman, “Date and Time on the Internet: Timestamps,” July 2002.)</w:t>
              </w:r>
            </w:hyperlink>
            <w:r>
              <w:rPr>
                <w:rFonts w:ascii="Verdana" w:eastAsia="Times New Roman" w:hAnsi="Verdana"/>
                <w:color w:val="000000"/>
              </w:rPr>
              <w:t xml:space="preserve"> [RFC3339] </w:t>
            </w:r>
            <w:proofErr w:type="spellStart"/>
            <w:r>
              <w:rPr>
                <w:rFonts w:ascii="Verdana" w:eastAsia="Times New Roman" w:hAnsi="Verdana"/>
                <w:color w:val="000000"/>
              </w:rPr>
              <w:t>datetime</w:t>
            </w:r>
            <w:proofErr w:type="spellEnd"/>
            <w:r>
              <w:rPr>
                <w:rFonts w:ascii="Verdana" w:eastAsia="Times New Roman" w:hAnsi="Verdana"/>
                <w:color w:val="000000"/>
              </w:rPr>
              <w:t xml:space="preserve">. For example, </w:t>
            </w:r>
            <w:r>
              <w:rPr>
                <w:rStyle w:val="HTMLTypewriter"/>
              </w:rPr>
              <w:t>2011-01-03T23:58:42+0000</w:t>
            </w:r>
            <w:r>
              <w:rPr>
                <w:rFonts w:ascii="Verdana" w:eastAsia="Times New Roman" w:hAnsi="Verdana"/>
                <w:color w:val="000000"/>
              </w:rPr>
              <w:t>.</w:t>
            </w:r>
          </w:p>
        </w:tc>
      </w:tr>
    </w:tbl>
    <w:p w:rsidR="00645693" w:rsidRDefault="00645693">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br w:type="textWrapping" w:clear="all"/>
      </w:r>
    </w:p>
    <w:tbl>
      <w:tblPr>
        <w:tblW w:w="0" w:type="auto"/>
        <w:jc w:val="center"/>
        <w:tblCellSpacing w:w="15" w:type="dxa"/>
        <w:tblCellMar>
          <w:left w:w="0" w:type="dxa"/>
          <w:right w:w="0" w:type="dxa"/>
        </w:tblCellMar>
        <w:tblLook w:val="04A0" w:firstRow="1" w:lastRow="0" w:firstColumn="1" w:lastColumn="0" w:noHBand="0" w:noVBand="1"/>
      </w:tblPr>
      <w:tblGrid>
        <w:gridCol w:w="2618"/>
      </w:tblGrid>
      <w:tr w:rsidR="00645693">
        <w:trPr>
          <w:divId w:val="1696887379"/>
          <w:tblCellSpacing w:w="15" w:type="dxa"/>
          <w:jc w:val="center"/>
        </w:trPr>
        <w:tc>
          <w:tcPr>
            <w:tcW w:w="0" w:type="auto"/>
            <w:vAlign w:val="center"/>
            <w:hideMark/>
          </w:tcPr>
          <w:p w:rsidR="00645693" w:rsidRDefault="00645693">
            <w:pPr>
              <w:spacing w:before="0" w:beforeAutospacing="0" w:after="0" w:afterAutospacing="0"/>
              <w:jc w:val="center"/>
              <w:rPr>
                <w:rFonts w:ascii="Verdana" w:eastAsia="Times New Roman" w:hAnsi="Verdana"/>
                <w:color w:val="000000"/>
              </w:rPr>
            </w:pPr>
            <w:r>
              <w:rPr>
                <w:rFonts w:ascii="MS Sans Serif" w:eastAsia="Times New Roman" w:hAnsi="MS Sans Serif"/>
                <w:b/>
                <w:bCs/>
                <w:color w:val="000000"/>
                <w:sz w:val="15"/>
                <w:szCs w:val="15"/>
              </w:rPr>
              <w:t> Table 1: Reserved Member Definitions </w:t>
            </w:r>
          </w:p>
        </w:tc>
      </w:tr>
    </w:tbl>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47" style="width:1064.4pt;height:.75pt" o:hrpct="800" o:hralign="center" o:hrstd="t" o:hrnoshade="t" o:hr="t" fillcolor="#ccc" stroked="f"/>
        </w:pict>
      </w:r>
    </w:p>
    <w:p w:rsidR="00645693" w:rsidRDefault="00645693">
      <w:pPr>
        <w:pStyle w:val="NormalWeb"/>
        <w:divId w:val="1696887379"/>
        <w:rPr>
          <w:rFonts w:ascii="Verdana" w:hAnsi="Verdana"/>
          <w:color w:val="000000"/>
          <w:lang w:val="en"/>
        </w:rPr>
      </w:pPr>
      <w:r>
        <w:rPr>
          <w:rFonts w:ascii="Verdana" w:hAnsi="Verdana"/>
          <w:color w:val="000000"/>
          <w:lang w:val="en"/>
        </w:rPr>
        <w:t>For privacy reasons, OpenID providers may elect to not provide values for some schema elements as part of the "</w:t>
      </w:r>
      <w:proofErr w:type="spellStart"/>
      <w:r>
        <w:rPr>
          <w:rFonts w:ascii="Verdana" w:hAnsi="Verdana"/>
          <w:color w:val="000000"/>
          <w:lang w:val="en"/>
        </w:rPr>
        <w:t>openid</w:t>
      </w:r>
      <w:proofErr w:type="spellEnd"/>
      <w:r>
        <w:rPr>
          <w:rFonts w:ascii="Verdana" w:hAnsi="Verdana"/>
          <w:color w:val="000000"/>
          <w:lang w:val="en"/>
        </w:rPr>
        <w:t xml:space="preserve">" scope.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UserInfo endpoint MUST return claims in JSON format unless a request for a different format is made by the client in the authorization request. The UserInfo endpoint MAY return claims in JWT format which can be signed or encrypted via </w:t>
      </w:r>
      <w:hyperlink w:anchor="JWS" w:history="1">
        <w:r>
          <w:rPr>
            <w:rStyle w:val="Hyperlink"/>
            <w:rFonts w:ascii="Verdana" w:hAnsi="Verdana"/>
            <w:u w:val="none"/>
            <w:lang w:val="en"/>
          </w:rPr>
          <w:t>JWS</w:t>
        </w:r>
        <w:r>
          <w:rPr>
            <w:rStyle w:val="Hyperlink"/>
            <w:rFonts w:ascii="Verdana" w:hAnsi="Verdana"/>
            <w:vanish/>
            <w:u w:val="none"/>
            <w:lang w:val="en"/>
          </w:rPr>
          <w:t xml:space="preserve"> (Jones, M., Balfanz, D., Bradley, J., Goland, Y., Panzer, J., Sakimura, N., and P. Tarjan, “JSON Web Signatures,” April 2011.)</w:t>
        </w:r>
      </w:hyperlink>
      <w:r>
        <w:rPr>
          <w:rFonts w:ascii="Verdana" w:hAnsi="Verdana"/>
          <w:color w:val="000000"/>
          <w:lang w:val="en"/>
        </w:rPr>
        <w:t xml:space="preserve"> [JWS] and </w:t>
      </w:r>
      <w:hyperlink w:anchor="JWE" w:history="1">
        <w:r>
          <w:rPr>
            <w:rStyle w:val="Hyperlink"/>
            <w:rFonts w:ascii="Verdana" w:hAnsi="Verdana"/>
            <w:u w:val="none"/>
            <w:lang w:val="en"/>
          </w:rPr>
          <w:t>JWE</w:t>
        </w:r>
        <w:r>
          <w:rPr>
            <w:rStyle w:val="Hyperlink"/>
            <w:rFonts w:ascii="Verdana" w:hAnsi="Verdana"/>
            <w:vanish/>
            <w:u w:val="none"/>
            <w:lang w:val="en"/>
          </w:rPr>
          <w:t xml:space="preserve"> (Jones, M., Bradley, J., and N. Sakimura, “JSON Web Encryption,” July 2011.)</w:t>
        </w:r>
      </w:hyperlink>
      <w:r>
        <w:rPr>
          <w:rFonts w:ascii="Verdana" w:hAnsi="Verdana"/>
          <w:color w:val="000000"/>
          <w:lang w:val="en"/>
        </w:rPr>
        <w:t xml:space="preserve"> [JWE] respectively. </w:t>
      </w:r>
      <w:hyperlink w:anchor="OpenIDReq" w:history="1">
        <w:r>
          <w:rPr>
            <w:rStyle w:val="Hyperlink"/>
            <w:rFonts w:ascii="Verdana" w:hAnsi="Verdana"/>
            <w:u w:val="none"/>
            <w:lang w:val="en"/>
          </w:rPr>
          <w:t>The OpenID Request Object</w:t>
        </w:r>
        <w:r>
          <w:rPr>
            <w:rStyle w:val="Hyperlink"/>
            <w:rFonts w:ascii="Verdana" w:hAnsi="Verdana"/>
            <w:vanish/>
            <w:u w:val="none"/>
            <w:lang w:val="en"/>
          </w:rPr>
          <w:t xml:space="preserve"> (OpenID Request Object)</w:t>
        </w:r>
      </w:hyperlink>
      <w:r>
        <w:rPr>
          <w:rFonts w:ascii="Verdana" w:hAnsi="Verdana"/>
          <w:color w:val="000000"/>
          <w:lang w:val="en"/>
        </w:rPr>
        <w:t xml:space="preserve"> describes how to request a different format. The UserInfo endpoint MUST return a content-type header to indicate which format is being returned. The following are accepted content types: </w:t>
      </w:r>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firstRow="1" w:lastRow="0" w:firstColumn="1" w:lastColumn="0" w:noHBand="0" w:noVBand="1"/>
      </w:tblPr>
      <w:tblGrid>
        <w:gridCol w:w="1977"/>
        <w:gridCol w:w="2747"/>
      </w:tblGrid>
      <w:tr w:rsidR="00645693">
        <w:trPr>
          <w:divId w:val="1696887379"/>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rsidR="00645693" w:rsidRDefault="00645693">
            <w:pPr>
              <w:spacing w:before="0" w:beforeAutospacing="0" w:after="0" w:afterAutospacing="0"/>
              <w:rPr>
                <w:rFonts w:ascii="Verdana" w:eastAsia="Times New Roman" w:hAnsi="Verdana"/>
                <w:b/>
                <w:bCs/>
                <w:color w:val="000000"/>
              </w:rPr>
            </w:pPr>
            <w:r>
              <w:rPr>
                <w:rFonts w:ascii="Verdana" w:eastAsia="Times New Roman" w:hAnsi="Verdana"/>
                <w:b/>
                <w:bCs/>
                <w:color w:val="000000"/>
              </w:rPr>
              <w:t>Content-Type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rsidR="00645693" w:rsidRDefault="00645693">
            <w:pPr>
              <w:spacing w:before="0" w:beforeAutospacing="0" w:after="0" w:afterAutospacing="0"/>
              <w:rPr>
                <w:rFonts w:ascii="Verdana" w:eastAsia="Times New Roman" w:hAnsi="Verdana"/>
                <w:b/>
                <w:bCs/>
                <w:color w:val="000000"/>
              </w:rPr>
            </w:pPr>
            <w:r>
              <w:rPr>
                <w:rFonts w:ascii="Verdana" w:eastAsia="Times New Roman" w:hAnsi="Verdana"/>
                <w:b/>
                <w:bCs/>
                <w:color w:val="000000"/>
              </w:rPr>
              <w:t>Format Returned</w:t>
            </w:r>
          </w:p>
        </w:tc>
      </w:tr>
      <w:tr w:rsidR="00645693">
        <w:trPr>
          <w:divId w:val="1696887379"/>
          <w:jc w:val="center"/>
        </w:trPr>
        <w:tc>
          <w:tcPr>
            <w:tcW w:w="0" w:type="auto"/>
            <w:tcBorders>
              <w:top w:val="single" w:sz="6" w:space="0" w:color="333333"/>
              <w:left w:val="single" w:sz="12" w:space="0" w:color="333333"/>
              <w:bottom w:val="single" w:sz="6" w:space="0" w:color="333333"/>
              <w:right w:val="single" w:sz="12" w:space="0" w:color="333333"/>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application/</w:t>
            </w:r>
            <w:proofErr w:type="spellStart"/>
            <w:r>
              <w:rPr>
                <w:rFonts w:ascii="Verdana" w:eastAsia="Times New Roman" w:hAnsi="Verdana"/>
                <w:color w:val="000000"/>
              </w:rPr>
              <w:t>json</w:t>
            </w:r>
            <w:proofErr w:type="spellEnd"/>
          </w:p>
        </w:tc>
        <w:tc>
          <w:tcPr>
            <w:tcW w:w="0" w:type="auto"/>
            <w:tcBorders>
              <w:top w:val="single" w:sz="6" w:space="0" w:color="333333"/>
              <w:left w:val="single" w:sz="12" w:space="0" w:color="333333"/>
              <w:bottom w:val="single" w:sz="6" w:space="0" w:color="333333"/>
              <w:right w:val="single" w:sz="12" w:space="0" w:color="333333"/>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plain text JSON object</w:t>
            </w:r>
          </w:p>
        </w:tc>
      </w:tr>
      <w:tr w:rsidR="00645693">
        <w:trPr>
          <w:divId w:val="1696887379"/>
          <w:jc w:val="center"/>
        </w:trPr>
        <w:tc>
          <w:tcPr>
            <w:tcW w:w="0" w:type="auto"/>
            <w:tcBorders>
              <w:top w:val="single" w:sz="6" w:space="0" w:color="333333"/>
              <w:left w:val="single" w:sz="12" w:space="0" w:color="333333"/>
              <w:bottom w:val="single" w:sz="6" w:space="0" w:color="333333"/>
              <w:right w:val="single" w:sz="12" w:space="0" w:color="333333"/>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application/</w:t>
            </w:r>
            <w:proofErr w:type="spellStart"/>
            <w:r>
              <w:rPr>
                <w:rFonts w:ascii="Verdana" w:eastAsia="Times New Roman" w:hAnsi="Verdana"/>
                <w:color w:val="000000"/>
              </w:rPr>
              <w:t>jwt</w:t>
            </w:r>
            <w:proofErr w:type="spellEnd"/>
          </w:p>
        </w:tc>
        <w:tc>
          <w:tcPr>
            <w:tcW w:w="0" w:type="auto"/>
            <w:tcBorders>
              <w:top w:val="single" w:sz="6" w:space="0" w:color="333333"/>
              <w:left w:val="single" w:sz="12" w:space="0" w:color="333333"/>
              <w:bottom w:val="single" w:sz="6" w:space="0" w:color="333333"/>
              <w:right w:val="single" w:sz="12" w:space="0" w:color="333333"/>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A JWT</w:t>
            </w:r>
          </w:p>
        </w:tc>
      </w:tr>
    </w:tbl>
    <w:p w:rsidR="00645693" w:rsidRDefault="00645693">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br w:type="textWrapping" w:clear="all"/>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following is a non-normative normal claims responses: </w:t>
      </w:r>
    </w:p>
    <w:p w:rsidR="00645693" w:rsidRDefault="00645693">
      <w:pPr>
        <w:pStyle w:val="HTMLPreformatted"/>
        <w:divId w:val="869956977"/>
        <w:rPr>
          <w:lang w:val="en"/>
        </w:rPr>
      </w:pPr>
      <w:r>
        <w:rPr>
          <w:lang w:val="en"/>
        </w:rPr>
        <w:t>{</w:t>
      </w:r>
    </w:p>
    <w:p w:rsidR="00645693" w:rsidRDefault="00645693">
      <w:pPr>
        <w:pStyle w:val="HTMLPreformatted"/>
        <w:divId w:val="869956977"/>
        <w:rPr>
          <w:lang w:val="en"/>
        </w:rPr>
      </w:pPr>
      <w:r>
        <w:rPr>
          <w:lang w:val="en"/>
        </w:rPr>
        <w:t xml:space="preserve">            "</w:t>
      </w:r>
      <w:proofErr w:type="gramStart"/>
      <w:r>
        <w:rPr>
          <w:lang w:val="en"/>
        </w:rPr>
        <w:t>name</w:t>
      </w:r>
      <w:proofErr w:type="gramEnd"/>
      <w:r>
        <w:rPr>
          <w:lang w:val="en"/>
        </w:rPr>
        <w:t>": "Jane Doe"</w:t>
      </w:r>
    </w:p>
    <w:p w:rsidR="00645693" w:rsidRDefault="00645693">
      <w:pPr>
        <w:pStyle w:val="HTMLPreformatted"/>
        <w:divId w:val="869956977"/>
        <w:rPr>
          <w:lang w:val="en"/>
        </w:rPr>
      </w:pPr>
      <w:r>
        <w:rPr>
          <w:lang w:val="en"/>
        </w:rPr>
        <w:t xml:space="preserve">            "</w:t>
      </w:r>
      <w:proofErr w:type="spellStart"/>
      <w:r>
        <w:rPr>
          <w:lang w:val="en"/>
        </w:rPr>
        <w:t>given_name</w:t>
      </w:r>
      <w:proofErr w:type="spellEnd"/>
      <w:r>
        <w:rPr>
          <w:lang w:val="en"/>
        </w:rPr>
        <w:t>": "Jane",</w:t>
      </w:r>
    </w:p>
    <w:p w:rsidR="00645693" w:rsidRDefault="00645693">
      <w:pPr>
        <w:pStyle w:val="HTMLPreformatted"/>
        <w:divId w:val="869956977"/>
        <w:rPr>
          <w:lang w:val="en"/>
        </w:rPr>
      </w:pPr>
      <w:r>
        <w:rPr>
          <w:lang w:val="en"/>
        </w:rPr>
        <w:t xml:space="preserve">            "</w:t>
      </w:r>
      <w:proofErr w:type="spellStart"/>
      <w:r>
        <w:rPr>
          <w:lang w:val="en"/>
        </w:rPr>
        <w:t>family_name</w:t>
      </w:r>
      <w:proofErr w:type="spellEnd"/>
      <w:r>
        <w:rPr>
          <w:lang w:val="en"/>
        </w:rPr>
        <w:t>": "Doe",</w:t>
      </w:r>
    </w:p>
    <w:p w:rsidR="00645693" w:rsidRDefault="00645693">
      <w:pPr>
        <w:pStyle w:val="HTMLPreformatted"/>
        <w:divId w:val="869956977"/>
        <w:rPr>
          <w:lang w:val="en"/>
        </w:rPr>
      </w:pPr>
      <w:r>
        <w:rPr>
          <w:lang w:val="en"/>
        </w:rPr>
        <w:t xml:space="preserve">            "</w:t>
      </w:r>
      <w:proofErr w:type="gramStart"/>
      <w:r>
        <w:rPr>
          <w:lang w:val="en"/>
        </w:rPr>
        <w:t>email</w:t>
      </w:r>
      <w:proofErr w:type="gramEnd"/>
      <w:r>
        <w:rPr>
          <w:lang w:val="en"/>
        </w:rPr>
        <w:t>": "janedoe@example.com",</w:t>
      </w:r>
    </w:p>
    <w:p w:rsidR="00645693" w:rsidRDefault="00645693">
      <w:pPr>
        <w:pStyle w:val="HTMLPreformatted"/>
        <w:divId w:val="869956977"/>
        <w:rPr>
          <w:lang w:val="en"/>
        </w:rPr>
      </w:pPr>
      <w:r>
        <w:rPr>
          <w:lang w:val="en"/>
        </w:rPr>
        <w:t xml:space="preserve">            "</w:t>
      </w:r>
      <w:proofErr w:type="gramStart"/>
      <w:r>
        <w:rPr>
          <w:lang w:val="en"/>
        </w:rPr>
        <w:t>picture</w:t>
      </w:r>
      <w:proofErr w:type="gramEnd"/>
      <w:r>
        <w:rPr>
          <w:lang w:val="en"/>
        </w:rPr>
        <w:t>": "http://example.com/</w:t>
      </w:r>
      <w:proofErr w:type="spellStart"/>
      <w:r>
        <w:rPr>
          <w:lang w:val="en"/>
        </w:rPr>
        <w:t>janedoe</w:t>
      </w:r>
      <w:proofErr w:type="spellEnd"/>
      <w:r>
        <w:rPr>
          <w:lang w:val="en"/>
        </w:rPr>
        <w:t>/me.jpg"</w:t>
      </w:r>
    </w:p>
    <w:p w:rsidR="00645693" w:rsidRDefault="00645693">
      <w:pPr>
        <w:pStyle w:val="HTMLPreformatted"/>
        <w:divId w:val="869956977"/>
        <w:rPr>
          <w:lang w:val="en"/>
        </w:rPr>
      </w:pPr>
      <w:r>
        <w:rPr>
          <w:lang w:val="en"/>
        </w:rPr>
        <w:t xml:space="preserve">            }</w:t>
      </w:r>
    </w:p>
    <w:p w:rsidR="00645693" w:rsidRDefault="00645693">
      <w:pPr>
        <w:spacing w:before="0" w:beforeAutospacing="0" w:after="0" w:afterAutospacing="0"/>
        <w:divId w:val="1696887379"/>
        <w:rPr>
          <w:rFonts w:ascii="Verdana" w:eastAsia="Times New Roman" w:hAnsi="Verdana"/>
          <w:color w:val="000000"/>
          <w:lang w:val="en"/>
        </w:rPr>
      </w:pPr>
      <w:bookmarkStart w:id="90" w:name="anchor13"/>
      <w:bookmarkEnd w:id="90"/>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4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91" w:name="rfc.section.3.3.3"/>
      <w:bookmarkEnd w:id="91"/>
      <w:r>
        <w:rPr>
          <w:rFonts w:eastAsia="Times New Roman"/>
          <w:lang w:val="en"/>
        </w:rPr>
        <w:t>3.3.3.</w:t>
      </w:r>
      <w:proofErr w:type="gramStart"/>
      <w:r>
        <w:rPr>
          <w:rFonts w:eastAsia="Times New Roman"/>
          <w:lang w:val="en"/>
        </w:rPr>
        <w:t>  Errors</w:t>
      </w:r>
      <w:proofErr w:type="gramEnd"/>
    </w:p>
    <w:p w:rsidR="00645693" w:rsidRDefault="00645693">
      <w:pPr>
        <w:pStyle w:val="NormalWeb"/>
        <w:divId w:val="1696887379"/>
        <w:rPr>
          <w:rFonts w:ascii="Verdana" w:hAnsi="Verdana"/>
          <w:color w:val="000000"/>
          <w:lang w:val="en"/>
        </w:rPr>
      </w:pPr>
      <w:r>
        <w:rPr>
          <w:rFonts w:ascii="Verdana" w:hAnsi="Verdana"/>
          <w:color w:val="000000"/>
          <w:lang w:val="en"/>
        </w:rPr>
        <w:t xml:space="preserve">In addition to the error codes defined in section 2.4.1 of </w:t>
      </w:r>
      <w:hyperlink w:anchor="OAuth.2.0.Bearer" w:history="1">
        <w:r>
          <w:rPr>
            <w:rStyle w:val="Hyperlink"/>
            <w:rFonts w:ascii="Verdana" w:hAnsi="Verdana"/>
            <w:u w:val="none"/>
            <w:lang w:val="en"/>
          </w:rPr>
          <w:t>OAuth 2.0 Bearer Tokens</w:t>
        </w:r>
        <w:r>
          <w:rPr>
            <w:rStyle w:val="Hyperlink"/>
            <w:rFonts w:ascii="Verdana" w:hAnsi="Verdana"/>
            <w:vanish/>
            <w:u w:val="none"/>
            <w:lang w:val="en"/>
          </w:rPr>
          <w:t xml:space="preserve"> (Jones, M., Hardt, D., and D. Recordon, “OAuth 2.0 Protocol: Bearer Tokens,” September 2011.)</w:t>
        </w:r>
      </w:hyperlink>
      <w:r>
        <w:rPr>
          <w:rFonts w:ascii="Verdana" w:hAnsi="Verdana"/>
          <w:color w:val="000000"/>
          <w:lang w:val="en"/>
        </w:rPr>
        <w:t xml:space="preserve"> [OAuth.2.0.Bearer], this specification defines the following additional error codes: </w:t>
      </w:r>
    </w:p>
    <w:p w:rsidR="00645693" w:rsidRDefault="00645693">
      <w:pPr>
        <w:spacing w:before="0" w:beforeAutospacing="0" w:after="0" w:afterAutospacing="0"/>
        <w:divId w:val="1000625406"/>
        <w:rPr>
          <w:rFonts w:ascii="Verdana" w:eastAsia="Times New Roman" w:hAnsi="Verdana"/>
          <w:color w:val="000000"/>
          <w:lang w:val="en"/>
        </w:rPr>
      </w:pPr>
      <w:proofErr w:type="spellStart"/>
      <w:r>
        <w:rPr>
          <w:rFonts w:ascii="Verdana" w:eastAsia="Times New Roman" w:hAnsi="Verdana"/>
          <w:color w:val="000000"/>
          <w:lang w:val="en"/>
        </w:rPr>
        <w:t>invalid_schema</w:t>
      </w:r>
      <w:proofErr w:type="spellEnd"/>
    </w:p>
    <w:p w:rsidR="00645693" w:rsidRDefault="00645693">
      <w:pPr>
        <w:spacing w:before="0" w:beforeAutospacing="0" w:after="0" w:afterAutospacing="0"/>
        <w:ind w:left="720"/>
        <w:divId w:val="1000625406"/>
        <w:rPr>
          <w:rFonts w:ascii="Verdana" w:eastAsia="Times New Roman" w:hAnsi="Verdana"/>
          <w:color w:val="000000"/>
          <w:lang w:val="en"/>
        </w:rPr>
      </w:pPr>
      <w:r>
        <w:rPr>
          <w:rFonts w:ascii="Verdana" w:eastAsia="Times New Roman" w:hAnsi="Verdana"/>
          <w:color w:val="000000"/>
          <w:lang w:val="en"/>
        </w:rPr>
        <w:t xml:space="preserve">The requested schema is invalid or unsupported. </w:t>
      </w:r>
    </w:p>
    <w:p w:rsidR="00645693" w:rsidRDefault="00645693">
      <w:pPr>
        <w:spacing w:before="0" w:beforeAutospacing="0" w:after="0" w:afterAutospacing="0"/>
        <w:divId w:val="1696887379"/>
        <w:rPr>
          <w:rFonts w:ascii="Verdana" w:eastAsia="Times New Roman" w:hAnsi="Verdana"/>
          <w:color w:val="000000"/>
          <w:lang w:val="en"/>
        </w:rPr>
      </w:pPr>
      <w:bookmarkStart w:id="92" w:name="anchor14"/>
      <w:bookmarkEnd w:id="92"/>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4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93" w:name="rfc.section.3.3.4"/>
      <w:bookmarkEnd w:id="93"/>
      <w:r>
        <w:rPr>
          <w:rFonts w:eastAsia="Times New Roman"/>
          <w:lang w:val="en"/>
        </w:rPr>
        <w:t>3.3.4.</w:t>
      </w:r>
      <w:proofErr w:type="gramStart"/>
      <w:r>
        <w:rPr>
          <w:rFonts w:eastAsia="Times New Roman"/>
          <w:lang w:val="en"/>
        </w:rPr>
        <w:t>  Claim</w:t>
      </w:r>
      <w:proofErr w:type="gramEnd"/>
      <w:r>
        <w:rPr>
          <w:rFonts w:eastAsia="Times New Roman"/>
          <w:lang w:val="en"/>
        </w:rPr>
        <w:t xml:space="preserve"> Types</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UserInfo endpoint MAY return a claim object containing the following three types of claims: </w:t>
      </w:r>
    </w:p>
    <w:p w:rsidR="00645693" w:rsidRDefault="00645693">
      <w:pPr>
        <w:spacing w:before="0" w:beforeAutospacing="0" w:after="0" w:afterAutospacing="0"/>
        <w:divId w:val="493841122"/>
        <w:rPr>
          <w:rFonts w:ascii="Verdana" w:eastAsia="Times New Roman" w:hAnsi="Verdana"/>
          <w:color w:val="000000"/>
          <w:lang w:val="en"/>
        </w:rPr>
      </w:pPr>
      <w:r>
        <w:rPr>
          <w:rFonts w:ascii="Verdana" w:eastAsia="Times New Roman" w:hAnsi="Verdana"/>
          <w:color w:val="000000"/>
          <w:lang w:val="en"/>
        </w:rPr>
        <w:t>Normal Claims</w:t>
      </w:r>
    </w:p>
    <w:p w:rsidR="00645693" w:rsidRDefault="00645693">
      <w:pPr>
        <w:spacing w:before="0" w:beforeAutospacing="0" w:after="0" w:afterAutospacing="0"/>
        <w:ind w:left="720"/>
        <w:divId w:val="493841122"/>
        <w:rPr>
          <w:rFonts w:ascii="Verdana" w:eastAsia="Times New Roman" w:hAnsi="Verdana"/>
          <w:color w:val="000000"/>
          <w:lang w:val="en"/>
        </w:rPr>
      </w:pPr>
      <w:proofErr w:type="gramStart"/>
      <w:r>
        <w:rPr>
          <w:rFonts w:ascii="Verdana" w:eastAsia="Times New Roman" w:hAnsi="Verdana"/>
          <w:color w:val="000000"/>
          <w:lang w:val="en"/>
        </w:rPr>
        <w:t>Claims that are directly asserted by the OpenID Provider.</w:t>
      </w:r>
      <w:proofErr w:type="gramEnd"/>
      <w:r>
        <w:rPr>
          <w:rFonts w:ascii="Verdana" w:eastAsia="Times New Roman" w:hAnsi="Verdana"/>
          <w:color w:val="000000"/>
          <w:lang w:val="en"/>
        </w:rPr>
        <w:t xml:space="preserve"> </w:t>
      </w:r>
    </w:p>
    <w:p w:rsidR="00645693" w:rsidRDefault="00645693">
      <w:pPr>
        <w:spacing w:before="0" w:beforeAutospacing="0" w:after="0" w:afterAutospacing="0"/>
        <w:divId w:val="493841122"/>
        <w:rPr>
          <w:rFonts w:ascii="Verdana" w:eastAsia="Times New Roman" w:hAnsi="Verdana"/>
          <w:color w:val="000000"/>
          <w:lang w:val="en"/>
        </w:rPr>
      </w:pPr>
      <w:r>
        <w:rPr>
          <w:rFonts w:ascii="Verdana" w:eastAsia="Times New Roman" w:hAnsi="Verdana"/>
          <w:color w:val="000000"/>
          <w:lang w:val="en"/>
        </w:rPr>
        <w:t>Aggregated Claims</w:t>
      </w:r>
    </w:p>
    <w:p w:rsidR="00645693" w:rsidRDefault="00645693">
      <w:pPr>
        <w:spacing w:before="0" w:beforeAutospacing="0" w:after="0" w:afterAutospacing="0"/>
        <w:ind w:left="720"/>
        <w:divId w:val="493841122"/>
        <w:rPr>
          <w:rFonts w:ascii="Verdana" w:eastAsia="Times New Roman" w:hAnsi="Verdana"/>
          <w:color w:val="000000"/>
          <w:lang w:val="en"/>
        </w:rPr>
      </w:pPr>
      <w:proofErr w:type="gramStart"/>
      <w:r>
        <w:rPr>
          <w:rFonts w:ascii="Verdana" w:eastAsia="Times New Roman" w:hAnsi="Verdana"/>
          <w:color w:val="000000"/>
          <w:lang w:val="en"/>
        </w:rPr>
        <w:t>Claims that are asserted by a claims provider other than the OpenID Provider but are returned by OpenID Provider.</w:t>
      </w:r>
      <w:proofErr w:type="gramEnd"/>
      <w:r>
        <w:rPr>
          <w:rFonts w:ascii="Verdana" w:eastAsia="Times New Roman" w:hAnsi="Verdana"/>
          <w:color w:val="000000"/>
          <w:lang w:val="en"/>
        </w:rPr>
        <w:t xml:space="preserve"> </w:t>
      </w:r>
    </w:p>
    <w:p w:rsidR="00645693" w:rsidRDefault="00645693">
      <w:pPr>
        <w:spacing w:before="0" w:beforeAutospacing="0" w:after="0" w:afterAutospacing="0"/>
        <w:divId w:val="493841122"/>
        <w:rPr>
          <w:rFonts w:ascii="Verdana" w:eastAsia="Times New Roman" w:hAnsi="Verdana"/>
          <w:color w:val="000000"/>
          <w:lang w:val="en"/>
        </w:rPr>
      </w:pPr>
      <w:r>
        <w:rPr>
          <w:rFonts w:ascii="Verdana" w:eastAsia="Times New Roman" w:hAnsi="Verdana"/>
          <w:color w:val="000000"/>
          <w:lang w:val="en"/>
        </w:rPr>
        <w:t>Distributed Claims</w:t>
      </w:r>
    </w:p>
    <w:p w:rsidR="00645693" w:rsidRDefault="00645693">
      <w:pPr>
        <w:spacing w:before="0" w:beforeAutospacing="0" w:after="0" w:afterAutospacing="0"/>
        <w:ind w:left="720"/>
        <w:divId w:val="493841122"/>
        <w:rPr>
          <w:rFonts w:ascii="Verdana" w:eastAsia="Times New Roman" w:hAnsi="Verdana"/>
          <w:color w:val="000000"/>
          <w:lang w:val="en"/>
        </w:rPr>
      </w:pPr>
      <w:proofErr w:type="gramStart"/>
      <w:r>
        <w:rPr>
          <w:rFonts w:ascii="Verdana" w:eastAsia="Times New Roman" w:hAnsi="Verdana"/>
          <w:color w:val="000000"/>
          <w:lang w:val="en"/>
        </w:rPr>
        <w:t>Claims that are asserted by a claims provider other than the OpenID Provider but are returned as references by the OpenID Provider.</w:t>
      </w:r>
      <w:proofErr w:type="gramEnd"/>
      <w:r>
        <w:rPr>
          <w:rFonts w:ascii="Verdana" w:eastAsia="Times New Roman" w:hAnsi="Verdana"/>
          <w:color w:val="000000"/>
          <w:lang w:val="en"/>
        </w:rPr>
        <w:t xml:space="preserve">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UserInfo endpoint MUST support normal claims.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Aggregated and distributed claims support is OPTIONAL. </w:t>
      </w:r>
    </w:p>
    <w:p w:rsidR="00645693" w:rsidRDefault="00645693">
      <w:pPr>
        <w:spacing w:before="0" w:beforeAutospacing="0" w:after="0" w:afterAutospacing="0"/>
        <w:divId w:val="1696887379"/>
        <w:rPr>
          <w:rFonts w:ascii="Verdana" w:eastAsia="Times New Roman" w:hAnsi="Verdana"/>
          <w:color w:val="000000"/>
          <w:lang w:val="en"/>
        </w:rPr>
      </w:pPr>
      <w:bookmarkStart w:id="94" w:name="anchor15"/>
      <w:bookmarkEnd w:id="94"/>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5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95" w:name="rfc.section.3.3.4.1"/>
      <w:bookmarkEnd w:id="95"/>
      <w:r>
        <w:rPr>
          <w:rFonts w:eastAsia="Times New Roman"/>
          <w:lang w:val="en"/>
        </w:rPr>
        <w:t>3.3.4.1.</w:t>
      </w:r>
      <w:proofErr w:type="gramStart"/>
      <w:r>
        <w:rPr>
          <w:rFonts w:eastAsia="Times New Roman"/>
          <w:lang w:val="en"/>
        </w:rPr>
        <w:t>  Normal</w:t>
      </w:r>
      <w:proofErr w:type="gramEnd"/>
      <w:r>
        <w:rPr>
          <w:rFonts w:eastAsia="Times New Roman"/>
          <w:lang w:val="en"/>
        </w:rPr>
        <w:t xml:space="preserve"> Claims</w:t>
      </w:r>
    </w:p>
    <w:p w:rsidR="00645693" w:rsidRDefault="00645693">
      <w:pPr>
        <w:pStyle w:val="NormalWeb"/>
        <w:divId w:val="1696887379"/>
        <w:rPr>
          <w:rFonts w:ascii="Verdana" w:hAnsi="Verdana"/>
          <w:color w:val="000000"/>
          <w:lang w:val="en"/>
        </w:rPr>
      </w:pPr>
      <w:r>
        <w:rPr>
          <w:rFonts w:ascii="Verdana" w:hAnsi="Verdana"/>
          <w:color w:val="000000"/>
          <w:lang w:val="en"/>
        </w:rPr>
        <w:t xml:space="preserve">Normal claims are represented as members in a claim object. The claim name is the member name and the claim value is the member value.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following is a non-normative normal claims responses: </w:t>
      </w:r>
    </w:p>
    <w:p w:rsidR="00645693" w:rsidRDefault="00645693">
      <w:pPr>
        <w:pStyle w:val="HTMLPreformatted"/>
        <w:divId w:val="906569260"/>
        <w:rPr>
          <w:lang w:val="en"/>
        </w:rPr>
      </w:pPr>
      <w:r>
        <w:rPr>
          <w:lang w:val="en"/>
        </w:rPr>
        <w:t>{</w:t>
      </w:r>
    </w:p>
    <w:p w:rsidR="00645693" w:rsidRDefault="00645693">
      <w:pPr>
        <w:pStyle w:val="HTMLPreformatted"/>
        <w:divId w:val="906569260"/>
        <w:rPr>
          <w:lang w:val="en"/>
        </w:rPr>
      </w:pPr>
      <w:r>
        <w:rPr>
          <w:lang w:val="en"/>
        </w:rPr>
        <w:t xml:space="preserve">              "</w:t>
      </w:r>
      <w:proofErr w:type="gramStart"/>
      <w:r>
        <w:rPr>
          <w:lang w:val="en"/>
        </w:rPr>
        <w:t>name</w:t>
      </w:r>
      <w:proofErr w:type="gramEnd"/>
      <w:r>
        <w:rPr>
          <w:lang w:val="en"/>
        </w:rPr>
        <w:t>": "Jane Doe"</w:t>
      </w:r>
    </w:p>
    <w:p w:rsidR="00645693" w:rsidRDefault="00645693">
      <w:pPr>
        <w:pStyle w:val="HTMLPreformatted"/>
        <w:divId w:val="906569260"/>
        <w:rPr>
          <w:lang w:val="en"/>
        </w:rPr>
      </w:pPr>
      <w:r>
        <w:rPr>
          <w:lang w:val="en"/>
        </w:rPr>
        <w:t xml:space="preserve">              "</w:t>
      </w:r>
      <w:proofErr w:type="spellStart"/>
      <w:r>
        <w:rPr>
          <w:lang w:val="en"/>
        </w:rPr>
        <w:t>given_name</w:t>
      </w:r>
      <w:proofErr w:type="spellEnd"/>
      <w:r>
        <w:rPr>
          <w:lang w:val="en"/>
        </w:rPr>
        <w:t>": "Jane",</w:t>
      </w:r>
    </w:p>
    <w:p w:rsidR="00645693" w:rsidRDefault="00645693">
      <w:pPr>
        <w:pStyle w:val="HTMLPreformatted"/>
        <w:divId w:val="906569260"/>
        <w:rPr>
          <w:lang w:val="en"/>
        </w:rPr>
      </w:pPr>
      <w:r>
        <w:rPr>
          <w:lang w:val="en"/>
        </w:rPr>
        <w:t xml:space="preserve">              "</w:t>
      </w:r>
      <w:proofErr w:type="spellStart"/>
      <w:r>
        <w:rPr>
          <w:lang w:val="en"/>
        </w:rPr>
        <w:t>family_name</w:t>
      </w:r>
      <w:proofErr w:type="spellEnd"/>
      <w:r>
        <w:rPr>
          <w:lang w:val="en"/>
        </w:rPr>
        <w:t>": "Doe",</w:t>
      </w:r>
    </w:p>
    <w:p w:rsidR="00645693" w:rsidRDefault="00645693">
      <w:pPr>
        <w:pStyle w:val="HTMLPreformatted"/>
        <w:divId w:val="906569260"/>
        <w:rPr>
          <w:lang w:val="en"/>
        </w:rPr>
      </w:pPr>
      <w:r>
        <w:rPr>
          <w:lang w:val="en"/>
        </w:rPr>
        <w:t xml:space="preserve">              "</w:t>
      </w:r>
      <w:proofErr w:type="gramStart"/>
      <w:r>
        <w:rPr>
          <w:lang w:val="en"/>
        </w:rPr>
        <w:t>email</w:t>
      </w:r>
      <w:proofErr w:type="gramEnd"/>
      <w:r>
        <w:rPr>
          <w:lang w:val="en"/>
        </w:rPr>
        <w:t>": "janedoe@example.com",</w:t>
      </w:r>
    </w:p>
    <w:p w:rsidR="00645693" w:rsidRDefault="00645693">
      <w:pPr>
        <w:pStyle w:val="HTMLPreformatted"/>
        <w:divId w:val="906569260"/>
        <w:rPr>
          <w:lang w:val="en"/>
        </w:rPr>
      </w:pPr>
      <w:r>
        <w:rPr>
          <w:lang w:val="en"/>
        </w:rPr>
        <w:t xml:space="preserve">              "</w:t>
      </w:r>
      <w:proofErr w:type="gramStart"/>
      <w:r>
        <w:rPr>
          <w:lang w:val="en"/>
        </w:rPr>
        <w:t>picture</w:t>
      </w:r>
      <w:proofErr w:type="gramEnd"/>
      <w:r>
        <w:rPr>
          <w:lang w:val="en"/>
        </w:rPr>
        <w:t>": "http://example.com/</w:t>
      </w:r>
      <w:proofErr w:type="spellStart"/>
      <w:r>
        <w:rPr>
          <w:lang w:val="en"/>
        </w:rPr>
        <w:t>janedoe</w:t>
      </w:r>
      <w:proofErr w:type="spellEnd"/>
      <w:r>
        <w:rPr>
          <w:lang w:val="en"/>
        </w:rPr>
        <w:t>/me.jpg"</w:t>
      </w:r>
    </w:p>
    <w:p w:rsidR="00645693" w:rsidRDefault="00645693">
      <w:pPr>
        <w:pStyle w:val="HTMLPreformatted"/>
        <w:divId w:val="906569260"/>
        <w:rPr>
          <w:lang w:val="en"/>
        </w:rPr>
      </w:pPr>
      <w:r>
        <w:rPr>
          <w:lang w:val="en"/>
        </w:rPr>
        <w:t xml:space="preserve">              }</w:t>
      </w:r>
    </w:p>
    <w:p w:rsidR="00645693" w:rsidRDefault="00645693">
      <w:pPr>
        <w:spacing w:before="0" w:beforeAutospacing="0" w:after="0" w:afterAutospacing="0"/>
        <w:divId w:val="1696887379"/>
        <w:rPr>
          <w:rFonts w:ascii="Verdana" w:eastAsia="Times New Roman" w:hAnsi="Verdana"/>
          <w:color w:val="000000"/>
          <w:lang w:val="en"/>
        </w:rPr>
      </w:pPr>
      <w:bookmarkStart w:id="96" w:name="anchor16"/>
      <w:bookmarkEnd w:id="96"/>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5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97" w:name="rfc.section.3.3.4.2"/>
      <w:bookmarkEnd w:id="97"/>
      <w:r>
        <w:rPr>
          <w:rFonts w:eastAsia="Times New Roman"/>
          <w:lang w:val="en"/>
        </w:rPr>
        <w:t>3.3.4.2.</w:t>
      </w:r>
      <w:proofErr w:type="gramStart"/>
      <w:r>
        <w:rPr>
          <w:rFonts w:eastAsia="Times New Roman"/>
          <w:lang w:val="en"/>
        </w:rPr>
        <w:t xml:space="preserve">  </w:t>
      </w:r>
      <w:commentRangeStart w:id="98"/>
      <w:r>
        <w:rPr>
          <w:rFonts w:eastAsia="Times New Roman"/>
          <w:lang w:val="en"/>
        </w:rPr>
        <w:t>Aggregated</w:t>
      </w:r>
      <w:proofErr w:type="gramEnd"/>
      <w:r>
        <w:rPr>
          <w:rFonts w:eastAsia="Times New Roman"/>
          <w:lang w:val="en"/>
        </w:rPr>
        <w:t xml:space="preserve"> and Distributed Claims</w:t>
      </w:r>
      <w:commentRangeEnd w:id="98"/>
      <w:r w:rsidR="00A42824">
        <w:rPr>
          <w:rStyle w:val="CommentReference"/>
          <w:rFonts w:ascii="Times New Roman" w:hAnsi="Times New Roman" w:cs="Times New Roman"/>
          <w:b w:val="0"/>
          <w:bCs w:val="0"/>
          <w:color w:val="auto"/>
        </w:rPr>
        <w:commentReference w:id="98"/>
      </w:r>
    </w:p>
    <w:p w:rsidR="00645693" w:rsidRDefault="00645693">
      <w:pPr>
        <w:pStyle w:val="NormalWeb"/>
        <w:divId w:val="1696887379"/>
        <w:rPr>
          <w:rFonts w:ascii="Verdana" w:hAnsi="Verdana"/>
          <w:color w:val="000000"/>
          <w:lang w:val="en"/>
        </w:rPr>
      </w:pPr>
      <w:r>
        <w:rPr>
          <w:rFonts w:ascii="Verdana" w:hAnsi="Verdana"/>
          <w:color w:val="000000"/>
          <w:lang w:val="en"/>
        </w:rPr>
        <w:t>Aggregated and distributed claims are represented within the "</w:t>
      </w:r>
      <w:commentRangeStart w:id="100"/>
      <w:r>
        <w:rPr>
          <w:rFonts w:ascii="Verdana" w:hAnsi="Verdana"/>
          <w:color w:val="000000"/>
          <w:lang w:val="en"/>
        </w:rPr>
        <w:t>_</w:t>
      </w:r>
      <w:commentRangeEnd w:id="100"/>
      <w:proofErr w:type="spellStart"/>
      <w:r w:rsidR="00831674">
        <w:rPr>
          <w:rStyle w:val="CommentReference"/>
        </w:rPr>
        <w:commentReference w:id="100"/>
      </w:r>
      <w:r>
        <w:rPr>
          <w:rFonts w:ascii="Verdana" w:hAnsi="Verdana"/>
          <w:color w:val="000000"/>
          <w:lang w:val="en"/>
        </w:rPr>
        <w:t>claim_names</w:t>
      </w:r>
      <w:proofErr w:type="spellEnd"/>
      <w:r>
        <w:rPr>
          <w:rFonts w:ascii="Verdana" w:hAnsi="Verdana"/>
          <w:color w:val="000000"/>
          <w:lang w:val="en"/>
        </w:rPr>
        <w:t>" and "_</w:t>
      </w:r>
      <w:proofErr w:type="spellStart"/>
      <w:r>
        <w:rPr>
          <w:rFonts w:ascii="Verdana" w:hAnsi="Verdana"/>
          <w:color w:val="000000"/>
          <w:lang w:val="en"/>
        </w:rPr>
        <w:t>claim_sources</w:t>
      </w:r>
      <w:proofErr w:type="spellEnd"/>
      <w:r>
        <w:rPr>
          <w:rFonts w:ascii="Verdana" w:hAnsi="Verdana"/>
          <w:color w:val="000000"/>
          <w:lang w:val="en"/>
        </w:rPr>
        <w:t>" members of a claim object. Both "_</w:t>
      </w:r>
      <w:proofErr w:type="spellStart"/>
      <w:r>
        <w:rPr>
          <w:rFonts w:ascii="Verdana" w:hAnsi="Verdana"/>
          <w:color w:val="000000"/>
          <w:lang w:val="en"/>
        </w:rPr>
        <w:t>claim_names</w:t>
      </w:r>
      <w:proofErr w:type="spellEnd"/>
      <w:r>
        <w:rPr>
          <w:rFonts w:ascii="Verdana" w:hAnsi="Verdana"/>
          <w:color w:val="000000"/>
          <w:lang w:val="en"/>
        </w:rPr>
        <w:t>" and "_</w:t>
      </w:r>
      <w:proofErr w:type="spellStart"/>
      <w:r>
        <w:rPr>
          <w:rFonts w:ascii="Verdana" w:hAnsi="Verdana"/>
          <w:color w:val="000000"/>
          <w:lang w:val="en"/>
        </w:rPr>
        <w:t>claim_sources</w:t>
      </w:r>
      <w:proofErr w:type="spellEnd"/>
      <w:r>
        <w:rPr>
          <w:rFonts w:ascii="Verdana" w:hAnsi="Verdana"/>
          <w:color w:val="000000"/>
          <w:lang w:val="en"/>
        </w:rPr>
        <w:t xml:space="preserve">" members are claim objects. </w:t>
      </w:r>
    </w:p>
    <w:p w:rsidR="00645693" w:rsidRDefault="00645693">
      <w:pPr>
        <w:spacing w:before="0" w:beforeAutospacing="0" w:after="0" w:afterAutospacing="0"/>
        <w:divId w:val="194588440"/>
        <w:rPr>
          <w:rFonts w:ascii="Verdana" w:eastAsia="Times New Roman" w:hAnsi="Verdana"/>
          <w:color w:val="000000"/>
          <w:lang w:val="en"/>
        </w:rPr>
      </w:pPr>
      <w:r>
        <w:rPr>
          <w:rFonts w:ascii="Verdana" w:eastAsia="Times New Roman" w:hAnsi="Verdana"/>
          <w:color w:val="000000"/>
          <w:lang w:val="en"/>
        </w:rPr>
        <w:t>_</w:t>
      </w:r>
      <w:proofErr w:type="spellStart"/>
      <w:r>
        <w:rPr>
          <w:rFonts w:ascii="Verdana" w:eastAsia="Times New Roman" w:hAnsi="Verdana"/>
          <w:color w:val="000000"/>
          <w:lang w:val="en"/>
        </w:rPr>
        <w:t>claim_names</w:t>
      </w:r>
      <w:proofErr w:type="spellEnd"/>
    </w:p>
    <w:p w:rsidR="00645693" w:rsidRDefault="00645693">
      <w:pPr>
        <w:spacing w:before="0" w:beforeAutospacing="0" w:after="0" w:afterAutospacing="0"/>
        <w:ind w:left="720"/>
        <w:divId w:val="194588440"/>
        <w:rPr>
          <w:rFonts w:ascii="Verdana" w:eastAsia="Times New Roman" w:hAnsi="Verdana"/>
          <w:color w:val="000000"/>
          <w:lang w:val="en"/>
        </w:rPr>
      </w:pPr>
      <w:r>
        <w:rPr>
          <w:rFonts w:ascii="Verdana" w:eastAsia="Times New Roman" w:hAnsi="Verdana"/>
          <w:color w:val="000000"/>
          <w:lang w:val="en"/>
        </w:rPr>
        <w:t xml:space="preserve">This is a JSON object whose member names are the claims names for the aggregated and distributed claims. </w:t>
      </w:r>
      <w:commentRangeStart w:id="101"/>
      <w:r>
        <w:rPr>
          <w:rFonts w:ascii="Verdana" w:eastAsia="Times New Roman" w:hAnsi="Verdana"/>
          <w:color w:val="000000"/>
          <w:lang w:val="en"/>
        </w:rPr>
        <w:t>The member values are references to the member names in the "_</w:t>
      </w:r>
      <w:proofErr w:type="spellStart"/>
      <w:r>
        <w:rPr>
          <w:rFonts w:ascii="Verdana" w:eastAsia="Times New Roman" w:hAnsi="Verdana"/>
          <w:color w:val="000000"/>
          <w:lang w:val="en"/>
        </w:rPr>
        <w:t>claim_sources</w:t>
      </w:r>
      <w:proofErr w:type="spellEnd"/>
      <w:r>
        <w:rPr>
          <w:rFonts w:ascii="Verdana" w:eastAsia="Times New Roman" w:hAnsi="Verdana"/>
          <w:color w:val="000000"/>
          <w:lang w:val="en"/>
        </w:rPr>
        <w:t xml:space="preserve">" member of the claim object from which the actual value can be retrieved. </w:t>
      </w:r>
      <w:commentRangeEnd w:id="101"/>
      <w:r w:rsidR="006262CD">
        <w:rPr>
          <w:rStyle w:val="CommentReference"/>
        </w:rPr>
        <w:commentReference w:id="101"/>
      </w:r>
    </w:p>
    <w:p w:rsidR="00645693" w:rsidRDefault="00645693">
      <w:pPr>
        <w:spacing w:before="0" w:beforeAutospacing="0" w:after="0" w:afterAutospacing="0"/>
        <w:divId w:val="194588440"/>
        <w:rPr>
          <w:rFonts w:ascii="Verdana" w:eastAsia="Times New Roman" w:hAnsi="Verdana"/>
          <w:color w:val="000000"/>
          <w:lang w:val="en"/>
        </w:rPr>
      </w:pPr>
      <w:r>
        <w:rPr>
          <w:rFonts w:ascii="Verdana" w:eastAsia="Times New Roman" w:hAnsi="Verdana"/>
          <w:color w:val="000000"/>
          <w:lang w:val="en"/>
        </w:rPr>
        <w:t>_</w:t>
      </w:r>
      <w:proofErr w:type="spellStart"/>
      <w:r>
        <w:rPr>
          <w:rFonts w:ascii="Verdana" w:eastAsia="Times New Roman" w:hAnsi="Verdana"/>
          <w:color w:val="000000"/>
          <w:lang w:val="en"/>
        </w:rPr>
        <w:t>claim_sources</w:t>
      </w:r>
      <w:proofErr w:type="spellEnd"/>
    </w:p>
    <w:p w:rsidR="00645693" w:rsidRDefault="00645693">
      <w:pPr>
        <w:spacing w:before="0" w:beforeAutospacing="0" w:after="0" w:afterAutospacing="0"/>
        <w:ind w:left="720"/>
        <w:divId w:val="194588440"/>
        <w:rPr>
          <w:rFonts w:ascii="Verdana" w:eastAsia="Times New Roman" w:hAnsi="Verdana"/>
          <w:color w:val="000000"/>
          <w:lang w:val="en"/>
        </w:rPr>
      </w:pPr>
      <w:r>
        <w:rPr>
          <w:rFonts w:ascii="Verdana" w:eastAsia="Times New Roman" w:hAnsi="Verdana"/>
          <w:color w:val="000000"/>
          <w:lang w:val="en"/>
        </w:rPr>
        <w:t>This is a JSON object whose member names are referenced by the member values of the "_</w:t>
      </w:r>
      <w:proofErr w:type="spellStart"/>
      <w:r>
        <w:rPr>
          <w:rFonts w:ascii="Verdana" w:eastAsia="Times New Roman" w:hAnsi="Verdana"/>
          <w:color w:val="000000"/>
          <w:lang w:val="en"/>
        </w:rPr>
        <w:t>claim_names</w:t>
      </w:r>
      <w:proofErr w:type="spellEnd"/>
      <w:r>
        <w:rPr>
          <w:rFonts w:ascii="Verdana" w:eastAsia="Times New Roman" w:hAnsi="Verdana"/>
          <w:color w:val="000000"/>
          <w:lang w:val="en"/>
        </w:rPr>
        <w:t xml:space="preserve">" member of the claim object. The member values contain sets of aggregated claims or reference locations for distributed claims. The member values can have one of the following formats depending on whether it's providing aggregated or distributed claims: </w:t>
      </w:r>
    </w:p>
    <w:p w:rsidR="00645693" w:rsidRDefault="00645693">
      <w:pPr>
        <w:spacing w:before="0" w:beforeAutospacing="0" w:after="0" w:afterAutospacing="0"/>
        <w:ind w:left="720"/>
        <w:divId w:val="194588440"/>
        <w:rPr>
          <w:rFonts w:ascii="Verdana" w:eastAsia="Times New Roman" w:hAnsi="Verdana"/>
          <w:color w:val="000000"/>
          <w:lang w:val="en"/>
        </w:rPr>
      </w:pPr>
      <w:r>
        <w:rPr>
          <w:rFonts w:ascii="Verdana" w:eastAsia="Times New Roman" w:hAnsi="Verdana"/>
          <w:color w:val="000000"/>
          <w:lang w:val="en"/>
        </w:rPr>
        <w:t>Aggregated Claims</w:t>
      </w:r>
    </w:p>
    <w:p w:rsidR="00645693" w:rsidRDefault="00645693">
      <w:pPr>
        <w:spacing w:before="0" w:beforeAutospacing="0" w:after="0" w:afterAutospacing="0"/>
        <w:ind w:left="720"/>
        <w:divId w:val="194588440"/>
        <w:rPr>
          <w:rFonts w:ascii="Verdana" w:eastAsia="Times New Roman" w:hAnsi="Verdana"/>
          <w:color w:val="000000"/>
          <w:lang w:val="en"/>
        </w:rPr>
      </w:pPr>
      <w:r>
        <w:rPr>
          <w:rFonts w:ascii="Verdana" w:eastAsia="Times New Roman" w:hAnsi="Verdana"/>
          <w:color w:val="000000"/>
          <w:lang w:val="en"/>
        </w:rPr>
        <w:t xml:space="preserve">A JSON object which MUST contain the "JWT" member whose value is a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Balfanz, D., Bradley, J., Goland, Y., Panzer, J., Sakimura, N., and P. Tarjan, “JSON Web Token,” July 2011.)</w:t>
        </w:r>
      </w:hyperlink>
      <w:r>
        <w:rPr>
          <w:rFonts w:ascii="Verdana" w:eastAsia="Times New Roman" w:hAnsi="Verdana"/>
          <w:color w:val="000000"/>
          <w:lang w:val="en"/>
        </w:rPr>
        <w:t xml:space="preserve"> [JWT] which MUST contain all the claims in the "_</w:t>
      </w:r>
      <w:proofErr w:type="spellStart"/>
      <w:r>
        <w:rPr>
          <w:rFonts w:ascii="Verdana" w:eastAsia="Times New Roman" w:hAnsi="Verdana"/>
          <w:color w:val="000000"/>
          <w:lang w:val="en"/>
        </w:rPr>
        <w:t>claim_names</w:t>
      </w:r>
      <w:proofErr w:type="spellEnd"/>
      <w:r>
        <w:rPr>
          <w:rFonts w:ascii="Verdana" w:eastAsia="Times New Roman" w:hAnsi="Verdana"/>
          <w:color w:val="000000"/>
          <w:lang w:val="en"/>
        </w:rPr>
        <w:t>" object which references the corresponding "_</w:t>
      </w:r>
      <w:proofErr w:type="spellStart"/>
      <w:r>
        <w:rPr>
          <w:rFonts w:ascii="Verdana" w:eastAsia="Times New Roman" w:hAnsi="Verdana"/>
          <w:color w:val="000000"/>
          <w:lang w:val="en"/>
        </w:rPr>
        <w:t>claim_sources</w:t>
      </w:r>
      <w:proofErr w:type="spellEnd"/>
      <w:r>
        <w:rPr>
          <w:rFonts w:ascii="Verdana" w:eastAsia="Times New Roman" w:hAnsi="Verdana"/>
          <w:color w:val="000000"/>
          <w:lang w:val="en"/>
        </w:rPr>
        <w:t xml:space="preserve">" member. Other members MAY be present if they are understood by both parties. </w:t>
      </w:r>
    </w:p>
    <w:p w:rsidR="00645693" w:rsidRDefault="00645693">
      <w:pPr>
        <w:spacing w:before="0" w:beforeAutospacing="0" w:after="0" w:afterAutospacing="0"/>
        <w:ind w:left="720"/>
        <w:divId w:val="194588440"/>
        <w:rPr>
          <w:rFonts w:ascii="Verdana" w:eastAsia="Times New Roman" w:hAnsi="Verdana"/>
          <w:color w:val="000000"/>
          <w:lang w:val="en"/>
        </w:rPr>
      </w:pPr>
      <w:r>
        <w:rPr>
          <w:rFonts w:ascii="Verdana" w:eastAsia="Times New Roman" w:hAnsi="Verdana"/>
          <w:color w:val="000000"/>
          <w:lang w:val="en"/>
        </w:rPr>
        <w:t>JWT</w:t>
      </w:r>
    </w:p>
    <w:p w:rsidR="00645693" w:rsidRDefault="00645693">
      <w:pPr>
        <w:spacing w:before="0" w:beforeAutospacing="0" w:after="0" w:afterAutospacing="0"/>
        <w:ind w:left="720"/>
        <w:divId w:val="194588440"/>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JWT Value </w:t>
      </w:r>
    </w:p>
    <w:p w:rsidR="00645693" w:rsidRDefault="00645693">
      <w:pPr>
        <w:spacing w:before="0" w:beforeAutospacing="0" w:after="0" w:afterAutospacing="0"/>
        <w:ind w:left="720"/>
        <w:divId w:val="194588440"/>
        <w:rPr>
          <w:rFonts w:ascii="Verdana" w:eastAsia="Times New Roman" w:hAnsi="Verdana"/>
          <w:color w:val="000000"/>
          <w:lang w:val="en"/>
        </w:rPr>
      </w:pPr>
      <w:r>
        <w:rPr>
          <w:rFonts w:ascii="Verdana" w:eastAsia="Times New Roman" w:hAnsi="Verdana"/>
          <w:color w:val="000000"/>
          <w:lang w:val="en"/>
        </w:rPr>
        <w:t>Distributed Claims</w:t>
      </w:r>
    </w:p>
    <w:p w:rsidR="00645693" w:rsidRDefault="00645693">
      <w:pPr>
        <w:spacing w:before="0" w:beforeAutospacing="0" w:after="0" w:afterAutospacing="0"/>
        <w:ind w:left="720"/>
        <w:divId w:val="194588440"/>
        <w:rPr>
          <w:rFonts w:ascii="Verdana" w:eastAsia="Times New Roman" w:hAnsi="Verdana"/>
          <w:color w:val="000000"/>
          <w:lang w:val="en"/>
        </w:rPr>
      </w:pPr>
      <w:r>
        <w:rPr>
          <w:rFonts w:ascii="Verdana" w:eastAsia="Times New Roman" w:hAnsi="Verdana"/>
          <w:color w:val="000000"/>
          <w:lang w:val="en"/>
        </w:rPr>
        <w:t xml:space="preserve">A JSON object which contains the following members and values: </w:t>
      </w:r>
    </w:p>
    <w:p w:rsidR="00645693" w:rsidRDefault="00645693">
      <w:pPr>
        <w:spacing w:before="0" w:beforeAutospacing="0" w:after="0" w:afterAutospacing="0"/>
        <w:ind w:left="720"/>
        <w:divId w:val="194588440"/>
        <w:rPr>
          <w:rFonts w:ascii="Verdana" w:eastAsia="Times New Roman" w:hAnsi="Verdana"/>
          <w:color w:val="000000"/>
          <w:lang w:val="en"/>
        </w:rPr>
      </w:pPr>
      <w:proofErr w:type="gramStart"/>
      <w:r>
        <w:rPr>
          <w:rFonts w:ascii="Verdana" w:eastAsia="Times New Roman" w:hAnsi="Verdana"/>
          <w:color w:val="000000"/>
          <w:lang w:val="en"/>
        </w:rPr>
        <w:t>endpoint</w:t>
      </w:r>
      <w:proofErr w:type="gramEnd"/>
    </w:p>
    <w:p w:rsidR="00645693" w:rsidRDefault="00645693">
      <w:pPr>
        <w:spacing w:before="0" w:beforeAutospacing="0" w:after="0" w:afterAutospacing="0"/>
        <w:ind w:left="720"/>
        <w:divId w:val="194588440"/>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The value is the OAuth 2.0 resource endpoint from which the associated claim can be retrieved. The endpoint URL MUST return the claim as a JWT. </w:t>
      </w:r>
    </w:p>
    <w:p w:rsidR="00645693" w:rsidRDefault="00645693">
      <w:pPr>
        <w:spacing w:before="0" w:beforeAutospacing="0" w:after="0" w:afterAutospacing="0"/>
        <w:ind w:left="720"/>
        <w:divId w:val="194588440"/>
        <w:rPr>
          <w:rFonts w:ascii="Verdana" w:eastAsia="Times New Roman" w:hAnsi="Verdana"/>
          <w:color w:val="000000"/>
          <w:lang w:val="en"/>
        </w:rPr>
      </w:pPr>
      <w:proofErr w:type="spellStart"/>
      <w:r>
        <w:rPr>
          <w:rFonts w:ascii="Verdana" w:eastAsia="Times New Roman" w:hAnsi="Verdana"/>
          <w:color w:val="000000"/>
          <w:lang w:val="en"/>
        </w:rPr>
        <w:t>access_token</w:t>
      </w:r>
      <w:proofErr w:type="spellEnd"/>
    </w:p>
    <w:p w:rsidR="00645693" w:rsidRDefault="00645693">
      <w:pPr>
        <w:spacing w:before="0" w:beforeAutospacing="0" w:after="0" w:afterAutospacing="0"/>
        <w:ind w:left="720"/>
        <w:divId w:val="194588440"/>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Access token enabling retrieval of the claims from the endpoint URL by using the </w:t>
      </w:r>
      <w:hyperlink w:anchor="OAuth.2.0.Bearer" w:history="1">
        <w:r>
          <w:rPr>
            <w:rStyle w:val="Hyperlink"/>
            <w:rFonts w:ascii="Verdana" w:eastAsia="Times New Roman" w:hAnsi="Verdana"/>
            <w:u w:val="none"/>
            <w:lang w:val="en"/>
          </w:rPr>
          <w:t>OAuth 2.0 Bearer</w:t>
        </w:r>
        <w:r>
          <w:rPr>
            <w:rStyle w:val="Hyperlink"/>
            <w:rFonts w:ascii="Verdana" w:eastAsia="Times New Roman" w:hAnsi="Verdana"/>
            <w:vanish/>
            <w:u w:val="none"/>
            <w:lang w:val="en"/>
          </w:rPr>
          <w:t xml:space="preserve"> (Jones, M., Hardt, D., and D. Recordon, “OAuth 2.0 Protocol: Bearer Tokens,” September 2011.)</w:t>
        </w:r>
      </w:hyperlink>
      <w:r>
        <w:rPr>
          <w:rFonts w:ascii="Verdana" w:eastAsia="Times New Roman" w:hAnsi="Verdana"/>
          <w:color w:val="000000"/>
          <w:lang w:val="en"/>
        </w:rPr>
        <w:t xml:space="preserve"> [OAuth.2.0.Bearer] scheme.</w:t>
      </w:r>
      <w:proofErr w:type="gramEnd"/>
      <w:r>
        <w:rPr>
          <w:rFonts w:ascii="Verdana" w:eastAsia="Times New Roman" w:hAnsi="Verdana"/>
          <w:color w:val="000000"/>
          <w:lang w:val="en"/>
        </w:rPr>
        <w:t xml:space="preserve"> Claims SHOULD be requested using the Authorization request header field and claims sources MUST support this method. If the access token is not available, clients MAY need to retrieve the access token out of band or use an a priori access token that was negotiated between the claim source and client, or the claim source MAY </w:t>
      </w:r>
      <w:proofErr w:type="spellStart"/>
      <w:r>
        <w:rPr>
          <w:rFonts w:ascii="Verdana" w:eastAsia="Times New Roman" w:hAnsi="Verdana"/>
          <w:color w:val="000000"/>
          <w:lang w:val="en"/>
        </w:rPr>
        <w:t>reauthenticate</w:t>
      </w:r>
      <w:proofErr w:type="spellEnd"/>
      <w:r>
        <w:rPr>
          <w:rFonts w:ascii="Verdana" w:eastAsia="Times New Roman" w:hAnsi="Verdana"/>
          <w:color w:val="000000"/>
          <w:lang w:val="en"/>
        </w:rPr>
        <w:t xml:space="preserve"> the user and/or reauthorize the client. </w:t>
      </w:r>
    </w:p>
    <w:p w:rsidR="00645693" w:rsidRDefault="00645693">
      <w:pPr>
        <w:spacing w:before="0" w:beforeAutospacing="0" w:after="0" w:afterAutospacing="0"/>
        <w:ind w:left="720"/>
        <w:divId w:val="194588440"/>
        <w:rPr>
          <w:rFonts w:ascii="Verdana" w:eastAsia="Times New Roman" w:hAnsi="Verdana"/>
          <w:color w:val="000000"/>
          <w:lang w:val="en"/>
        </w:rPr>
      </w:pPr>
      <w:r>
        <w:rPr>
          <w:rFonts w:ascii="Verdana" w:eastAsia="Times New Roman" w:hAnsi="Verdana"/>
          <w:color w:val="000000"/>
          <w:lang w:val="en"/>
        </w:rPr>
        <w:t xml:space="preserve">Other members MAY be present, if understood by both parties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following is a non-normative response with aggregated claims: </w:t>
      </w:r>
    </w:p>
    <w:p w:rsidR="00645693" w:rsidRDefault="00645693">
      <w:pPr>
        <w:pStyle w:val="HTMLPreformatted"/>
        <w:divId w:val="973414143"/>
        <w:rPr>
          <w:lang w:val="en"/>
        </w:rPr>
      </w:pPr>
      <w:r>
        <w:rPr>
          <w:lang w:val="en"/>
        </w:rPr>
        <w:t xml:space="preserve">Claims Provider A contains the following claims for Jane </w:t>
      </w:r>
      <w:proofErr w:type="gramStart"/>
      <w:r>
        <w:rPr>
          <w:lang w:val="en"/>
        </w:rPr>
        <w:t>Doe :</w:t>
      </w:r>
      <w:proofErr w:type="gramEnd"/>
    </w:p>
    <w:p w:rsidR="00645693" w:rsidRDefault="00645693">
      <w:pPr>
        <w:pStyle w:val="HTMLPreformatted"/>
        <w:divId w:val="973414143"/>
        <w:rPr>
          <w:lang w:val="en"/>
        </w:rPr>
      </w:pPr>
    </w:p>
    <w:p w:rsidR="00645693" w:rsidRDefault="00645693">
      <w:pPr>
        <w:pStyle w:val="HTMLPreformatted"/>
        <w:divId w:val="973414143"/>
        <w:rPr>
          <w:lang w:val="en"/>
        </w:rPr>
      </w:pPr>
      <w:r>
        <w:rPr>
          <w:lang w:val="en"/>
        </w:rPr>
        <w:t xml:space="preserve">              {</w:t>
      </w:r>
    </w:p>
    <w:p w:rsidR="00645693" w:rsidRDefault="00645693">
      <w:pPr>
        <w:pStyle w:val="HTMLPreformatted"/>
        <w:divId w:val="973414143"/>
        <w:rPr>
          <w:lang w:val="en"/>
        </w:rPr>
      </w:pPr>
      <w:r>
        <w:rPr>
          <w:lang w:val="en"/>
        </w:rPr>
        <w:t xml:space="preserve">              "</w:t>
      </w:r>
      <w:proofErr w:type="gramStart"/>
      <w:r>
        <w:rPr>
          <w:lang w:val="en"/>
        </w:rPr>
        <w:t>address</w:t>
      </w:r>
      <w:proofErr w:type="gramEnd"/>
      <w:r>
        <w:rPr>
          <w:lang w:val="en"/>
        </w:rPr>
        <w:t>": "1234 Hollywood Blvd., Los Angeles, CA 90210",</w:t>
      </w:r>
    </w:p>
    <w:p w:rsidR="00645693" w:rsidRDefault="00645693">
      <w:pPr>
        <w:pStyle w:val="HTMLPreformatted"/>
        <w:divId w:val="973414143"/>
        <w:rPr>
          <w:lang w:val="en"/>
        </w:rPr>
      </w:pPr>
      <w:r>
        <w:rPr>
          <w:lang w:val="en"/>
        </w:rPr>
        <w:t xml:space="preserve">              "</w:t>
      </w:r>
      <w:proofErr w:type="spellStart"/>
      <w:r>
        <w:rPr>
          <w:lang w:val="en"/>
        </w:rPr>
        <w:t>phone_number</w:t>
      </w:r>
      <w:proofErr w:type="spellEnd"/>
      <w:r>
        <w:rPr>
          <w:lang w:val="en"/>
        </w:rPr>
        <w:t>": "+1 (310) 123-4567"</w:t>
      </w:r>
    </w:p>
    <w:p w:rsidR="00645693" w:rsidRDefault="00645693">
      <w:pPr>
        <w:pStyle w:val="HTMLPreformatted"/>
        <w:divId w:val="973414143"/>
        <w:rPr>
          <w:lang w:val="en"/>
        </w:rPr>
      </w:pPr>
      <w:r>
        <w:rPr>
          <w:lang w:val="en"/>
        </w:rPr>
        <w:t xml:space="preserve">              }</w:t>
      </w:r>
    </w:p>
    <w:p w:rsidR="00645693" w:rsidRDefault="00645693">
      <w:pPr>
        <w:pStyle w:val="HTMLPreformatted"/>
        <w:divId w:val="973414143"/>
        <w:rPr>
          <w:lang w:val="en"/>
        </w:rPr>
      </w:pPr>
    </w:p>
    <w:p w:rsidR="00645693" w:rsidRDefault="00645693">
      <w:pPr>
        <w:pStyle w:val="HTMLPreformatted"/>
        <w:divId w:val="973414143"/>
        <w:rPr>
          <w:lang w:val="en"/>
        </w:rPr>
      </w:pPr>
    </w:p>
    <w:p w:rsidR="00645693" w:rsidRDefault="00645693">
      <w:pPr>
        <w:pStyle w:val="HTMLPreformatted"/>
        <w:divId w:val="973414143"/>
        <w:rPr>
          <w:lang w:val="en"/>
        </w:rPr>
      </w:pPr>
      <w:r>
        <w:rPr>
          <w:lang w:val="en"/>
        </w:rPr>
        <w:t xml:space="preserve">              Claims Provider </w:t>
      </w:r>
      <w:proofErr w:type="gramStart"/>
      <w:r>
        <w:rPr>
          <w:lang w:val="en"/>
        </w:rPr>
        <w:t>A</w:t>
      </w:r>
      <w:proofErr w:type="gramEnd"/>
      <w:r>
        <w:rPr>
          <w:lang w:val="en"/>
        </w:rPr>
        <w:t xml:space="preserve"> signs the JSON claims, resulting in a signed JWT:</w:t>
      </w:r>
    </w:p>
    <w:p w:rsidR="00645693" w:rsidRDefault="00645693">
      <w:pPr>
        <w:pStyle w:val="HTMLPreformatted"/>
        <w:divId w:val="973414143"/>
        <w:rPr>
          <w:lang w:val="en"/>
        </w:rPr>
      </w:pPr>
    </w:p>
    <w:p w:rsidR="00645693" w:rsidRDefault="00645693">
      <w:pPr>
        <w:pStyle w:val="HTMLPreformatted"/>
        <w:divId w:val="973414143"/>
        <w:rPr>
          <w:lang w:val="en"/>
        </w:rPr>
      </w:pPr>
      <w:r>
        <w:rPr>
          <w:lang w:val="en"/>
        </w:rPr>
        <w:t xml:space="preserve">              jwt_header.jwt_part2.jwt_part3</w:t>
      </w:r>
    </w:p>
    <w:p w:rsidR="00645693" w:rsidRDefault="00645693">
      <w:pPr>
        <w:pStyle w:val="HTMLPreformatted"/>
        <w:divId w:val="973414143"/>
        <w:rPr>
          <w:lang w:val="en"/>
        </w:rPr>
      </w:pPr>
    </w:p>
    <w:p w:rsidR="00645693" w:rsidRDefault="00645693">
      <w:pPr>
        <w:pStyle w:val="HTMLPreformatted"/>
        <w:divId w:val="973414143"/>
        <w:rPr>
          <w:lang w:val="en"/>
        </w:rPr>
      </w:pPr>
    </w:p>
    <w:p w:rsidR="00645693" w:rsidRDefault="00645693">
      <w:pPr>
        <w:pStyle w:val="HTMLPreformatted"/>
        <w:divId w:val="973414143"/>
        <w:rPr>
          <w:lang w:val="en"/>
        </w:rPr>
      </w:pPr>
      <w:r>
        <w:rPr>
          <w:lang w:val="en"/>
        </w:rPr>
        <w:t xml:space="preserve">              Authorization Server returns Jane Doe's aggregated claims from Claims Provider </w:t>
      </w:r>
      <w:proofErr w:type="gramStart"/>
      <w:r>
        <w:rPr>
          <w:lang w:val="en"/>
        </w:rPr>
        <w:t>A :</w:t>
      </w:r>
      <w:proofErr w:type="gramEnd"/>
    </w:p>
    <w:p w:rsidR="00645693" w:rsidRDefault="00645693">
      <w:pPr>
        <w:pStyle w:val="HTMLPreformatted"/>
        <w:divId w:val="973414143"/>
        <w:rPr>
          <w:lang w:val="en"/>
        </w:rPr>
      </w:pPr>
    </w:p>
    <w:p w:rsidR="00645693" w:rsidRDefault="00645693">
      <w:pPr>
        <w:pStyle w:val="HTMLPreformatted"/>
        <w:divId w:val="973414143"/>
        <w:rPr>
          <w:lang w:val="en"/>
        </w:rPr>
      </w:pPr>
      <w:r>
        <w:rPr>
          <w:lang w:val="en"/>
        </w:rPr>
        <w:t xml:space="preserve">              {</w:t>
      </w:r>
    </w:p>
    <w:p w:rsidR="00645693" w:rsidRDefault="00645693">
      <w:pPr>
        <w:pStyle w:val="HTMLPreformatted"/>
        <w:divId w:val="973414143"/>
        <w:rPr>
          <w:lang w:val="en"/>
        </w:rPr>
      </w:pPr>
      <w:r>
        <w:rPr>
          <w:lang w:val="en"/>
        </w:rPr>
        <w:t xml:space="preserve">              "</w:t>
      </w:r>
      <w:proofErr w:type="gramStart"/>
      <w:r>
        <w:rPr>
          <w:lang w:val="en"/>
        </w:rPr>
        <w:t>name</w:t>
      </w:r>
      <w:proofErr w:type="gramEnd"/>
      <w:r>
        <w:rPr>
          <w:lang w:val="en"/>
        </w:rPr>
        <w:t>": "Jane Doe",</w:t>
      </w:r>
    </w:p>
    <w:p w:rsidR="00645693" w:rsidRDefault="00645693">
      <w:pPr>
        <w:pStyle w:val="HTMLPreformatted"/>
        <w:divId w:val="973414143"/>
        <w:rPr>
          <w:lang w:val="en"/>
        </w:rPr>
      </w:pPr>
      <w:r>
        <w:rPr>
          <w:lang w:val="en"/>
        </w:rPr>
        <w:t xml:space="preserve">              "</w:t>
      </w:r>
      <w:proofErr w:type="spellStart"/>
      <w:r>
        <w:rPr>
          <w:lang w:val="en"/>
        </w:rPr>
        <w:t>given_name</w:t>
      </w:r>
      <w:proofErr w:type="spellEnd"/>
      <w:r>
        <w:rPr>
          <w:lang w:val="en"/>
        </w:rPr>
        <w:t>": "Jane",</w:t>
      </w:r>
    </w:p>
    <w:p w:rsidR="00645693" w:rsidRDefault="00645693">
      <w:pPr>
        <w:pStyle w:val="HTMLPreformatted"/>
        <w:divId w:val="973414143"/>
        <w:rPr>
          <w:lang w:val="en"/>
        </w:rPr>
      </w:pPr>
      <w:r>
        <w:rPr>
          <w:lang w:val="en"/>
        </w:rPr>
        <w:t xml:space="preserve">              "</w:t>
      </w:r>
      <w:proofErr w:type="spellStart"/>
      <w:r>
        <w:rPr>
          <w:lang w:val="en"/>
        </w:rPr>
        <w:t>family_name</w:t>
      </w:r>
      <w:proofErr w:type="spellEnd"/>
      <w:r>
        <w:rPr>
          <w:lang w:val="en"/>
        </w:rPr>
        <w:t>": "Doe",</w:t>
      </w:r>
    </w:p>
    <w:p w:rsidR="00645693" w:rsidRDefault="00645693">
      <w:pPr>
        <w:pStyle w:val="HTMLPreformatted"/>
        <w:divId w:val="973414143"/>
        <w:rPr>
          <w:lang w:val="en"/>
        </w:rPr>
      </w:pPr>
      <w:r>
        <w:rPr>
          <w:lang w:val="en"/>
        </w:rPr>
        <w:t xml:space="preserve">              "</w:t>
      </w:r>
      <w:proofErr w:type="gramStart"/>
      <w:r>
        <w:rPr>
          <w:lang w:val="en"/>
        </w:rPr>
        <w:t>birthday</w:t>
      </w:r>
      <w:proofErr w:type="gramEnd"/>
      <w:r>
        <w:rPr>
          <w:lang w:val="en"/>
        </w:rPr>
        <w:t>": "01/01/2001",</w:t>
      </w:r>
    </w:p>
    <w:p w:rsidR="00645693" w:rsidRDefault="00645693">
      <w:pPr>
        <w:pStyle w:val="HTMLPreformatted"/>
        <w:divId w:val="973414143"/>
        <w:rPr>
          <w:lang w:val="en"/>
        </w:rPr>
      </w:pPr>
      <w:r>
        <w:rPr>
          <w:lang w:val="en"/>
        </w:rPr>
        <w:t xml:space="preserve">              "</w:t>
      </w:r>
      <w:proofErr w:type="spellStart"/>
      <w:r>
        <w:rPr>
          <w:lang w:val="en"/>
        </w:rPr>
        <w:t>eye_color</w:t>
      </w:r>
      <w:proofErr w:type="spellEnd"/>
      <w:r>
        <w:rPr>
          <w:lang w:val="en"/>
        </w:rPr>
        <w:t>": "blue",</w:t>
      </w:r>
    </w:p>
    <w:p w:rsidR="00645693" w:rsidRDefault="00645693">
      <w:pPr>
        <w:pStyle w:val="HTMLPreformatted"/>
        <w:divId w:val="973414143"/>
        <w:rPr>
          <w:lang w:val="en"/>
        </w:rPr>
      </w:pPr>
      <w:r>
        <w:rPr>
          <w:lang w:val="en"/>
        </w:rPr>
        <w:t xml:space="preserve">              "</w:t>
      </w:r>
      <w:proofErr w:type="gramStart"/>
      <w:r>
        <w:rPr>
          <w:lang w:val="en"/>
        </w:rPr>
        <w:t>email</w:t>
      </w:r>
      <w:proofErr w:type="gramEnd"/>
      <w:r>
        <w:rPr>
          <w:lang w:val="en"/>
        </w:rPr>
        <w:t>": "janedoe@example.com",</w:t>
      </w:r>
    </w:p>
    <w:p w:rsidR="00645693" w:rsidRDefault="00645693">
      <w:pPr>
        <w:pStyle w:val="HTMLPreformatted"/>
        <w:divId w:val="973414143"/>
        <w:rPr>
          <w:lang w:val="en"/>
        </w:rPr>
      </w:pPr>
      <w:r>
        <w:rPr>
          <w:lang w:val="en"/>
        </w:rPr>
        <w:t xml:space="preserve">              "_</w:t>
      </w:r>
      <w:proofErr w:type="spellStart"/>
      <w:r>
        <w:rPr>
          <w:lang w:val="en"/>
        </w:rPr>
        <w:t>claim_names</w:t>
      </w:r>
      <w:proofErr w:type="spellEnd"/>
      <w:r>
        <w:rPr>
          <w:lang w:val="en"/>
        </w:rPr>
        <w:t>": {</w:t>
      </w:r>
    </w:p>
    <w:p w:rsidR="00645693" w:rsidRDefault="00645693">
      <w:pPr>
        <w:pStyle w:val="HTMLPreformatted"/>
        <w:divId w:val="973414143"/>
        <w:rPr>
          <w:lang w:val="en"/>
        </w:rPr>
      </w:pPr>
      <w:r>
        <w:rPr>
          <w:lang w:val="en"/>
        </w:rPr>
        <w:t xml:space="preserve">              "</w:t>
      </w:r>
      <w:proofErr w:type="gramStart"/>
      <w:r>
        <w:rPr>
          <w:lang w:val="en"/>
        </w:rPr>
        <w:t>address</w:t>
      </w:r>
      <w:proofErr w:type="gramEnd"/>
      <w:r>
        <w:rPr>
          <w:lang w:val="en"/>
        </w:rPr>
        <w:t>": "src1",</w:t>
      </w:r>
    </w:p>
    <w:p w:rsidR="00645693" w:rsidRDefault="00645693">
      <w:pPr>
        <w:pStyle w:val="HTMLPreformatted"/>
        <w:divId w:val="973414143"/>
        <w:rPr>
          <w:lang w:val="en"/>
        </w:rPr>
      </w:pPr>
      <w:r>
        <w:rPr>
          <w:lang w:val="en"/>
        </w:rPr>
        <w:t xml:space="preserve">              "</w:t>
      </w:r>
      <w:proofErr w:type="spellStart"/>
      <w:r>
        <w:rPr>
          <w:lang w:val="en"/>
        </w:rPr>
        <w:t>phone_number</w:t>
      </w:r>
      <w:proofErr w:type="spellEnd"/>
      <w:r>
        <w:rPr>
          <w:lang w:val="en"/>
        </w:rPr>
        <w:t>": "src1",</w:t>
      </w:r>
    </w:p>
    <w:p w:rsidR="00645693" w:rsidRDefault="00645693">
      <w:pPr>
        <w:pStyle w:val="HTMLPreformatted"/>
        <w:divId w:val="973414143"/>
        <w:rPr>
          <w:lang w:val="en"/>
        </w:rPr>
      </w:pPr>
      <w:r>
        <w:rPr>
          <w:lang w:val="en"/>
        </w:rPr>
        <w:t xml:space="preserve">              },</w:t>
      </w:r>
    </w:p>
    <w:p w:rsidR="00645693" w:rsidRDefault="00645693">
      <w:pPr>
        <w:pStyle w:val="HTMLPreformatted"/>
        <w:divId w:val="973414143"/>
        <w:rPr>
          <w:lang w:val="en"/>
        </w:rPr>
      </w:pPr>
      <w:r>
        <w:rPr>
          <w:lang w:val="en"/>
        </w:rPr>
        <w:t xml:space="preserve">              "_</w:t>
      </w:r>
      <w:proofErr w:type="spellStart"/>
      <w:r>
        <w:rPr>
          <w:lang w:val="en"/>
        </w:rPr>
        <w:t>claim_sources</w:t>
      </w:r>
      <w:proofErr w:type="spellEnd"/>
      <w:r>
        <w:rPr>
          <w:lang w:val="en"/>
        </w:rPr>
        <w:t>": {</w:t>
      </w:r>
    </w:p>
    <w:p w:rsidR="00645693" w:rsidRDefault="00645693">
      <w:pPr>
        <w:pStyle w:val="HTMLPreformatted"/>
        <w:divId w:val="973414143"/>
        <w:rPr>
          <w:lang w:val="en"/>
        </w:rPr>
      </w:pPr>
      <w:r>
        <w:rPr>
          <w:lang w:val="en"/>
        </w:rPr>
        <w:t xml:space="preserve">              "src1": {"JWT": "jwt_header.jwt_part2.jwt_part3"},</w:t>
      </w:r>
    </w:p>
    <w:p w:rsidR="00645693" w:rsidRDefault="00645693">
      <w:pPr>
        <w:pStyle w:val="HTMLPreformatted"/>
        <w:divId w:val="973414143"/>
        <w:rPr>
          <w:lang w:val="en"/>
        </w:rPr>
      </w:pPr>
      <w:r>
        <w:rPr>
          <w:lang w:val="en"/>
        </w:rPr>
        <w:t xml:space="preserve">              }</w:t>
      </w:r>
    </w:p>
    <w:p w:rsidR="00645693" w:rsidRDefault="00645693">
      <w:pPr>
        <w:pStyle w:val="HTMLPreformatted"/>
        <w:divId w:val="973414143"/>
        <w:rPr>
          <w:lang w:val="en"/>
        </w:rPr>
      </w:pPr>
      <w:r>
        <w:rPr>
          <w:lang w:val="en"/>
        </w:rPr>
        <w:t xml:space="preserve">              }</w:t>
      </w:r>
    </w:p>
    <w:p w:rsidR="00645693" w:rsidRDefault="00645693">
      <w:pPr>
        <w:pStyle w:val="HTMLPreformatted"/>
        <w:divId w:val="973414143"/>
        <w:rPr>
          <w:lang w:val="en"/>
        </w:rPr>
      </w:pPr>
    </w:p>
    <w:p w:rsidR="00645693" w:rsidRDefault="00645693">
      <w:pPr>
        <w:pStyle w:val="NormalWeb"/>
        <w:divId w:val="1696887379"/>
        <w:rPr>
          <w:rFonts w:ascii="Verdana" w:hAnsi="Verdana"/>
          <w:color w:val="000000"/>
          <w:lang w:val="en"/>
        </w:rPr>
      </w:pPr>
      <w:r>
        <w:rPr>
          <w:rFonts w:ascii="Verdana" w:hAnsi="Verdana"/>
          <w:color w:val="000000"/>
          <w:lang w:val="en"/>
        </w:rPr>
        <w:t xml:space="preserve">The following is a non-normative response with distributed claims: </w:t>
      </w:r>
    </w:p>
    <w:p w:rsidR="00645693" w:rsidRDefault="00645693">
      <w:pPr>
        <w:pStyle w:val="HTMLPreformatted"/>
        <w:divId w:val="455610820"/>
        <w:rPr>
          <w:lang w:val="en"/>
        </w:rPr>
      </w:pPr>
    </w:p>
    <w:p w:rsidR="00645693" w:rsidRDefault="00645693">
      <w:pPr>
        <w:pStyle w:val="HTMLPreformatted"/>
        <w:divId w:val="455610820"/>
        <w:rPr>
          <w:lang w:val="en"/>
        </w:rPr>
      </w:pPr>
      <w:r>
        <w:rPr>
          <w:lang w:val="en"/>
        </w:rPr>
        <w:t xml:space="preserve">              Claims Provider A (Jane Doe's Bank) contains the following claims for Jane </w:t>
      </w:r>
      <w:proofErr w:type="gramStart"/>
      <w:r>
        <w:rPr>
          <w:lang w:val="en"/>
        </w:rPr>
        <w:t>Doe :</w:t>
      </w:r>
      <w:proofErr w:type="gramEnd"/>
    </w:p>
    <w:p w:rsidR="00645693" w:rsidRDefault="00645693">
      <w:pPr>
        <w:pStyle w:val="HTMLPreformatted"/>
        <w:divId w:val="455610820"/>
        <w:rPr>
          <w:lang w:val="en"/>
        </w:rPr>
      </w:pPr>
    </w:p>
    <w:p w:rsidR="00645693" w:rsidRDefault="00645693">
      <w:pPr>
        <w:pStyle w:val="HTMLPreformatted"/>
        <w:divId w:val="455610820"/>
        <w:rPr>
          <w:lang w:val="en"/>
        </w:rPr>
      </w:pPr>
      <w:r>
        <w:rPr>
          <w:lang w:val="en"/>
        </w:rPr>
        <w:t xml:space="preserve">              {</w:t>
      </w:r>
    </w:p>
    <w:p w:rsidR="00645693" w:rsidRDefault="00645693">
      <w:pPr>
        <w:pStyle w:val="HTMLPreformatted"/>
        <w:divId w:val="455610820"/>
        <w:rPr>
          <w:lang w:val="en"/>
        </w:rPr>
      </w:pPr>
      <w:r>
        <w:rPr>
          <w:lang w:val="en"/>
        </w:rPr>
        <w:t xml:space="preserve">              "</w:t>
      </w:r>
      <w:proofErr w:type="spellStart"/>
      <w:r>
        <w:rPr>
          <w:lang w:val="en"/>
        </w:rPr>
        <w:t>shipping_address</w:t>
      </w:r>
      <w:proofErr w:type="spellEnd"/>
      <w:r>
        <w:rPr>
          <w:lang w:val="en"/>
        </w:rPr>
        <w:t>": "1234 Hollywood Blvd., Los Angeles, CA 90210",</w:t>
      </w:r>
    </w:p>
    <w:p w:rsidR="00645693" w:rsidRDefault="00645693">
      <w:pPr>
        <w:pStyle w:val="HTMLPreformatted"/>
        <w:divId w:val="455610820"/>
        <w:rPr>
          <w:lang w:val="en"/>
        </w:rPr>
      </w:pPr>
      <w:r>
        <w:rPr>
          <w:lang w:val="en"/>
        </w:rPr>
        <w:t xml:space="preserve">              "</w:t>
      </w:r>
      <w:proofErr w:type="spellStart"/>
      <w:r>
        <w:rPr>
          <w:lang w:val="en"/>
        </w:rPr>
        <w:t>payment_info</w:t>
      </w:r>
      <w:proofErr w:type="spellEnd"/>
      <w:r>
        <w:rPr>
          <w:lang w:val="en"/>
        </w:rPr>
        <w:t>": "</w:t>
      </w:r>
      <w:proofErr w:type="spellStart"/>
      <w:r>
        <w:rPr>
          <w:lang w:val="en"/>
        </w:rPr>
        <w:t>Some_Card</w:t>
      </w:r>
      <w:proofErr w:type="spellEnd"/>
      <w:r>
        <w:rPr>
          <w:lang w:val="en"/>
        </w:rPr>
        <w:t xml:space="preserve"> 1234 5678 90123 4562"</w:t>
      </w:r>
    </w:p>
    <w:p w:rsidR="00645693" w:rsidRDefault="00645693">
      <w:pPr>
        <w:pStyle w:val="HTMLPreformatted"/>
        <w:divId w:val="455610820"/>
        <w:rPr>
          <w:lang w:val="en"/>
        </w:rPr>
      </w:pPr>
      <w:r>
        <w:rPr>
          <w:lang w:val="en"/>
        </w:rPr>
        <w:t xml:space="preserve">              "</w:t>
      </w:r>
      <w:proofErr w:type="spellStart"/>
      <w:r>
        <w:rPr>
          <w:lang w:val="en"/>
        </w:rPr>
        <w:t>phone_number</w:t>
      </w:r>
      <w:proofErr w:type="spellEnd"/>
      <w:r>
        <w:rPr>
          <w:lang w:val="en"/>
        </w:rPr>
        <w:t>": "+1 (310) 123-4567"</w:t>
      </w:r>
    </w:p>
    <w:p w:rsidR="00645693" w:rsidRDefault="00645693">
      <w:pPr>
        <w:pStyle w:val="HTMLPreformatted"/>
        <w:divId w:val="455610820"/>
        <w:rPr>
          <w:lang w:val="en"/>
        </w:rPr>
      </w:pPr>
      <w:r>
        <w:rPr>
          <w:lang w:val="en"/>
        </w:rPr>
        <w:t xml:space="preserve">              }</w:t>
      </w:r>
    </w:p>
    <w:p w:rsidR="00645693" w:rsidRDefault="00645693">
      <w:pPr>
        <w:pStyle w:val="HTMLPreformatted"/>
        <w:divId w:val="455610820"/>
        <w:rPr>
          <w:lang w:val="en"/>
        </w:rPr>
      </w:pPr>
    </w:p>
    <w:p w:rsidR="00645693" w:rsidRDefault="00645693">
      <w:pPr>
        <w:pStyle w:val="HTMLPreformatted"/>
        <w:divId w:val="455610820"/>
        <w:rPr>
          <w:lang w:val="en"/>
        </w:rPr>
      </w:pPr>
    </w:p>
    <w:p w:rsidR="00645693" w:rsidRDefault="00645693">
      <w:pPr>
        <w:pStyle w:val="HTMLPreformatted"/>
        <w:divId w:val="455610820"/>
        <w:rPr>
          <w:lang w:val="en"/>
        </w:rPr>
      </w:pPr>
      <w:r>
        <w:rPr>
          <w:lang w:val="en"/>
        </w:rPr>
        <w:t xml:space="preserve">              A Claims Provider B (Credit Agency) contains the following claims for Jane </w:t>
      </w:r>
      <w:proofErr w:type="gramStart"/>
      <w:r>
        <w:rPr>
          <w:lang w:val="en"/>
        </w:rPr>
        <w:t>Doe :</w:t>
      </w:r>
      <w:proofErr w:type="gramEnd"/>
    </w:p>
    <w:p w:rsidR="00645693" w:rsidRDefault="00645693">
      <w:pPr>
        <w:pStyle w:val="HTMLPreformatted"/>
        <w:divId w:val="455610820"/>
        <w:rPr>
          <w:lang w:val="en"/>
        </w:rPr>
      </w:pPr>
    </w:p>
    <w:p w:rsidR="00645693" w:rsidRDefault="00645693">
      <w:pPr>
        <w:pStyle w:val="HTMLPreformatted"/>
        <w:divId w:val="455610820"/>
        <w:rPr>
          <w:lang w:val="en"/>
        </w:rPr>
      </w:pPr>
      <w:r>
        <w:rPr>
          <w:lang w:val="en"/>
        </w:rPr>
        <w:t xml:space="preserve">              {</w:t>
      </w:r>
    </w:p>
    <w:p w:rsidR="00645693" w:rsidRDefault="00645693">
      <w:pPr>
        <w:pStyle w:val="HTMLPreformatted"/>
        <w:divId w:val="455610820"/>
        <w:rPr>
          <w:lang w:val="en"/>
        </w:rPr>
      </w:pPr>
      <w:r>
        <w:rPr>
          <w:lang w:val="en"/>
        </w:rPr>
        <w:t xml:space="preserve">              "</w:t>
      </w:r>
      <w:proofErr w:type="spellStart"/>
      <w:r>
        <w:rPr>
          <w:lang w:val="en"/>
        </w:rPr>
        <w:t>credit_score</w:t>
      </w:r>
      <w:proofErr w:type="spellEnd"/>
      <w:r>
        <w:rPr>
          <w:lang w:val="en"/>
        </w:rPr>
        <w:t>": "650"</w:t>
      </w:r>
    </w:p>
    <w:p w:rsidR="00645693" w:rsidRDefault="00645693">
      <w:pPr>
        <w:pStyle w:val="HTMLPreformatted"/>
        <w:divId w:val="455610820"/>
        <w:rPr>
          <w:lang w:val="en"/>
        </w:rPr>
      </w:pPr>
      <w:r>
        <w:rPr>
          <w:lang w:val="en"/>
        </w:rPr>
        <w:t xml:space="preserve">              }</w:t>
      </w:r>
    </w:p>
    <w:p w:rsidR="00645693" w:rsidRDefault="00645693">
      <w:pPr>
        <w:pStyle w:val="HTMLPreformatted"/>
        <w:divId w:val="455610820"/>
        <w:rPr>
          <w:lang w:val="en"/>
        </w:rPr>
      </w:pPr>
    </w:p>
    <w:p w:rsidR="00645693" w:rsidRDefault="00645693">
      <w:pPr>
        <w:pStyle w:val="HTMLPreformatted"/>
        <w:divId w:val="455610820"/>
        <w:rPr>
          <w:lang w:val="en"/>
        </w:rPr>
      </w:pPr>
    </w:p>
    <w:p w:rsidR="00645693" w:rsidRDefault="00645693">
      <w:pPr>
        <w:pStyle w:val="HTMLPreformatted"/>
        <w:divId w:val="455610820"/>
        <w:rPr>
          <w:lang w:val="en"/>
        </w:rPr>
      </w:pPr>
      <w:r>
        <w:rPr>
          <w:lang w:val="en"/>
        </w:rPr>
        <w:t xml:space="preserve">              Authorization Server returns Jane Doe's claims along with the distributed claims from</w:t>
      </w:r>
    </w:p>
    <w:p w:rsidR="00645693" w:rsidRDefault="00645693">
      <w:pPr>
        <w:pStyle w:val="HTMLPreformatted"/>
        <w:divId w:val="455610820"/>
        <w:rPr>
          <w:lang w:val="en"/>
        </w:rPr>
      </w:pPr>
      <w:r>
        <w:rPr>
          <w:lang w:val="en"/>
        </w:rPr>
        <w:t xml:space="preserve">              Claims Provider A and B by sending the access tokens and URL locations where the claims</w:t>
      </w:r>
    </w:p>
    <w:p w:rsidR="00645693" w:rsidRDefault="00645693">
      <w:pPr>
        <w:pStyle w:val="HTMLPreformatted"/>
        <w:divId w:val="455610820"/>
        <w:rPr>
          <w:lang w:val="en"/>
        </w:rPr>
      </w:pPr>
      <w:r>
        <w:rPr>
          <w:lang w:val="en"/>
        </w:rPr>
        <w:t xml:space="preserve">              </w:t>
      </w:r>
      <w:proofErr w:type="gramStart"/>
      <w:r>
        <w:rPr>
          <w:lang w:val="en"/>
        </w:rPr>
        <w:t>may</w:t>
      </w:r>
      <w:proofErr w:type="gramEnd"/>
      <w:r>
        <w:rPr>
          <w:lang w:val="en"/>
        </w:rPr>
        <w:t xml:space="preserve"> be retrieved.</w:t>
      </w:r>
    </w:p>
    <w:p w:rsidR="00645693" w:rsidRDefault="00645693">
      <w:pPr>
        <w:pStyle w:val="HTMLPreformatted"/>
        <w:divId w:val="455610820"/>
        <w:rPr>
          <w:lang w:val="en"/>
        </w:rPr>
      </w:pPr>
    </w:p>
    <w:p w:rsidR="00645693" w:rsidRDefault="00645693">
      <w:pPr>
        <w:pStyle w:val="HTMLPreformatted"/>
        <w:divId w:val="455610820"/>
        <w:rPr>
          <w:lang w:val="en"/>
        </w:rPr>
      </w:pPr>
      <w:r>
        <w:rPr>
          <w:lang w:val="en"/>
        </w:rPr>
        <w:t xml:space="preserve">              {</w:t>
      </w:r>
    </w:p>
    <w:p w:rsidR="00645693" w:rsidRDefault="00645693">
      <w:pPr>
        <w:pStyle w:val="HTMLPreformatted"/>
        <w:divId w:val="455610820"/>
        <w:rPr>
          <w:lang w:val="en"/>
        </w:rPr>
      </w:pPr>
      <w:r>
        <w:rPr>
          <w:lang w:val="en"/>
        </w:rPr>
        <w:t xml:space="preserve">              "</w:t>
      </w:r>
      <w:proofErr w:type="gramStart"/>
      <w:r>
        <w:rPr>
          <w:lang w:val="en"/>
        </w:rPr>
        <w:t>name</w:t>
      </w:r>
      <w:proofErr w:type="gramEnd"/>
      <w:r>
        <w:rPr>
          <w:lang w:val="en"/>
        </w:rPr>
        <w:t>": "Jane Doe",</w:t>
      </w:r>
    </w:p>
    <w:p w:rsidR="00645693" w:rsidRDefault="00645693">
      <w:pPr>
        <w:pStyle w:val="HTMLPreformatted"/>
        <w:divId w:val="455610820"/>
        <w:rPr>
          <w:lang w:val="en"/>
        </w:rPr>
      </w:pPr>
      <w:r>
        <w:rPr>
          <w:lang w:val="en"/>
        </w:rPr>
        <w:t xml:space="preserve">              "</w:t>
      </w:r>
      <w:proofErr w:type="spellStart"/>
      <w:r>
        <w:rPr>
          <w:lang w:val="en"/>
        </w:rPr>
        <w:t>given_name</w:t>
      </w:r>
      <w:proofErr w:type="spellEnd"/>
      <w:r>
        <w:rPr>
          <w:lang w:val="en"/>
        </w:rPr>
        <w:t>": "Jane",</w:t>
      </w:r>
    </w:p>
    <w:p w:rsidR="00645693" w:rsidRDefault="00645693">
      <w:pPr>
        <w:pStyle w:val="HTMLPreformatted"/>
        <w:divId w:val="455610820"/>
        <w:rPr>
          <w:lang w:val="en"/>
        </w:rPr>
      </w:pPr>
      <w:r>
        <w:rPr>
          <w:lang w:val="en"/>
        </w:rPr>
        <w:t xml:space="preserve">              "</w:t>
      </w:r>
      <w:proofErr w:type="spellStart"/>
      <w:r>
        <w:rPr>
          <w:lang w:val="en"/>
        </w:rPr>
        <w:t>family_name</w:t>
      </w:r>
      <w:proofErr w:type="spellEnd"/>
      <w:r>
        <w:rPr>
          <w:lang w:val="en"/>
        </w:rPr>
        <w:t>": "Doe",</w:t>
      </w:r>
    </w:p>
    <w:p w:rsidR="00645693" w:rsidRDefault="00645693">
      <w:pPr>
        <w:pStyle w:val="HTMLPreformatted"/>
        <w:divId w:val="455610820"/>
        <w:rPr>
          <w:lang w:val="en"/>
        </w:rPr>
      </w:pPr>
      <w:r>
        <w:rPr>
          <w:lang w:val="en"/>
        </w:rPr>
        <w:t xml:space="preserve">              "</w:t>
      </w:r>
      <w:proofErr w:type="gramStart"/>
      <w:r>
        <w:rPr>
          <w:lang w:val="en"/>
        </w:rPr>
        <w:t>email</w:t>
      </w:r>
      <w:proofErr w:type="gramEnd"/>
      <w:r>
        <w:rPr>
          <w:lang w:val="en"/>
        </w:rPr>
        <w:t>": "janedoe@example.com",</w:t>
      </w:r>
    </w:p>
    <w:p w:rsidR="00645693" w:rsidRDefault="00645693">
      <w:pPr>
        <w:pStyle w:val="HTMLPreformatted"/>
        <w:divId w:val="455610820"/>
        <w:rPr>
          <w:lang w:val="en"/>
        </w:rPr>
      </w:pPr>
      <w:r>
        <w:rPr>
          <w:lang w:val="en"/>
        </w:rPr>
        <w:t xml:space="preserve">              "</w:t>
      </w:r>
      <w:proofErr w:type="gramStart"/>
      <w:r>
        <w:rPr>
          <w:lang w:val="en"/>
        </w:rPr>
        <w:t>birthday</w:t>
      </w:r>
      <w:proofErr w:type="gramEnd"/>
      <w:r>
        <w:rPr>
          <w:lang w:val="en"/>
        </w:rPr>
        <w:t>": "01/01/2001",</w:t>
      </w:r>
    </w:p>
    <w:p w:rsidR="00645693" w:rsidRDefault="00645693">
      <w:pPr>
        <w:pStyle w:val="HTMLPreformatted"/>
        <w:divId w:val="455610820"/>
        <w:rPr>
          <w:lang w:val="en"/>
        </w:rPr>
      </w:pPr>
      <w:r>
        <w:rPr>
          <w:lang w:val="en"/>
        </w:rPr>
        <w:t xml:space="preserve">              "</w:t>
      </w:r>
      <w:proofErr w:type="spellStart"/>
      <w:r>
        <w:rPr>
          <w:lang w:val="en"/>
        </w:rPr>
        <w:t>eye_color</w:t>
      </w:r>
      <w:proofErr w:type="spellEnd"/>
      <w:r>
        <w:rPr>
          <w:lang w:val="en"/>
        </w:rPr>
        <w:t>": "blue",</w:t>
      </w:r>
    </w:p>
    <w:p w:rsidR="00645693" w:rsidRDefault="00645693">
      <w:pPr>
        <w:pStyle w:val="HTMLPreformatted"/>
        <w:divId w:val="455610820"/>
        <w:rPr>
          <w:lang w:val="en"/>
        </w:rPr>
      </w:pPr>
      <w:r>
        <w:rPr>
          <w:lang w:val="en"/>
        </w:rPr>
        <w:t xml:space="preserve">              "_</w:t>
      </w:r>
      <w:proofErr w:type="spellStart"/>
      <w:r>
        <w:rPr>
          <w:lang w:val="en"/>
        </w:rPr>
        <w:t>claim_names</w:t>
      </w:r>
      <w:proofErr w:type="spellEnd"/>
      <w:r>
        <w:rPr>
          <w:lang w:val="en"/>
        </w:rPr>
        <w:t>": {</w:t>
      </w:r>
    </w:p>
    <w:p w:rsidR="00645693" w:rsidRDefault="00645693">
      <w:pPr>
        <w:pStyle w:val="HTMLPreformatted"/>
        <w:divId w:val="455610820"/>
        <w:rPr>
          <w:lang w:val="en"/>
        </w:rPr>
      </w:pPr>
      <w:r>
        <w:rPr>
          <w:lang w:val="en"/>
        </w:rPr>
        <w:t xml:space="preserve">              "</w:t>
      </w:r>
      <w:proofErr w:type="spellStart"/>
      <w:r>
        <w:rPr>
          <w:lang w:val="en"/>
        </w:rPr>
        <w:t>payment_info</w:t>
      </w:r>
      <w:proofErr w:type="spellEnd"/>
      <w:r>
        <w:rPr>
          <w:lang w:val="en"/>
        </w:rPr>
        <w:t>": "src1",</w:t>
      </w:r>
    </w:p>
    <w:p w:rsidR="00645693" w:rsidRDefault="00645693">
      <w:pPr>
        <w:pStyle w:val="HTMLPreformatted"/>
        <w:divId w:val="455610820"/>
        <w:rPr>
          <w:lang w:val="en"/>
        </w:rPr>
      </w:pPr>
      <w:r>
        <w:rPr>
          <w:lang w:val="en"/>
        </w:rPr>
        <w:t xml:space="preserve">              "</w:t>
      </w:r>
      <w:proofErr w:type="spellStart"/>
      <w:r>
        <w:rPr>
          <w:lang w:val="en"/>
        </w:rPr>
        <w:t>shipping_address</w:t>
      </w:r>
      <w:proofErr w:type="spellEnd"/>
      <w:r>
        <w:rPr>
          <w:lang w:val="en"/>
        </w:rPr>
        <w:t>": "src1",</w:t>
      </w:r>
    </w:p>
    <w:p w:rsidR="00645693" w:rsidRDefault="00645693">
      <w:pPr>
        <w:pStyle w:val="HTMLPreformatted"/>
        <w:divId w:val="455610820"/>
        <w:rPr>
          <w:lang w:val="en"/>
        </w:rPr>
      </w:pPr>
      <w:r>
        <w:rPr>
          <w:lang w:val="en"/>
        </w:rPr>
        <w:t xml:space="preserve">              "</w:t>
      </w:r>
      <w:proofErr w:type="spellStart"/>
      <w:r>
        <w:rPr>
          <w:lang w:val="en"/>
        </w:rPr>
        <w:t>credit_score</w:t>
      </w:r>
      <w:proofErr w:type="spellEnd"/>
      <w:r>
        <w:rPr>
          <w:lang w:val="en"/>
        </w:rPr>
        <w:t>": "src2"</w:t>
      </w:r>
    </w:p>
    <w:p w:rsidR="00645693" w:rsidRDefault="00645693">
      <w:pPr>
        <w:pStyle w:val="HTMLPreformatted"/>
        <w:divId w:val="455610820"/>
        <w:rPr>
          <w:lang w:val="en"/>
        </w:rPr>
      </w:pPr>
      <w:r>
        <w:rPr>
          <w:lang w:val="en"/>
        </w:rPr>
        <w:t xml:space="preserve">              },</w:t>
      </w:r>
    </w:p>
    <w:p w:rsidR="00645693" w:rsidRDefault="00645693">
      <w:pPr>
        <w:pStyle w:val="HTMLPreformatted"/>
        <w:divId w:val="455610820"/>
        <w:rPr>
          <w:lang w:val="en"/>
        </w:rPr>
      </w:pPr>
      <w:r>
        <w:rPr>
          <w:lang w:val="en"/>
        </w:rPr>
        <w:t xml:space="preserve">              "_</w:t>
      </w:r>
      <w:proofErr w:type="spellStart"/>
      <w:r>
        <w:rPr>
          <w:lang w:val="en"/>
        </w:rPr>
        <w:t>claim_sources</w:t>
      </w:r>
      <w:proofErr w:type="spellEnd"/>
      <w:r>
        <w:rPr>
          <w:lang w:val="en"/>
        </w:rPr>
        <w:t>": {</w:t>
      </w:r>
    </w:p>
    <w:p w:rsidR="00645693" w:rsidRDefault="00645693">
      <w:pPr>
        <w:pStyle w:val="HTMLPreformatted"/>
        <w:divId w:val="455610820"/>
        <w:rPr>
          <w:lang w:val="en"/>
        </w:rPr>
      </w:pPr>
      <w:r>
        <w:rPr>
          <w:lang w:val="en"/>
        </w:rPr>
        <w:t xml:space="preserve">              </w:t>
      </w:r>
      <w:commentRangeStart w:id="102"/>
      <w:r>
        <w:rPr>
          <w:lang w:val="en"/>
        </w:rPr>
        <w:t>"src1": {"endpoint": "https://bank.example.com/</w:t>
      </w:r>
      <w:proofErr w:type="spellStart"/>
      <w:r>
        <w:rPr>
          <w:lang w:val="en"/>
        </w:rPr>
        <w:t>claimsource</w:t>
      </w:r>
      <w:proofErr w:type="spellEnd"/>
      <w:r>
        <w:rPr>
          <w:lang w:val="en"/>
        </w:rPr>
        <w:t>"},</w:t>
      </w:r>
    </w:p>
    <w:p w:rsidR="00645693" w:rsidRDefault="00645693">
      <w:pPr>
        <w:pStyle w:val="HTMLPreformatted"/>
        <w:divId w:val="455610820"/>
        <w:rPr>
          <w:lang w:val="en"/>
        </w:rPr>
      </w:pPr>
      <w:r>
        <w:rPr>
          <w:lang w:val="en"/>
        </w:rPr>
        <w:t xml:space="preserve">              "src2": {"</w:t>
      </w:r>
      <w:commentRangeEnd w:id="102"/>
      <w:r w:rsidR="006262CD">
        <w:rPr>
          <w:rStyle w:val="CommentReference"/>
          <w:rFonts w:ascii="Times New Roman" w:hAnsi="Times New Roman" w:cs="Times New Roman"/>
          <w:color w:val="auto"/>
        </w:rPr>
        <w:commentReference w:id="102"/>
      </w:r>
      <w:r>
        <w:rPr>
          <w:lang w:val="en"/>
        </w:rPr>
        <w:t>endpoint": "https://creditagency.example.com/</w:t>
      </w:r>
      <w:proofErr w:type="spellStart"/>
      <w:r>
        <w:rPr>
          <w:lang w:val="en"/>
        </w:rPr>
        <w:t>claimshere</w:t>
      </w:r>
      <w:proofErr w:type="spellEnd"/>
      <w:r>
        <w:rPr>
          <w:lang w:val="en"/>
        </w:rPr>
        <w:t>", "</w:t>
      </w:r>
      <w:proofErr w:type="spellStart"/>
      <w:r>
        <w:rPr>
          <w:lang w:val="en"/>
        </w:rPr>
        <w:t>access_token</w:t>
      </w:r>
      <w:proofErr w:type="spellEnd"/>
      <w:r>
        <w:rPr>
          <w:lang w:val="en"/>
        </w:rPr>
        <w:t>": "ksj3n283dke"}</w:t>
      </w:r>
    </w:p>
    <w:p w:rsidR="00645693" w:rsidRDefault="00645693">
      <w:pPr>
        <w:pStyle w:val="HTMLPreformatted"/>
        <w:divId w:val="455610820"/>
        <w:rPr>
          <w:lang w:val="en"/>
        </w:rPr>
      </w:pPr>
      <w:r>
        <w:rPr>
          <w:lang w:val="en"/>
        </w:rPr>
        <w:t xml:space="preserve">              }</w:t>
      </w:r>
    </w:p>
    <w:p w:rsidR="00645693" w:rsidRDefault="00645693">
      <w:pPr>
        <w:pStyle w:val="HTMLPreformatted"/>
        <w:divId w:val="455610820"/>
        <w:rPr>
          <w:lang w:val="en"/>
        </w:rPr>
      </w:pPr>
      <w:r>
        <w:rPr>
          <w:lang w:val="en"/>
        </w:rPr>
        <w:t xml:space="preserve">              }</w:t>
      </w:r>
    </w:p>
    <w:p w:rsidR="00645693" w:rsidRDefault="00645693">
      <w:pPr>
        <w:pStyle w:val="HTMLPreformatted"/>
        <w:divId w:val="455610820"/>
        <w:rPr>
          <w:lang w:val="en"/>
        </w:rPr>
      </w:pPr>
    </w:p>
    <w:p w:rsidR="00645693" w:rsidRDefault="00645693">
      <w:pPr>
        <w:pStyle w:val="HTMLPreformatted"/>
        <w:divId w:val="455610820"/>
        <w:rPr>
          <w:lang w:val="en"/>
        </w:rPr>
      </w:pPr>
    </w:p>
    <w:p w:rsidR="00645693" w:rsidRDefault="00645693">
      <w:pPr>
        <w:spacing w:before="0" w:beforeAutospacing="0" w:after="0" w:afterAutospacing="0"/>
        <w:divId w:val="1696887379"/>
        <w:rPr>
          <w:rFonts w:ascii="Verdana" w:eastAsia="Times New Roman" w:hAnsi="Verdana"/>
          <w:color w:val="000000"/>
          <w:lang w:val="en"/>
        </w:rPr>
      </w:pPr>
      <w:bookmarkStart w:id="103" w:name="check_id_ep"/>
      <w:bookmarkEnd w:id="103"/>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5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104" w:name="rfc.section.3.4"/>
      <w:bookmarkEnd w:id="104"/>
      <w:r>
        <w:rPr>
          <w:rFonts w:eastAsia="Times New Roman"/>
          <w:lang w:val="en"/>
        </w:rPr>
        <w:t>3.4.</w:t>
      </w:r>
      <w:proofErr w:type="gramStart"/>
      <w:r>
        <w:rPr>
          <w:rFonts w:eastAsia="Times New Roman"/>
          <w:lang w:val="en"/>
        </w:rPr>
        <w:t>  Check</w:t>
      </w:r>
      <w:proofErr w:type="gramEnd"/>
      <w:r>
        <w:rPr>
          <w:rFonts w:eastAsia="Times New Roman"/>
          <w:lang w:val="en"/>
        </w:rPr>
        <w:t xml:space="preserve"> ID Endpoint</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Check ID endpoint validates ID Tokens and returns a </w:t>
      </w:r>
      <w:hyperlink w:anchor="RFC4627" w:history="1">
        <w:r>
          <w:rPr>
            <w:rStyle w:val="Hyperlink"/>
            <w:rFonts w:ascii="Verdana" w:hAnsi="Verdana"/>
            <w:u w:val="none"/>
            <w:lang w:val="en"/>
          </w:rPr>
          <w:t>JSON</w:t>
        </w:r>
        <w:r>
          <w:rPr>
            <w:rStyle w:val="Hyperlink"/>
            <w:rFonts w:ascii="Verdana" w:hAnsi="Verdana"/>
            <w:vanish/>
            <w:u w:val="none"/>
            <w:lang w:val="en"/>
          </w:rPr>
          <w:t xml:space="preserve"> (Crockford, D., “The application/json Media Type for JavaScript Object Notation (JSON),” July 2006.)</w:t>
        </w:r>
      </w:hyperlink>
      <w:r>
        <w:rPr>
          <w:rFonts w:ascii="Verdana" w:hAnsi="Verdana"/>
          <w:color w:val="000000"/>
          <w:lang w:val="en"/>
        </w:rPr>
        <w:t xml:space="preserve"> [RFC4627] object which contains information about the end user and authentication event associated with the supplied ID Token.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This endpoint can be used by clients that are not able to or do not wish to handle ID Tokens. In such cases, clients MAY treat the ID Token as an opaque value, and use the Check ID endpoint to retrieve and examine the claims associated with the token.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A full explanation of how to use an ID Token to perform session management can be found in the </w:t>
      </w:r>
      <w:hyperlink w:anchor="OpenID.Session" w:history="1">
        <w:r>
          <w:rPr>
            <w:rStyle w:val="Hyperlink"/>
            <w:rFonts w:ascii="Verdana" w:hAnsi="Verdana"/>
            <w:u w:val="none"/>
            <w:lang w:val="en"/>
          </w:rPr>
          <w:t>OpenID Connect Session Management 1.0</w:t>
        </w:r>
        <w:r>
          <w:rPr>
            <w:rStyle w:val="Hyperlink"/>
            <w:rFonts w:ascii="Verdana" w:hAnsi="Verdana"/>
            <w:vanish/>
            <w:u w:val="none"/>
            <w:lang w:val="en"/>
          </w:rPr>
          <w:t xml:space="preserve"> (Sakimura, N., Bradley, J., Jones, M., de Medeiros, B., Mortimore, C., and E. Jay, “OpenID Connect Session Management 1.0,” September 2011.)</w:t>
        </w:r>
      </w:hyperlink>
      <w:r>
        <w:rPr>
          <w:rFonts w:ascii="Verdana" w:hAnsi="Verdana"/>
          <w:color w:val="000000"/>
          <w:lang w:val="en"/>
        </w:rPr>
        <w:t xml:space="preserve"> [</w:t>
      </w:r>
      <w:proofErr w:type="spellStart"/>
      <w:r>
        <w:rPr>
          <w:rFonts w:ascii="Verdana" w:hAnsi="Verdana"/>
          <w:color w:val="000000"/>
          <w:lang w:val="en"/>
        </w:rPr>
        <w:t>OpenID.Session</w:t>
      </w:r>
      <w:proofErr w:type="spellEnd"/>
      <w:r>
        <w:rPr>
          <w:rFonts w:ascii="Verdana" w:hAnsi="Verdana"/>
          <w:color w:val="000000"/>
          <w:lang w:val="en"/>
        </w:rPr>
        <w:t xml:space="preserve">]. </w:t>
      </w:r>
    </w:p>
    <w:p w:rsidR="00645693" w:rsidRDefault="00645693">
      <w:pPr>
        <w:spacing w:before="0" w:beforeAutospacing="0" w:after="0" w:afterAutospacing="0"/>
        <w:divId w:val="1696887379"/>
        <w:rPr>
          <w:rFonts w:ascii="Verdana" w:eastAsia="Times New Roman" w:hAnsi="Verdana"/>
          <w:color w:val="000000"/>
          <w:lang w:val="en"/>
        </w:rPr>
      </w:pPr>
      <w:bookmarkStart w:id="105" w:name="anchor17"/>
      <w:bookmarkEnd w:id="105"/>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5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106" w:name="rfc.section.3.4.1"/>
      <w:bookmarkEnd w:id="106"/>
      <w:r>
        <w:rPr>
          <w:rFonts w:eastAsia="Times New Roman"/>
          <w:lang w:val="en"/>
        </w:rPr>
        <w:t>3.4.1.</w:t>
      </w:r>
      <w:proofErr w:type="gramStart"/>
      <w:r>
        <w:rPr>
          <w:rFonts w:eastAsia="Times New Roman"/>
          <w:lang w:val="en"/>
        </w:rPr>
        <w:t>  Check</w:t>
      </w:r>
      <w:proofErr w:type="gramEnd"/>
      <w:r>
        <w:rPr>
          <w:rFonts w:eastAsia="Times New Roman"/>
          <w:lang w:val="en"/>
        </w:rPr>
        <w:t xml:space="preserve"> ID Request</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To request the information about the authentication performed on the user, the following parameters are sent to the Check ID endpoint: </w:t>
      </w:r>
    </w:p>
    <w:p w:rsidR="00645693" w:rsidRDefault="00645693">
      <w:pPr>
        <w:spacing w:before="0" w:beforeAutospacing="0" w:after="0" w:afterAutospacing="0"/>
        <w:divId w:val="1094980217"/>
        <w:rPr>
          <w:rFonts w:ascii="Verdana" w:eastAsia="Times New Roman" w:hAnsi="Verdana"/>
          <w:color w:val="000000"/>
          <w:lang w:val="en"/>
        </w:rPr>
      </w:pPr>
      <w:proofErr w:type="spellStart"/>
      <w:r>
        <w:rPr>
          <w:rFonts w:ascii="Verdana" w:eastAsia="Times New Roman" w:hAnsi="Verdana"/>
          <w:color w:val="000000"/>
          <w:lang w:val="en"/>
        </w:rPr>
        <w:t>id_token</w:t>
      </w:r>
      <w:proofErr w:type="spellEnd"/>
    </w:p>
    <w:p w:rsidR="00645693" w:rsidRDefault="00645693">
      <w:pPr>
        <w:spacing w:before="0" w:beforeAutospacing="0" w:after="0" w:afterAutospacing="0"/>
        <w:ind w:left="720"/>
        <w:divId w:val="1094980217"/>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The ID Token obtained from an OpenID Connect authorization request. </w:t>
      </w:r>
    </w:p>
    <w:p w:rsidR="00645693" w:rsidRDefault="00645693">
      <w:pPr>
        <w:spacing w:before="0" w:beforeAutospacing="0" w:after="0" w:afterAutospacing="0"/>
        <w:divId w:val="1696887379"/>
        <w:rPr>
          <w:rFonts w:ascii="Verdana" w:eastAsia="Times New Roman" w:hAnsi="Verdana"/>
          <w:color w:val="000000"/>
          <w:lang w:val="en"/>
        </w:rPr>
      </w:pPr>
      <w:bookmarkStart w:id="107" w:name="anchor18"/>
      <w:bookmarkEnd w:id="107"/>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5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108" w:name="rfc.section.3.4.2"/>
      <w:bookmarkEnd w:id="108"/>
      <w:r>
        <w:rPr>
          <w:rFonts w:eastAsia="Times New Roman"/>
          <w:lang w:val="en"/>
        </w:rPr>
        <w:t>3.4.2.</w:t>
      </w:r>
      <w:proofErr w:type="gramStart"/>
      <w:r>
        <w:rPr>
          <w:rFonts w:eastAsia="Times New Roman"/>
          <w:lang w:val="en"/>
        </w:rPr>
        <w:t>  Check</w:t>
      </w:r>
      <w:proofErr w:type="gramEnd"/>
      <w:r>
        <w:rPr>
          <w:rFonts w:eastAsia="Times New Roman"/>
          <w:lang w:val="en"/>
        </w:rPr>
        <w:t xml:space="preserve"> ID Response</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response is a </w:t>
      </w:r>
      <w:hyperlink w:anchor="RFC4627" w:history="1">
        <w:r>
          <w:rPr>
            <w:rStyle w:val="Hyperlink"/>
            <w:rFonts w:ascii="Verdana" w:hAnsi="Verdana"/>
            <w:u w:val="none"/>
            <w:lang w:val="en"/>
          </w:rPr>
          <w:t>JSON</w:t>
        </w:r>
        <w:r>
          <w:rPr>
            <w:rStyle w:val="Hyperlink"/>
            <w:rFonts w:ascii="Verdana" w:hAnsi="Verdana"/>
            <w:vanish/>
            <w:u w:val="none"/>
            <w:lang w:val="en"/>
          </w:rPr>
          <w:t xml:space="preserve"> (Crockford, D., “The application/json Media Type for JavaScript Object Notation (JSON),” July 2006.)</w:t>
        </w:r>
      </w:hyperlink>
      <w:r>
        <w:rPr>
          <w:rFonts w:ascii="Verdana" w:hAnsi="Verdana"/>
          <w:color w:val="000000"/>
          <w:lang w:val="en"/>
        </w:rPr>
        <w:t xml:space="preserve"> [RFC4627] object containing the </w:t>
      </w:r>
      <w:hyperlink w:anchor="id_token" w:history="1">
        <w:r>
          <w:rPr>
            <w:rStyle w:val="Hyperlink"/>
            <w:rFonts w:ascii="Verdana" w:hAnsi="Verdana"/>
            <w:u w:val="none"/>
            <w:lang w:val="en"/>
          </w:rPr>
          <w:t>ID Token</w:t>
        </w:r>
        <w:r>
          <w:rPr>
            <w:rStyle w:val="Hyperlink"/>
            <w:rFonts w:ascii="Verdana" w:hAnsi="Verdana"/>
            <w:vanish/>
            <w:u w:val="none"/>
            <w:lang w:val="en"/>
          </w:rPr>
          <w:t xml:space="preserve"> (ID Token)</w:t>
        </w:r>
      </w:hyperlink>
      <w:r>
        <w:rPr>
          <w:rFonts w:ascii="Verdana" w:hAnsi="Verdana"/>
          <w:color w:val="000000"/>
          <w:lang w:val="en"/>
        </w:rPr>
        <w:t xml:space="preserve"> claims.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Other claims MAY be returned by specifying the desired ID Token claims to be returned in an </w:t>
      </w:r>
      <w:hyperlink w:anchor="OpenIDReq" w:history="1">
        <w:r>
          <w:rPr>
            <w:rStyle w:val="Hyperlink"/>
            <w:rFonts w:ascii="Verdana" w:hAnsi="Verdana"/>
            <w:u w:val="none"/>
            <w:lang w:val="en"/>
          </w:rPr>
          <w:t>OpenID Request Object</w:t>
        </w:r>
        <w:r>
          <w:rPr>
            <w:rStyle w:val="Hyperlink"/>
            <w:rFonts w:ascii="Verdana" w:hAnsi="Verdana"/>
            <w:vanish/>
            <w:u w:val="none"/>
            <w:lang w:val="en"/>
          </w:rPr>
          <w:t xml:space="preserve"> (OpenID Request Object)</w:t>
        </w:r>
      </w:hyperlink>
      <w:r>
        <w:rPr>
          <w:rFonts w:ascii="Verdana" w:hAnsi="Verdana"/>
          <w:color w:val="000000"/>
          <w:lang w:val="en"/>
        </w:rPr>
        <w:t xml:space="preserve"> when making an authorization request. </w:t>
      </w:r>
      <w:commentRangeStart w:id="109"/>
      <w:r>
        <w:rPr>
          <w:rFonts w:ascii="Verdana" w:hAnsi="Verdana"/>
          <w:color w:val="000000"/>
          <w:lang w:val="en"/>
        </w:rPr>
        <w:t xml:space="preserve">The Check ID endpoint MUST return claims in JSON format unless a request for a different format is made by the client in the authorization request. </w:t>
      </w:r>
      <w:commentRangeEnd w:id="109"/>
      <w:r w:rsidR="006262CD">
        <w:rPr>
          <w:rStyle w:val="CommentReference"/>
        </w:rPr>
        <w:commentReference w:id="109"/>
      </w:r>
      <w:r>
        <w:rPr>
          <w:rFonts w:ascii="Verdana" w:hAnsi="Verdana"/>
          <w:color w:val="000000"/>
          <w:lang w:val="en"/>
        </w:rPr>
        <w:t xml:space="preserve">The Check ID endpoint MAY return claims in JWT format which can be </w:t>
      </w:r>
      <w:hyperlink w:anchor="JWS" w:history="1">
        <w:r>
          <w:rPr>
            <w:rStyle w:val="Hyperlink"/>
            <w:rFonts w:ascii="Verdana" w:hAnsi="Verdana"/>
            <w:u w:val="none"/>
            <w:lang w:val="en"/>
          </w:rPr>
          <w:t>JWS</w:t>
        </w:r>
        <w:r>
          <w:rPr>
            <w:rStyle w:val="Hyperlink"/>
            <w:rFonts w:ascii="Verdana" w:hAnsi="Verdana"/>
            <w:vanish/>
            <w:u w:val="none"/>
            <w:lang w:val="en"/>
          </w:rPr>
          <w:t xml:space="preserve"> (Jones, M., Balfanz, D., Bradley, J., Goland, Y., Panzer, J., Sakimura, N., and P. Tarjan, “JSON Web Signatures,” April 2011.)</w:t>
        </w:r>
      </w:hyperlink>
      <w:r>
        <w:rPr>
          <w:rFonts w:ascii="Verdana" w:hAnsi="Verdana"/>
          <w:color w:val="000000"/>
          <w:lang w:val="en"/>
        </w:rPr>
        <w:t xml:space="preserve"> [JWS] signed or </w:t>
      </w:r>
      <w:hyperlink w:anchor="JWE" w:history="1">
        <w:r>
          <w:rPr>
            <w:rStyle w:val="Hyperlink"/>
            <w:rFonts w:ascii="Verdana" w:hAnsi="Verdana"/>
            <w:u w:val="none"/>
            <w:lang w:val="en"/>
          </w:rPr>
          <w:t>JWE</w:t>
        </w:r>
        <w:r>
          <w:rPr>
            <w:rStyle w:val="Hyperlink"/>
            <w:rFonts w:ascii="Verdana" w:hAnsi="Verdana"/>
            <w:vanish/>
            <w:u w:val="none"/>
            <w:lang w:val="en"/>
          </w:rPr>
          <w:t xml:space="preserve"> (Jones, M., Bradley, J., and N. Sakimura, “JSON Web Encryption,” July 2011.)</w:t>
        </w:r>
      </w:hyperlink>
      <w:r>
        <w:rPr>
          <w:rFonts w:ascii="Verdana" w:hAnsi="Verdana"/>
          <w:color w:val="000000"/>
          <w:lang w:val="en"/>
        </w:rPr>
        <w:t xml:space="preserve"> [JWE] encrypted. </w:t>
      </w:r>
      <w:hyperlink w:anchor="OpenIDReq" w:history="1">
        <w:r>
          <w:rPr>
            <w:rStyle w:val="Hyperlink"/>
            <w:rFonts w:ascii="Verdana" w:hAnsi="Verdana"/>
            <w:u w:val="none"/>
            <w:lang w:val="en"/>
          </w:rPr>
          <w:t>The OpenID Request Object</w:t>
        </w:r>
        <w:r>
          <w:rPr>
            <w:rStyle w:val="Hyperlink"/>
            <w:rFonts w:ascii="Verdana" w:hAnsi="Verdana"/>
            <w:vanish/>
            <w:u w:val="none"/>
            <w:lang w:val="en"/>
          </w:rPr>
          <w:t xml:space="preserve"> (OpenID Request Object)</w:t>
        </w:r>
      </w:hyperlink>
      <w:r>
        <w:rPr>
          <w:rFonts w:ascii="Verdana" w:hAnsi="Verdana"/>
          <w:color w:val="000000"/>
          <w:lang w:val="en"/>
        </w:rPr>
        <w:t xml:space="preserve"> describes how to request a different format. The Check ID endpoint MUST return a content-type header to indicate which format is being returned. The following are accepted content types: </w:t>
      </w:r>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firstRow="1" w:lastRow="0" w:firstColumn="1" w:lastColumn="0" w:noHBand="0" w:noVBand="1"/>
      </w:tblPr>
      <w:tblGrid>
        <w:gridCol w:w="1977"/>
        <w:gridCol w:w="2747"/>
      </w:tblGrid>
      <w:tr w:rsidR="00645693">
        <w:trPr>
          <w:divId w:val="1696887379"/>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rsidR="00645693" w:rsidRDefault="00645693">
            <w:pPr>
              <w:spacing w:before="0" w:beforeAutospacing="0" w:after="0" w:afterAutospacing="0"/>
              <w:rPr>
                <w:rFonts w:ascii="Verdana" w:eastAsia="Times New Roman" w:hAnsi="Verdana"/>
                <w:b/>
                <w:bCs/>
                <w:color w:val="000000"/>
              </w:rPr>
            </w:pPr>
            <w:r>
              <w:rPr>
                <w:rFonts w:ascii="Verdana" w:eastAsia="Times New Roman" w:hAnsi="Verdana"/>
                <w:b/>
                <w:bCs/>
                <w:color w:val="000000"/>
              </w:rPr>
              <w:t>Content-Type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rsidR="00645693" w:rsidRDefault="00645693">
            <w:pPr>
              <w:spacing w:before="0" w:beforeAutospacing="0" w:after="0" w:afterAutospacing="0"/>
              <w:rPr>
                <w:rFonts w:ascii="Verdana" w:eastAsia="Times New Roman" w:hAnsi="Verdana"/>
                <w:b/>
                <w:bCs/>
                <w:color w:val="000000"/>
              </w:rPr>
            </w:pPr>
            <w:r>
              <w:rPr>
                <w:rFonts w:ascii="Verdana" w:eastAsia="Times New Roman" w:hAnsi="Verdana"/>
                <w:b/>
                <w:bCs/>
                <w:color w:val="000000"/>
              </w:rPr>
              <w:t>Format Returned</w:t>
            </w:r>
          </w:p>
        </w:tc>
      </w:tr>
      <w:tr w:rsidR="00645693">
        <w:trPr>
          <w:divId w:val="1696887379"/>
          <w:jc w:val="center"/>
        </w:trPr>
        <w:tc>
          <w:tcPr>
            <w:tcW w:w="0" w:type="auto"/>
            <w:tcBorders>
              <w:top w:val="single" w:sz="6" w:space="0" w:color="333333"/>
              <w:left w:val="single" w:sz="12" w:space="0" w:color="333333"/>
              <w:bottom w:val="single" w:sz="6" w:space="0" w:color="333333"/>
              <w:right w:val="single" w:sz="12" w:space="0" w:color="333333"/>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application/</w:t>
            </w:r>
            <w:proofErr w:type="spellStart"/>
            <w:r>
              <w:rPr>
                <w:rFonts w:ascii="Verdana" w:eastAsia="Times New Roman" w:hAnsi="Verdana"/>
                <w:color w:val="000000"/>
              </w:rPr>
              <w:t>json</w:t>
            </w:r>
            <w:proofErr w:type="spellEnd"/>
          </w:p>
        </w:tc>
        <w:tc>
          <w:tcPr>
            <w:tcW w:w="0" w:type="auto"/>
            <w:tcBorders>
              <w:top w:val="single" w:sz="6" w:space="0" w:color="333333"/>
              <w:left w:val="single" w:sz="12" w:space="0" w:color="333333"/>
              <w:bottom w:val="single" w:sz="6" w:space="0" w:color="333333"/>
              <w:right w:val="single" w:sz="12" w:space="0" w:color="333333"/>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plain text JSON object</w:t>
            </w:r>
          </w:p>
        </w:tc>
      </w:tr>
      <w:tr w:rsidR="00645693">
        <w:trPr>
          <w:divId w:val="1696887379"/>
          <w:jc w:val="center"/>
        </w:trPr>
        <w:tc>
          <w:tcPr>
            <w:tcW w:w="0" w:type="auto"/>
            <w:tcBorders>
              <w:top w:val="single" w:sz="6" w:space="0" w:color="333333"/>
              <w:left w:val="single" w:sz="12" w:space="0" w:color="333333"/>
              <w:bottom w:val="single" w:sz="6" w:space="0" w:color="333333"/>
              <w:right w:val="single" w:sz="12" w:space="0" w:color="333333"/>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application/</w:t>
            </w:r>
            <w:proofErr w:type="spellStart"/>
            <w:r>
              <w:rPr>
                <w:rFonts w:ascii="Verdana" w:eastAsia="Times New Roman" w:hAnsi="Verdana"/>
                <w:color w:val="000000"/>
              </w:rPr>
              <w:t>jwt</w:t>
            </w:r>
            <w:proofErr w:type="spellEnd"/>
          </w:p>
        </w:tc>
        <w:tc>
          <w:tcPr>
            <w:tcW w:w="0" w:type="auto"/>
            <w:tcBorders>
              <w:top w:val="single" w:sz="6" w:space="0" w:color="333333"/>
              <w:left w:val="single" w:sz="12" w:space="0" w:color="333333"/>
              <w:bottom w:val="single" w:sz="6" w:space="0" w:color="333333"/>
              <w:right w:val="single" w:sz="12" w:space="0" w:color="333333"/>
            </w:tcBorders>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A JWT</w:t>
            </w:r>
          </w:p>
        </w:tc>
      </w:tr>
    </w:tbl>
    <w:p w:rsidR="00645693" w:rsidRDefault="00645693">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br w:type="textWrapping" w:clear="all"/>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following is a non-normative example of a request to the Check ID endpoint: </w:t>
      </w:r>
    </w:p>
    <w:p w:rsidR="00645693" w:rsidRDefault="00645693">
      <w:pPr>
        <w:pStyle w:val="HTMLPreformatted"/>
        <w:divId w:val="281109491"/>
        <w:rPr>
          <w:lang w:val="en"/>
        </w:rPr>
      </w:pPr>
    </w:p>
    <w:p w:rsidR="00645693" w:rsidRDefault="00645693">
      <w:pPr>
        <w:pStyle w:val="HTMLPreformatted"/>
        <w:divId w:val="281109491"/>
        <w:rPr>
          <w:lang w:val="en"/>
        </w:rPr>
      </w:pPr>
      <w:r>
        <w:rPr>
          <w:lang w:val="en"/>
        </w:rPr>
        <w:t xml:space="preserve">            POST /</w:t>
      </w:r>
      <w:proofErr w:type="spellStart"/>
      <w:r>
        <w:rPr>
          <w:lang w:val="en"/>
        </w:rPr>
        <w:t>id_token</w:t>
      </w:r>
      <w:proofErr w:type="spellEnd"/>
      <w:r>
        <w:rPr>
          <w:lang w:val="en"/>
        </w:rPr>
        <w:t xml:space="preserve"> HTTP/1.1</w:t>
      </w:r>
    </w:p>
    <w:p w:rsidR="00645693" w:rsidRDefault="00645693">
      <w:pPr>
        <w:pStyle w:val="HTMLPreformatted"/>
        <w:divId w:val="281109491"/>
        <w:rPr>
          <w:lang w:val="en"/>
        </w:rPr>
      </w:pPr>
      <w:r>
        <w:rPr>
          <w:lang w:val="en"/>
        </w:rPr>
        <w:t xml:space="preserve">            Host: server.example.com</w:t>
      </w:r>
    </w:p>
    <w:p w:rsidR="00645693" w:rsidRDefault="00645693">
      <w:pPr>
        <w:pStyle w:val="HTMLPreformatted"/>
        <w:divId w:val="281109491"/>
        <w:rPr>
          <w:lang w:val="en"/>
        </w:rPr>
      </w:pPr>
      <w:r>
        <w:rPr>
          <w:lang w:val="en"/>
        </w:rPr>
        <w:t xml:space="preserve">            Content-Type: application/x-www-form-encoded</w:t>
      </w:r>
    </w:p>
    <w:p w:rsidR="00645693" w:rsidRDefault="00645693">
      <w:pPr>
        <w:pStyle w:val="HTMLPreformatted"/>
        <w:divId w:val="281109491"/>
        <w:rPr>
          <w:lang w:val="en"/>
        </w:rPr>
      </w:pPr>
    </w:p>
    <w:p w:rsidR="00645693" w:rsidRDefault="00645693">
      <w:pPr>
        <w:pStyle w:val="HTMLPreformatted"/>
        <w:divId w:val="281109491"/>
        <w:rPr>
          <w:lang w:val="en"/>
        </w:rPr>
      </w:pPr>
      <w:r>
        <w:rPr>
          <w:lang w:val="en"/>
        </w:rPr>
        <w:t xml:space="preserve">            </w:t>
      </w:r>
      <w:proofErr w:type="spellStart"/>
      <w:r>
        <w:rPr>
          <w:lang w:val="en"/>
        </w:rPr>
        <w:t>id_token</w:t>
      </w:r>
      <w:proofErr w:type="spellEnd"/>
      <w:r>
        <w:rPr>
          <w:lang w:val="en"/>
        </w:rPr>
        <w:t>=eyJ0eXAiOiJKV1QiL</w:t>
      </w:r>
    </w:p>
    <w:p w:rsidR="00645693" w:rsidRDefault="00645693">
      <w:pPr>
        <w:pStyle w:val="HTMLPreformatted"/>
        <w:divId w:val="281109491"/>
        <w:rPr>
          <w:lang w:val="en"/>
        </w:rPr>
      </w:pPr>
    </w:p>
    <w:p w:rsidR="00645693" w:rsidRDefault="00645693">
      <w:pPr>
        <w:pStyle w:val="HTMLPreformatted"/>
        <w:divId w:val="281109491"/>
        <w:rPr>
          <w:lang w:val="en"/>
        </w:rPr>
      </w:pPr>
    </w:p>
    <w:p w:rsidR="00645693" w:rsidRDefault="00645693">
      <w:pPr>
        <w:pStyle w:val="HTMLPreformatted"/>
        <w:divId w:val="281109491"/>
        <w:rPr>
          <w:lang w:val="en"/>
        </w:rPr>
      </w:pPr>
      <w:r>
        <w:rPr>
          <w:lang w:val="en"/>
        </w:rPr>
        <w:t xml:space="preserve">            HTTP/1.1 200 OK</w:t>
      </w:r>
    </w:p>
    <w:p w:rsidR="00645693" w:rsidRDefault="00645693">
      <w:pPr>
        <w:pStyle w:val="HTMLPreformatted"/>
        <w:divId w:val="281109491"/>
        <w:rPr>
          <w:lang w:val="en"/>
        </w:rPr>
      </w:pPr>
      <w:r>
        <w:rPr>
          <w:lang w:val="en"/>
        </w:rPr>
        <w:t xml:space="preserve">            Content-Type: application/</w:t>
      </w:r>
      <w:proofErr w:type="spellStart"/>
      <w:r>
        <w:rPr>
          <w:lang w:val="en"/>
        </w:rPr>
        <w:t>json</w:t>
      </w:r>
      <w:proofErr w:type="spellEnd"/>
    </w:p>
    <w:p w:rsidR="00645693" w:rsidRDefault="00645693">
      <w:pPr>
        <w:pStyle w:val="HTMLPreformatted"/>
        <w:divId w:val="281109491"/>
        <w:rPr>
          <w:lang w:val="en"/>
        </w:rPr>
      </w:pPr>
    </w:p>
    <w:p w:rsidR="00645693" w:rsidRDefault="00645693">
      <w:pPr>
        <w:pStyle w:val="HTMLPreformatted"/>
        <w:divId w:val="281109491"/>
        <w:rPr>
          <w:lang w:val="en"/>
        </w:rPr>
      </w:pPr>
      <w:r>
        <w:rPr>
          <w:lang w:val="en"/>
        </w:rPr>
        <w:t xml:space="preserve">            {</w:t>
      </w:r>
    </w:p>
    <w:p w:rsidR="00645693" w:rsidRDefault="00645693">
      <w:pPr>
        <w:pStyle w:val="HTMLPreformatted"/>
        <w:divId w:val="281109491"/>
        <w:rPr>
          <w:lang w:val="en"/>
        </w:rPr>
      </w:pPr>
      <w:r>
        <w:rPr>
          <w:lang w:val="en"/>
        </w:rPr>
        <w:t xml:space="preserve">            "</w:t>
      </w:r>
      <w:proofErr w:type="spellStart"/>
      <w:proofErr w:type="gramStart"/>
      <w:r>
        <w:rPr>
          <w:lang w:val="en"/>
        </w:rPr>
        <w:t>iss</w:t>
      </w:r>
      <w:proofErr w:type="spellEnd"/>
      <w:proofErr w:type="gramEnd"/>
      <w:r>
        <w:rPr>
          <w:lang w:val="en"/>
        </w:rPr>
        <w:t>": "http://server.example.com",</w:t>
      </w:r>
    </w:p>
    <w:p w:rsidR="00645693" w:rsidRDefault="00645693">
      <w:pPr>
        <w:pStyle w:val="HTMLPreformatted"/>
        <w:divId w:val="281109491"/>
        <w:rPr>
          <w:lang w:val="en"/>
        </w:rPr>
      </w:pPr>
      <w:r>
        <w:rPr>
          <w:lang w:val="en"/>
        </w:rPr>
        <w:t xml:space="preserve">            "</w:t>
      </w:r>
      <w:proofErr w:type="spellStart"/>
      <w:r>
        <w:rPr>
          <w:lang w:val="en"/>
        </w:rPr>
        <w:t>user_id</w:t>
      </w:r>
      <w:proofErr w:type="spellEnd"/>
      <w:r>
        <w:rPr>
          <w:lang w:val="en"/>
        </w:rPr>
        <w:t>": "248289761001",</w:t>
      </w:r>
    </w:p>
    <w:p w:rsidR="00645693" w:rsidRDefault="00645693">
      <w:pPr>
        <w:pStyle w:val="HTMLPreformatted"/>
        <w:divId w:val="281109491"/>
        <w:rPr>
          <w:lang w:val="en"/>
        </w:rPr>
      </w:pPr>
      <w:r>
        <w:rPr>
          <w:lang w:val="en"/>
        </w:rPr>
        <w:t xml:space="preserve">            "</w:t>
      </w:r>
      <w:proofErr w:type="spellStart"/>
      <w:proofErr w:type="gramStart"/>
      <w:r>
        <w:rPr>
          <w:lang w:val="en"/>
        </w:rPr>
        <w:t>aud</w:t>
      </w:r>
      <w:proofErr w:type="spellEnd"/>
      <w:proofErr w:type="gramEnd"/>
      <w:r>
        <w:rPr>
          <w:lang w:val="en"/>
        </w:rPr>
        <w:t>": "http://client.example.com",</w:t>
      </w:r>
    </w:p>
    <w:p w:rsidR="00645693" w:rsidRDefault="00645693">
      <w:pPr>
        <w:pStyle w:val="HTMLPreformatted"/>
        <w:divId w:val="281109491"/>
        <w:rPr>
          <w:lang w:val="en"/>
        </w:rPr>
      </w:pPr>
      <w:r>
        <w:rPr>
          <w:lang w:val="en"/>
        </w:rPr>
        <w:t xml:space="preserve">            "</w:t>
      </w:r>
      <w:proofErr w:type="spellStart"/>
      <w:proofErr w:type="gramStart"/>
      <w:r>
        <w:rPr>
          <w:lang w:val="en"/>
        </w:rPr>
        <w:t>exp</w:t>
      </w:r>
      <w:proofErr w:type="spellEnd"/>
      <w:proofErr w:type="gramEnd"/>
      <w:r>
        <w:rPr>
          <w:lang w:val="en"/>
        </w:rPr>
        <w:t>": 1311281970</w:t>
      </w:r>
    </w:p>
    <w:p w:rsidR="00645693" w:rsidRDefault="00645693">
      <w:pPr>
        <w:pStyle w:val="HTMLPreformatted"/>
        <w:divId w:val="281109491"/>
        <w:rPr>
          <w:lang w:val="en"/>
        </w:rPr>
      </w:pPr>
      <w:r>
        <w:rPr>
          <w:lang w:val="en"/>
        </w:rPr>
        <w:t xml:space="preserve">            }</w:t>
      </w:r>
    </w:p>
    <w:p w:rsidR="00645693" w:rsidRDefault="00645693">
      <w:pPr>
        <w:spacing w:before="0" w:beforeAutospacing="0" w:after="0" w:afterAutospacing="0"/>
        <w:divId w:val="1696887379"/>
        <w:rPr>
          <w:rFonts w:ascii="Verdana" w:eastAsia="Times New Roman" w:hAnsi="Verdana"/>
          <w:color w:val="000000"/>
          <w:lang w:val="en"/>
        </w:rPr>
      </w:pPr>
      <w:bookmarkStart w:id="110" w:name="anchor19"/>
      <w:bookmarkEnd w:id="110"/>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5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111" w:name="rfc.section.3.4.3"/>
      <w:bookmarkEnd w:id="111"/>
      <w:r>
        <w:rPr>
          <w:rFonts w:eastAsia="Times New Roman"/>
          <w:lang w:val="en"/>
        </w:rPr>
        <w:t>3.4.3.</w:t>
      </w:r>
      <w:proofErr w:type="gramStart"/>
      <w:r>
        <w:rPr>
          <w:rFonts w:eastAsia="Times New Roman"/>
          <w:lang w:val="en"/>
        </w:rPr>
        <w:t>  Error</w:t>
      </w:r>
      <w:proofErr w:type="gramEnd"/>
      <w:r>
        <w:rPr>
          <w:rFonts w:eastAsia="Times New Roman"/>
          <w:lang w:val="en"/>
        </w:rPr>
        <w:t xml:space="preserve"> Codes</w:t>
      </w:r>
    </w:p>
    <w:p w:rsidR="00645693" w:rsidRDefault="00645693">
      <w:pPr>
        <w:pStyle w:val="NormalWeb"/>
        <w:divId w:val="1696887379"/>
        <w:rPr>
          <w:rFonts w:ascii="Verdana" w:hAnsi="Verdana"/>
          <w:color w:val="000000"/>
          <w:lang w:val="en"/>
        </w:rPr>
      </w:pPr>
      <w:r>
        <w:rPr>
          <w:rFonts w:ascii="Verdana" w:hAnsi="Verdana"/>
          <w:color w:val="000000"/>
          <w:lang w:val="en"/>
        </w:rPr>
        <w:t xml:space="preserve">In addition to the error codes defined in Section 5.2 of </w:t>
      </w:r>
      <w:hyperlink w:anchor="OAuth.2.0" w:history="1">
        <w:r>
          <w:rPr>
            <w:rStyle w:val="Hyperlink"/>
            <w:rFonts w:ascii="Verdana" w:hAnsi="Verdana"/>
            <w:u w:val="none"/>
            <w:lang w:val="en"/>
          </w:rPr>
          <w:t>OAuth 2.0</w:t>
        </w:r>
        <w:r>
          <w:rPr>
            <w:rStyle w:val="Hyperlink"/>
            <w:rFonts w:ascii="Verdana" w:hAnsi="Verdana"/>
            <w:vanish/>
            <w:u w:val="none"/>
            <w:lang w:val="en"/>
          </w:rPr>
          <w:t xml:space="preserve"> (Hammer-Lahav, E., Ed., Recordon, D., and D. Hardt, “OAuth 2.0 Authorization Protocol,” September 2011.)</w:t>
        </w:r>
      </w:hyperlink>
      <w:r>
        <w:rPr>
          <w:rFonts w:ascii="Verdana" w:hAnsi="Verdana"/>
          <w:color w:val="000000"/>
          <w:lang w:val="en"/>
        </w:rPr>
        <w:t xml:space="preserve"> [OAuth.2.0], this specification defines the following error codes. </w:t>
      </w:r>
    </w:p>
    <w:p w:rsidR="00645693" w:rsidRDefault="00645693">
      <w:pPr>
        <w:spacing w:before="0" w:beforeAutospacing="0" w:after="0" w:afterAutospacing="0"/>
        <w:divId w:val="1671059540"/>
        <w:rPr>
          <w:rFonts w:ascii="Verdana" w:eastAsia="Times New Roman" w:hAnsi="Verdana"/>
          <w:color w:val="000000"/>
          <w:lang w:val="en"/>
        </w:rPr>
      </w:pPr>
      <w:proofErr w:type="spellStart"/>
      <w:r>
        <w:rPr>
          <w:rFonts w:ascii="Verdana" w:eastAsia="Times New Roman" w:hAnsi="Verdana"/>
          <w:color w:val="000000"/>
          <w:lang w:val="en"/>
        </w:rPr>
        <w:t>invalid_id_token</w:t>
      </w:r>
      <w:proofErr w:type="spellEnd"/>
    </w:p>
    <w:p w:rsidR="00645693" w:rsidRDefault="00645693">
      <w:pPr>
        <w:spacing w:before="0" w:beforeAutospacing="0" w:after="0" w:afterAutospacing="0"/>
        <w:ind w:left="720"/>
        <w:divId w:val="1671059540"/>
        <w:rPr>
          <w:rFonts w:ascii="Verdana" w:eastAsia="Times New Roman" w:hAnsi="Verdana"/>
          <w:color w:val="000000"/>
          <w:lang w:val="en"/>
        </w:rPr>
      </w:pPr>
      <w:r>
        <w:rPr>
          <w:rFonts w:ascii="Verdana" w:eastAsia="Times New Roman" w:hAnsi="Verdana"/>
          <w:color w:val="000000"/>
          <w:lang w:val="en"/>
        </w:rPr>
        <w:t xml:space="preserve">The ID Token is not valid for the requested resource, is malformed, is in an incorrect format, or is expired. </w:t>
      </w:r>
    </w:p>
    <w:p w:rsidR="00645693" w:rsidRDefault="00645693">
      <w:pPr>
        <w:spacing w:before="0" w:beforeAutospacing="0" w:after="0" w:afterAutospacing="0"/>
        <w:divId w:val="1696887379"/>
        <w:rPr>
          <w:rFonts w:ascii="Verdana" w:eastAsia="Times New Roman" w:hAnsi="Verdana"/>
          <w:color w:val="000000"/>
          <w:lang w:val="en"/>
        </w:rPr>
      </w:pPr>
      <w:bookmarkStart w:id="112" w:name="anchor20"/>
      <w:bookmarkEnd w:id="112"/>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5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113" w:name="rfc.section.3.5"/>
      <w:bookmarkEnd w:id="113"/>
      <w:r>
        <w:rPr>
          <w:rFonts w:eastAsia="Times New Roman"/>
          <w:lang w:val="en"/>
        </w:rPr>
        <w:t>3.5.</w:t>
      </w:r>
      <w:proofErr w:type="gramStart"/>
      <w:r>
        <w:rPr>
          <w:rFonts w:eastAsia="Times New Roman"/>
          <w:lang w:val="en"/>
        </w:rPr>
        <w:t xml:space="preserve">  </w:t>
      </w:r>
      <w:commentRangeStart w:id="114"/>
      <w:r>
        <w:rPr>
          <w:rFonts w:eastAsia="Times New Roman"/>
          <w:lang w:val="en"/>
        </w:rPr>
        <w:t>Session</w:t>
      </w:r>
      <w:proofErr w:type="gramEnd"/>
      <w:r>
        <w:rPr>
          <w:rFonts w:eastAsia="Times New Roman"/>
          <w:lang w:val="en"/>
        </w:rPr>
        <w:t xml:space="preserve"> Management Endpoints</w:t>
      </w:r>
      <w:commentRangeEnd w:id="114"/>
      <w:r w:rsidR="00923550">
        <w:rPr>
          <w:rStyle w:val="CommentReference"/>
          <w:rFonts w:ascii="Times New Roman" w:hAnsi="Times New Roman" w:cs="Times New Roman"/>
          <w:b w:val="0"/>
          <w:bCs w:val="0"/>
          <w:color w:val="auto"/>
        </w:rPr>
        <w:commentReference w:id="114"/>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Session Management endpoints provide endpoints to manage and synchronize authentication sessions at the authorization server and clients. The endpoints are specified in the </w:t>
      </w:r>
      <w:hyperlink w:anchor="OpenID.Session" w:history="1">
        <w:r>
          <w:rPr>
            <w:rStyle w:val="Hyperlink"/>
            <w:rFonts w:ascii="Verdana" w:hAnsi="Verdana"/>
            <w:u w:val="none"/>
            <w:lang w:val="en"/>
          </w:rPr>
          <w:t>OpenID Connect Session Management</w:t>
        </w:r>
        <w:r>
          <w:rPr>
            <w:rStyle w:val="Hyperlink"/>
            <w:rFonts w:ascii="Verdana" w:hAnsi="Verdana"/>
            <w:vanish/>
            <w:u w:val="none"/>
            <w:lang w:val="en"/>
          </w:rPr>
          <w:t xml:space="preserve"> (Sakimura, N., Bradley, J., Jones, M., de Medeiros, B., Mortimore, C., and E. Jay, “OpenID Connect Session Management 1.0,” September 2011.)</w:t>
        </w:r>
      </w:hyperlink>
      <w:r>
        <w:rPr>
          <w:rFonts w:ascii="Verdana" w:hAnsi="Verdana"/>
          <w:color w:val="000000"/>
          <w:lang w:val="en"/>
        </w:rPr>
        <w:t xml:space="preserve"> [</w:t>
      </w:r>
      <w:proofErr w:type="spellStart"/>
      <w:r>
        <w:rPr>
          <w:rFonts w:ascii="Verdana" w:hAnsi="Verdana"/>
          <w:color w:val="000000"/>
          <w:lang w:val="en"/>
        </w:rPr>
        <w:t>OpenID.Session</w:t>
      </w:r>
      <w:proofErr w:type="spellEnd"/>
      <w:r>
        <w:rPr>
          <w:rFonts w:ascii="Verdana" w:hAnsi="Verdana"/>
          <w:color w:val="000000"/>
          <w:lang w:val="en"/>
        </w:rPr>
        <w:t xml:space="preserve">] specification. </w:t>
      </w:r>
    </w:p>
    <w:p w:rsidR="00645693" w:rsidRDefault="00645693">
      <w:pPr>
        <w:spacing w:before="0" w:beforeAutospacing="0" w:after="0" w:afterAutospacing="0"/>
        <w:divId w:val="1696887379"/>
        <w:rPr>
          <w:rFonts w:ascii="Verdana" w:eastAsia="Times New Roman" w:hAnsi="Verdana"/>
          <w:color w:val="000000"/>
          <w:lang w:val="en"/>
        </w:rPr>
      </w:pPr>
      <w:bookmarkStart w:id="115" w:name="Serializations"/>
      <w:bookmarkEnd w:id="115"/>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5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116" w:name="rfc.section.4"/>
      <w:bookmarkEnd w:id="116"/>
      <w:r>
        <w:rPr>
          <w:rFonts w:eastAsia="Times New Roman"/>
          <w:lang w:val="en"/>
        </w:rPr>
        <w:t>4.  Serializations</w:t>
      </w:r>
    </w:p>
    <w:p w:rsidR="00645693" w:rsidRDefault="00645693">
      <w:pPr>
        <w:pStyle w:val="NormalWeb"/>
        <w:divId w:val="1696887379"/>
        <w:rPr>
          <w:rFonts w:ascii="Verdana" w:hAnsi="Verdana"/>
          <w:color w:val="000000"/>
          <w:lang w:val="en"/>
        </w:rPr>
      </w:pPr>
      <w:r>
        <w:rPr>
          <w:rFonts w:ascii="Verdana" w:hAnsi="Verdana"/>
          <w:color w:val="000000"/>
          <w:lang w:val="en"/>
        </w:rPr>
        <w:t xml:space="preserve">Each message can be serialized either in query parameter serialization or JSON serialization unless it was explicitly stated in the previous sections. </w:t>
      </w:r>
    </w:p>
    <w:p w:rsidR="00645693" w:rsidRDefault="00645693">
      <w:pPr>
        <w:spacing w:before="0" w:beforeAutospacing="0" w:after="0" w:afterAutospacing="0"/>
        <w:divId w:val="1696887379"/>
        <w:rPr>
          <w:rFonts w:ascii="Verdana" w:eastAsia="Times New Roman" w:hAnsi="Verdana"/>
          <w:color w:val="000000"/>
          <w:lang w:val="en"/>
        </w:rPr>
      </w:pPr>
      <w:bookmarkStart w:id="117" w:name="qss"/>
      <w:bookmarkEnd w:id="117"/>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5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118" w:name="rfc.section.4.1"/>
      <w:bookmarkEnd w:id="118"/>
      <w:r>
        <w:rPr>
          <w:rFonts w:eastAsia="Times New Roman"/>
          <w:lang w:val="en"/>
        </w:rPr>
        <w:t>4.1.</w:t>
      </w:r>
      <w:proofErr w:type="gramStart"/>
      <w:r>
        <w:rPr>
          <w:rFonts w:eastAsia="Times New Roman"/>
          <w:lang w:val="en"/>
        </w:rPr>
        <w:t>  Query</w:t>
      </w:r>
      <w:proofErr w:type="gramEnd"/>
      <w:r>
        <w:rPr>
          <w:rFonts w:eastAsia="Times New Roman"/>
          <w:lang w:val="en"/>
        </w:rPr>
        <w:t xml:space="preserve"> String Serialization</w:t>
      </w:r>
    </w:p>
    <w:p w:rsidR="00645693" w:rsidRDefault="00645693">
      <w:pPr>
        <w:pStyle w:val="NormalWeb"/>
        <w:divId w:val="1696887379"/>
        <w:rPr>
          <w:rFonts w:ascii="Verdana" w:hAnsi="Verdana"/>
          <w:color w:val="000000"/>
          <w:lang w:val="en"/>
        </w:rPr>
      </w:pPr>
      <w:r>
        <w:rPr>
          <w:rFonts w:ascii="Verdana" w:hAnsi="Verdana"/>
          <w:color w:val="000000"/>
          <w:lang w:val="en"/>
        </w:rPr>
        <w:t xml:space="preserve">In order to serialize the parameters using the query string serialization, the client constructs the string by adding the parameters and values to the query component using the </w:t>
      </w:r>
      <w:r>
        <w:rPr>
          <w:rStyle w:val="HTMLTypewriter"/>
          <w:lang w:val="en"/>
        </w:rPr>
        <w:t>application/x-www-form-</w:t>
      </w:r>
      <w:proofErr w:type="spellStart"/>
      <w:r>
        <w:rPr>
          <w:rStyle w:val="HTMLTypewriter"/>
          <w:lang w:val="en"/>
        </w:rPr>
        <w:t>urlencoded</w:t>
      </w:r>
      <w:proofErr w:type="spellEnd"/>
      <w:r>
        <w:rPr>
          <w:rFonts w:ascii="Verdana" w:hAnsi="Verdana"/>
          <w:color w:val="000000"/>
          <w:lang w:val="en"/>
        </w:rPr>
        <w:t xml:space="preserve"> format as defined by </w:t>
      </w:r>
      <w:hyperlink w:anchor="W3C.REC-html401-19991224" w:history="1">
        <w:r>
          <w:rPr>
            <w:rStyle w:val="Hyperlink"/>
            <w:rFonts w:ascii="Verdana" w:hAnsi="Verdana"/>
            <w:u w:val="none"/>
            <w:lang w:val="en"/>
          </w:rPr>
          <w:t>[W3C.REC</w:t>
        </w:r>
        <w:r>
          <w:rPr>
            <w:rStyle w:val="Hyperlink"/>
            <w:rFonts w:ascii="Verdana" w:hAnsi="Verdana"/>
            <w:u w:val="none"/>
            <w:lang w:val="en"/>
          </w:rPr>
          <w:noBreakHyphen/>
          <w:t>html401</w:t>
        </w:r>
        <w:r>
          <w:rPr>
            <w:rStyle w:val="Hyperlink"/>
            <w:rFonts w:ascii="Verdana" w:hAnsi="Verdana"/>
            <w:u w:val="none"/>
            <w:lang w:val="en"/>
          </w:rPr>
          <w:noBreakHyphen/>
          <w:t>19991224]</w:t>
        </w:r>
        <w:r>
          <w:rPr>
            <w:rStyle w:val="Hyperlink"/>
            <w:rFonts w:ascii="Verdana" w:hAnsi="Verdana"/>
            <w:vanish/>
            <w:u w:val="none"/>
            <w:lang w:val="en"/>
          </w:rPr>
          <w:t xml:space="preserve"> (Raggett, D., Hors, A., and I. Jacobs, “HTML 4.01 Specification,” December 1999.)</w:t>
        </w:r>
      </w:hyperlink>
      <w:r>
        <w:rPr>
          <w:rFonts w:ascii="Verdana" w:hAnsi="Verdana"/>
          <w:color w:val="000000"/>
          <w:lang w:val="en"/>
        </w:rPr>
        <w:t xml:space="preserve">.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Following is a non-normative example of such serialization: </w:t>
      </w:r>
    </w:p>
    <w:p w:rsidR="00645693" w:rsidRDefault="00645693">
      <w:pPr>
        <w:pStyle w:val="HTMLPreformatted"/>
        <w:divId w:val="121849291"/>
        <w:rPr>
          <w:lang w:val="en"/>
        </w:rPr>
      </w:pPr>
      <w:r>
        <w:rPr>
          <w:lang w:val="en"/>
        </w:rPr>
        <w:t>GET /</w:t>
      </w:r>
      <w:proofErr w:type="spellStart"/>
      <w:r>
        <w:rPr>
          <w:lang w:val="en"/>
        </w:rPr>
        <w:t>authorize</w:t>
      </w:r>
      <w:proofErr w:type="gramStart"/>
      <w:r>
        <w:rPr>
          <w:lang w:val="en"/>
        </w:rPr>
        <w:t>?scope</w:t>
      </w:r>
      <w:proofErr w:type="spellEnd"/>
      <w:proofErr w:type="gramEnd"/>
      <w:r>
        <w:rPr>
          <w:lang w:val="en"/>
        </w:rPr>
        <w:t>=</w:t>
      </w:r>
      <w:proofErr w:type="spellStart"/>
      <w:r>
        <w:rPr>
          <w:lang w:val="en"/>
        </w:rPr>
        <w:t>openid&amp;response_type</w:t>
      </w:r>
      <w:proofErr w:type="spellEnd"/>
      <w:r>
        <w:rPr>
          <w:lang w:val="en"/>
        </w:rPr>
        <w:t>=code</w:t>
      </w:r>
    </w:p>
    <w:p w:rsidR="00645693" w:rsidRDefault="00645693">
      <w:pPr>
        <w:pStyle w:val="HTMLPreformatted"/>
        <w:divId w:val="121849291"/>
        <w:rPr>
          <w:lang w:val="en"/>
        </w:rPr>
      </w:pPr>
      <w:r>
        <w:rPr>
          <w:lang w:val="en"/>
        </w:rPr>
        <w:t>&amp;</w:t>
      </w:r>
      <w:proofErr w:type="spellStart"/>
      <w:r>
        <w:rPr>
          <w:lang w:val="en"/>
        </w:rPr>
        <w:t>client_id</w:t>
      </w:r>
      <w:proofErr w:type="spellEnd"/>
      <w:r>
        <w:rPr>
          <w:lang w:val="en"/>
        </w:rPr>
        <w:t>=s6BhdRkqt3</w:t>
      </w:r>
    </w:p>
    <w:p w:rsidR="00645693" w:rsidRDefault="00645693">
      <w:pPr>
        <w:pStyle w:val="HTMLPreformatted"/>
        <w:divId w:val="121849291"/>
        <w:rPr>
          <w:lang w:val="en"/>
        </w:rPr>
      </w:pPr>
      <w:r>
        <w:rPr>
          <w:lang w:val="en"/>
        </w:rPr>
        <w:t>&amp;</w:t>
      </w:r>
      <w:proofErr w:type="spellStart"/>
      <w:r>
        <w:rPr>
          <w:lang w:val="en"/>
        </w:rPr>
        <w:t>redirect_uri</w:t>
      </w:r>
      <w:proofErr w:type="spellEnd"/>
      <w:r>
        <w:rPr>
          <w:lang w:val="en"/>
        </w:rPr>
        <w:t>=https%3A%2F%2Fclient%2Eexample%2Ecom%2Fcb HTTP/1.1</w:t>
      </w:r>
    </w:p>
    <w:p w:rsidR="00645693" w:rsidRDefault="00645693">
      <w:pPr>
        <w:pStyle w:val="HTMLPreformatted"/>
        <w:divId w:val="121849291"/>
        <w:rPr>
          <w:lang w:val="en"/>
        </w:rPr>
      </w:pPr>
      <w:r>
        <w:rPr>
          <w:lang w:val="en"/>
        </w:rPr>
        <w:t>Host: server.example.com</w:t>
      </w:r>
    </w:p>
    <w:p w:rsidR="00645693" w:rsidRDefault="00645693">
      <w:pPr>
        <w:spacing w:before="0" w:beforeAutospacing="0" w:after="0" w:afterAutospacing="0"/>
        <w:divId w:val="1696887379"/>
        <w:rPr>
          <w:rFonts w:ascii="Verdana" w:eastAsia="Times New Roman" w:hAnsi="Verdana"/>
          <w:color w:val="000000"/>
          <w:lang w:val="en"/>
        </w:rPr>
      </w:pPr>
      <w:bookmarkStart w:id="119" w:name="js"/>
      <w:bookmarkEnd w:id="119"/>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5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120" w:name="rfc.section.4.2"/>
      <w:bookmarkEnd w:id="120"/>
      <w:r>
        <w:rPr>
          <w:rFonts w:eastAsia="Times New Roman"/>
          <w:lang w:val="en"/>
        </w:rPr>
        <w:t>4.2.</w:t>
      </w:r>
      <w:proofErr w:type="gramStart"/>
      <w:r>
        <w:rPr>
          <w:rFonts w:eastAsia="Times New Roman"/>
          <w:lang w:val="en"/>
        </w:rPr>
        <w:t>  JSON</w:t>
      </w:r>
      <w:proofErr w:type="gramEnd"/>
      <w:r>
        <w:rPr>
          <w:rFonts w:eastAsia="Times New Roman"/>
          <w:lang w:val="en"/>
        </w:rPr>
        <w:t xml:space="preserve"> Serialization</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parameters are serialized into a JSON structure by adding each parameter at the highest structure level. Parameter names and string values are included as JSON strings. Numerical values are included as JSON numbers. Each parameter may have JSON Structure as its value.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Following is a non-normative example of such serialization: </w:t>
      </w:r>
    </w:p>
    <w:p w:rsidR="00645693" w:rsidRDefault="00645693">
      <w:pPr>
        <w:pStyle w:val="HTMLPreformatted"/>
        <w:divId w:val="1002467239"/>
        <w:rPr>
          <w:lang w:val="en"/>
        </w:rPr>
      </w:pPr>
      <w:r>
        <w:rPr>
          <w:lang w:val="en"/>
        </w:rPr>
        <w:t>{</w:t>
      </w:r>
    </w:p>
    <w:p w:rsidR="00645693" w:rsidRDefault="00645693">
      <w:pPr>
        <w:pStyle w:val="HTMLPreformatted"/>
        <w:divId w:val="1002467239"/>
        <w:rPr>
          <w:lang w:val="en"/>
        </w:rPr>
      </w:pPr>
      <w:r>
        <w:rPr>
          <w:lang w:val="en"/>
        </w:rPr>
        <w:t xml:space="preserve">  "access_token":"SlAV32hkKG",</w:t>
      </w:r>
    </w:p>
    <w:p w:rsidR="00645693" w:rsidRDefault="00645693">
      <w:pPr>
        <w:pStyle w:val="HTMLPreformatted"/>
        <w:divId w:val="1002467239"/>
        <w:rPr>
          <w:lang w:val="en"/>
        </w:rPr>
      </w:pPr>
      <w:r>
        <w:rPr>
          <w:lang w:val="en"/>
        </w:rPr>
        <w:t xml:space="preserve">  "expires_in":3600,</w:t>
      </w:r>
    </w:p>
    <w:p w:rsidR="00645693" w:rsidRDefault="00645693">
      <w:pPr>
        <w:pStyle w:val="HTMLPreformatted"/>
        <w:divId w:val="1002467239"/>
        <w:rPr>
          <w:lang w:val="en"/>
        </w:rPr>
      </w:pPr>
      <w:r>
        <w:rPr>
          <w:lang w:val="en"/>
        </w:rPr>
        <w:t xml:space="preserve">  "refresh_token":"8xLOxBtZp8"</w:t>
      </w:r>
    </w:p>
    <w:p w:rsidR="00645693" w:rsidRDefault="00645693">
      <w:pPr>
        <w:pStyle w:val="HTMLPreformatted"/>
        <w:divId w:val="1002467239"/>
        <w:rPr>
          <w:lang w:val="en"/>
        </w:rPr>
      </w:pPr>
      <w:r>
        <w:rPr>
          <w:lang w:val="en"/>
        </w:rPr>
        <w:t>}</w:t>
      </w:r>
    </w:p>
    <w:p w:rsidR="00645693" w:rsidRDefault="00645693">
      <w:pPr>
        <w:spacing w:before="0" w:beforeAutospacing="0" w:after="0" w:afterAutospacing="0"/>
        <w:divId w:val="1696887379"/>
        <w:rPr>
          <w:rFonts w:ascii="Verdana" w:eastAsia="Times New Roman" w:hAnsi="Verdana"/>
          <w:color w:val="000000"/>
          <w:lang w:val="en"/>
        </w:rPr>
      </w:pPr>
      <w:bookmarkStart w:id="121" w:name="sigenc"/>
      <w:bookmarkEnd w:id="121"/>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6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122" w:name="rfc.section.5"/>
      <w:bookmarkEnd w:id="122"/>
      <w:r>
        <w:rPr>
          <w:rFonts w:eastAsia="Times New Roman"/>
          <w:lang w:val="en"/>
        </w:rPr>
        <w:t>5.  Signatures and Encryption</w:t>
      </w:r>
    </w:p>
    <w:p w:rsidR="00645693" w:rsidRDefault="00645693">
      <w:pPr>
        <w:pStyle w:val="NormalWeb"/>
        <w:divId w:val="1696887379"/>
        <w:rPr>
          <w:rFonts w:ascii="Verdana" w:hAnsi="Verdana"/>
          <w:color w:val="000000"/>
          <w:lang w:val="en"/>
        </w:rPr>
      </w:pPr>
      <w:r>
        <w:rPr>
          <w:rFonts w:ascii="Verdana" w:hAnsi="Verdana"/>
          <w:color w:val="000000"/>
          <w:lang w:val="en"/>
        </w:rPr>
        <w:t xml:space="preserve">Depending on the transport through which the messages are sent, the integrity of the message may not be guaranteed and the originator of the message may not be authenticated. To mitigate these risks, OpenID Connect messages MAY utilize </w:t>
      </w:r>
      <w:hyperlink w:anchor="JWS" w:history="1">
        <w:r>
          <w:rPr>
            <w:rStyle w:val="Hyperlink"/>
            <w:rFonts w:ascii="Verdana" w:hAnsi="Verdana"/>
            <w:u w:val="none"/>
            <w:lang w:val="en"/>
          </w:rPr>
          <w:t>JSON Web Signatures (JWS)</w:t>
        </w:r>
        <w:r>
          <w:rPr>
            <w:rStyle w:val="Hyperlink"/>
            <w:rFonts w:ascii="Verdana" w:hAnsi="Verdana"/>
            <w:vanish/>
            <w:u w:val="none"/>
            <w:lang w:val="en"/>
          </w:rPr>
          <w:t xml:space="preserve"> (Jones, M., Balfanz, D., Bradley, J., Goland, Y., Panzer, J., Sakimura, N., and P. Tarjan, “JSON Web Signatures,” April 2011.)</w:t>
        </w:r>
      </w:hyperlink>
      <w:r>
        <w:rPr>
          <w:rFonts w:ascii="Verdana" w:hAnsi="Verdana"/>
          <w:color w:val="000000"/>
          <w:lang w:val="en"/>
        </w:rPr>
        <w:t xml:space="preserve"> [JWS] to sign the content.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To achieve message confidentiality, OpenID Connect messages MAY use </w:t>
      </w:r>
      <w:hyperlink w:anchor="JWE" w:history="1">
        <w:r>
          <w:rPr>
            <w:rStyle w:val="Hyperlink"/>
            <w:rFonts w:ascii="Verdana" w:hAnsi="Verdana"/>
            <w:u w:val="none"/>
            <w:lang w:val="en"/>
          </w:rPr>
          <w:t>JSON Web Encryption (JWE)</w:t>
        </w:r>
        <w:r>
          <w:rPr>
            <w:rStyle w:val="Hyperlink"/>
            <w:rFonts w:ascii="Verdana" w:hAnsi="Verdana"/>
            <w:vanish/>
            <w:u w:val="none"/>
            <w:lang w:val="en"/>
          </w:rPr>
          <w:t xml:space="preserve"> (Jones, M., Bradley, J., and N. Sakimura, “JSON Web Encryption,” July 2011.)</w:t>
        </w:r>
      </w:hyperlink>
      <w:r>
        <w:rPr>
          <w:rFonts w:ascii="Verdana" w:hAnsi="Verdana"/>
          <w:color w:val="000000"/>
          <w:lang w:val="en"/>
        </w:rPr>
        <w:t xml:space="preserve"> [JWE] to encrypt the content. </w:t>
      </w:r>
    </w:p>
    <w:p w:rsidR="00645693" w:rsidRDefault="00645693">
      <w:pPr>
        <w:pStyle w:val="NormalWeb"/>
        <w:divId w:val="1696887379"/>
        <w:rPr>
          <w:rFonts w:ascii="Verdana" w:hAnsi="Verdana"/>
          <w:color w:val="000000"/>
          <w:lang w:val="en"/>
        </w:rPr>
      </w:pPr>
      <w:r>
        <w:rPr>
          <w:rFonts w:ascii="Verdana" w:hAnsi="Verdana"/>
          <w:color w:val="000000"/>
          <w:lang w:val="en"/>
        </w:rPr>
        <w:t>When the message is both signed and encrypted</w:t>
      </w:r>
      <w:commentRangeStart w:id="123"/>
      <w:r>
        <w:rPr>
          <w:rFonts w:ascii="Verdana" w:hAnsi="Verdana"/>
          <w:color w:val="000000"/>
          <w:lang w:val="en"/>
        </w:rPr>
        <w:t xml:space="preserve">, it MUST be signed first then encrypted. </w:t>
      </w:r>
      <w:commentRangeEnd w:id="123"/>
      <w:r w:rsidR="00923550">
        <w:rPr>
          <w:rStyle w:val="CommentReference"/>
        </w:rPr>
        <w:commentReference w:id="123"/>
      </w:r>
    </w:p>
    <w:p w:rsidR="00645693" w:rsidRDefault="00645693">
      <w:pPr>
        <w:spacing w:before="0" w:beforeAutospacing="0" w:after="0" w:afterAutospacing="0"/>
        <w:divId w:val="1696887379"/>
        <w:rPr>
          <w:rFonts w:ascii="Verdana" w:eastAsia="Times New Roman" w:hAnsi="Verdana"/>
          <w:color w:val="000000"/>
          <w:lang w:val="en"/>
        </w:rPr>
      </w:pPr>
      <w:bookmarkStart w:id="124" w:name="sigs"/>
      <w:bookmarkEnd w:id="124"/>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6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125" w:name="rfc.section.5.1"/>
      <w:bookmarkEnd w:id="125"/>
      <w:r>
        <w:rPr>
          <w:rFonts w:eastAsia="Times New Roman"/>
          <w:lang w:val="en"/>
        </w:rPr>
        <w:t>5.1.</w:t>
      </w:r>
      <w:proofErr w:type="gramStart"/>
      <w:r>
        <w:rPr>
          <w:rFonts w:eastAsia="Times New Roman"/>
          <w:lang w:val="en"/>
        </w:rPr>
        <w:t xml:space="preserve">  </w:t>
      </w:r>
      <w:commentRangeStart w:id="126"/>
      <w:r>
        <w:rPr>
          <w:rFonts w:eastAsia="Times New Roman"/>
          <w:lang w:val="en"/>
        </w:rPr>
        <w:t>Signing</w:t>
      </w:r>
      <w:commentRangeEnd w:id="126"/>
      <w:proofErr w:type="gramEnd"/>
      <w:r w:rsidR="003823E3">
        <w:rPr>
          <w:rStyle w:val="CommentReference"/>
          <w:rFonts w:ascii="Times New Roman" w:hAnsi="Times New Roman" w:cs="Times New Roman"/>
          <w:b w:val="0"/>
          <w:bCs w:val="0"/>
          <w:color w:val="auto"/>
        </w:rPr>
        <w:commentReference w:id="126"/>
      </w:r>
    </w:p>
    <w:p w:rsidR="00645693" w:rsidRDefault="00645693">
      <w:pPr>
        <w:spacing w:before="0" w:beforeAutospacing="0" w:after="0" w:afterAutospacing="0"/>
        <w:divId w:val="1938559300"/>
        <w:rPr>
          <w:rFonts w:ascii="Verdana" w:eastAsia="Times New Roman" w:hAnsi="Verdana"/>
          <w:color w:val="000000"/>
          <w:lang w:val="en"/>
        </w:rPr>
      </w:pPr>
      <w:r>
        <w:rPr>
          <w:rFonts w:ascii="Verdana" w:eastAsia="Times New Roman" w:hAnsi="Verdana"/>
          <w:color w:val="000000"/>
          <w:lang w:val="en"/>
        </w:rPr>
        <w:t>HMAC-SHA256 Signatures</w:t>
      </w:r>
    </w:p>
    <w:p w:rsidR="00645693" w:rsidRDefault="00645693">
      <w:pPr>
        <w:spacing w:before="0" w:beforeAutospacing="0" w:after="0" w:afterAutospacing="0"/>
        <w:ind w:left="720"/>
        <w:divId w:val="1938559300"/>
        <w:rPr>
          <w:rFonts w:ascii="Verdana" w:eastAsia="Times New Roman" w:hAnsi="Verdana"/>
          <w:color w:val="000000"/>
          <w:lang w:val="en"/>
        </w:rPr>
      </w:pPr>
      <w:r>
        <w:rPr>
          <w:rFonts w:ascii="Verdana" w:eastAsia="Times New Roman" w:hAnsi="Verdana"/>
          <w:color w:val="000000"/>
          <w:lang w:val="en"/>
        </w:rPr>
        <w:t xml:space="preserve">When using HMAC-SHA256 Signatures, </w:t>
      </w:r>
      <w:proofErr w:type="spellStart"/>
      <w:r>
        <w:rPr>
          <w:rStyle w:val="HTMLTypewriter"/>
          <w:lang w:val="en"/>
        </w:rPr>
        <w:t>alg</w:t>
      </w:r>
      <w:proofErr w:type="spellEnd"/>
      <w:r>
        <w:rPr>
          <w:rFonts w:ascii="Verdana" w:eastAsia="Times New Roman" w:hAnsi="Verdana"/>
          <w:color w:val="000000"/>
          <w:lang w:val="en"/>
        </w:rPr>
        <w:t xml:space="preserve"> claim of the JWS header MUST be set to </w:t>
      </w:r>
      <w:r>
        <w:rPr>
          <w:rStyle w:val="HTMLTypewriter"/>
          <w:lang w:val="en"/>
        </w:rPr>
        <w:t>HS256</w:t>
      </w:r>
      <w:r>
        <w:rPr>
          <w:rFonts w:ascii="Verdana" w:eastAsia="Times New Roman" w:hAnsi="Verdana"/>
          <w:color w:val="000000"/>
          <w:lang w:val="en"/>
        </w:rPr>
        <w:t xml:space="preserve">. The </w:t>
      </w:r>
      <w:proofErr w:type="spellStart"/>
      <w:r>
        <w:rPr>
          <w:rStyle w:val="HTMLTypewriter"/>
          <w:lang w:val="en"/>
        </w:rPr>
        <w:t>client_secret</w:t>
      </w:r>
      <w:proofErr w:type="spellEnd"/>
      <w:r>
        <w:rPr>
          <w:rFonts w:ascii="Verdana" w:eastAsia="Times New Roman" w:hAnsi="Verdana"/>
          <w:color w:val="000000"/>
          <w:lang w:val="en"/>
        </w:rPr>
        <w:t xml:space="preserve"> MUST be used as the signature key. </w:t>
      </w:r>
    </w:p>
    <w:p w:rsidR="00645693" w:rsidRDefault="00645693">
      <w:pPr>
        <w:spacing w:before="0" w:beforeAutospacing="0" w:after="0" w:afterAutospacing="0"/>
        <w:divId w:val="1938559300"/>
        <w:rPr>
          <w:rFonts w:ascii="Verdana" w:eastAsia="Times New Roman" w:hAnsi="Verdana"/>
          <w:color w:val="000000"/>
          <w:lang w:val="en"/>
        </w:rPr>
      </w:pPr>
      <w:r>
        <w:rPr>
          <w:rFonts w:ascii="Verdana" w:eastAsia="Times New Roman" w:hAnsi="Verdana"/>
          <w:color w:val="000000"/>
          <w:lang w:val="en"/>
        </w:rPr>
        <w:t>RSA and ECDSA Signatures</w:t>
      </w:r>
    </w:p>
    <w:p w:rsidR="00645693" w:rsidRDefault="00645693">
      <w:pPr>
        <w:spacing w:before="0" w:beforeAutospacing="0" w:after="0" w:afterAutospacing="0"/>
        <w:ind w:left="720"/>
        <w:divId w:val="1938559300"/>
        <w:rPr>
          <w:rFonts w:ascii="Verdana" w:eastAsia="Times New Roman" w:hAnsi="Verdana"/>
          <w:color w:val="000000"/>
          <w:lang w:val="en"/>
        </w:rPr>
      </w:pPr>
      <w:r>
        <w:rPr>
          <w:rFonts w:ascii="Verdana" w:eastAsia="Times New Roman" w:hAnsi="Verdana"/>
          <w:color w:val="000000"/>
          <w:lang w:val="en"/>
        </w:rPr>
        <w:t xml:space="preserve">When using RSA-SHA256 or ECDSA-SHA256 Signatures, </w:t>
      </w:r>
      <w:proofErr w:type="spellStart"/>
      <w:r>
        <w:rPr>
          <w:rStyle w:val="HTMLTypewriter"/>
          <w:lang w:val="en"/>
        </w:rPr>
        <w:t>alg</w:t>
      </w:r>
      <w:proofErr w:type="spellEnd"/>
      <w:r>
        <w:rPr>
          <w:rFonts w:ascii="Verdana" w:eastAsia="Times New Roman" w:hAnsi="Verdana"/>
          <w:color w:val="000000"/>
          <w:lang w:val="en"/>
        </w:rPr>
        <w:t xml:space="preserve"> MUST be set to </w:t>
      </w:r>
      <w:r>
        <w:rPr>
          <w:rStyle w:val="HTMLTypewriter"/>
          <w:lang w:val="en"/>
        </w:rPr>
        <w:t>RS256</w:t>
      </w:r>
      <w:r>
        <w:rPr>
          <w:rFonts w:ascii="Verdana" w:eastAsia="Times New Roman" w:hAnsi="Verdana"/>
          <w:color w:val="000000"/>
          <w:lang w:val="en"/>
        </w:rPr>
        <w:t xml:space="preserve"> and </w:t>
      </w:r>
      <w:r>
        <w:rPr>
          <w:rStyle w:val="HTMLTypewriter"/>
          <w:lang w:val="en"/>
        </w:rPr>
        <w:t>ES256</w:t>
      </w:r>
      <w:r>
        <w:rPr>
          <w:rFonts w:ascii="Verdana" w:eastAsia="Times New Roman" w:hAnsi="Verdana"/>
          <w:color w:val="000000"/>
          <w:lang w:val="en"/>
        </w:rPr>
        <w:t xml:space="preserve"> respectively. As the key, either </w:t>
      </w:r>
      <w:r>
        <w:rPr>
          <w:rStyle w:val="HTMLTypewriter"/>
          <w:lang w:val="en"/>
        </w:rPr>
        <w:t>x5u</w:t>
      </w:r>
      <w:r>
        <w:rPr>
          <w:rFonts w:ascii="Verdana" w:eastAsia="Times New Roman" w:hAnsi="Verdana"/>
          <w:color w:val="000000"/>
          <w:lang w:val="en"/>
        </w:rPr>
        <w:t xml:space="preserve"> or </w:t>
      </w:r>
      <w:r>
        <w:rPr>
          <w:rStyle w:val="HTMLTypewriter"/>
          <w:lang w:val="en"/>
        </w:rPr>
        <w:t>x5t</w:t>
      </w:r>
      <w:r>
        <w:rPr>
          <w:rFonts w:ascii="Verdana" w:eastAsia="Times New Roman" w:hAnsi="Verdana"/>
          <w:color w:val="000000"/>
          <w:lang w:val="en"/>
        </w:rPr>
        <w:t xml:space="preserve"> registered/obtained MUST be used to retrieve the relevant key. If there were multiple keys in </w:t>
      </w:r>
      <w:proofErr w:type="spellStart"/>
      <w:r>
        <w:rPr>
          <w:rStyle w:val="HTMLTypewriter"/>
          <w:lang w:val="en"/>
        </w:rPr>
        <w:t>jku</w:t>
      </w:r>
      <w:proofErr w:type="spellEnd"/>
      <w:r>
        <w:rPr>
          <w:rFonts w:ascii="Verdana" w:eastAsia="Times New Roman" w:hAnsi="Verdana"/>
          <w:color w:val="000000"/>
          <w:lang w:val="en"/>
        </w:rPr>
        <w:t xml:space="preserve">, </w:t>
      </w:r>
      <w:r>
        <w:rPr>
          <w:rStyle w:val="HTMLTypewriter"/>
          <w:lang w:val="en"/>
        </w:rPr>
        <w:t>kid</w:t>
      </w:r>
      <w:r>
        <w:rPr>
          <w:rFonts w:ascii="Verdana" w:eastAsia="Times New Roman" w:hAnsi="Verdana"/>
          <w:color w:val="000000"/>
          <w:lang w:val="en"/>
        </w:rPr>
        <w:t xml:space="preserve"> MUST be specified in JWS header. If there were multiple certificates in </w:t>
      </w:r>
      <w:r>
        <w:rPr>
          <w:rStyle w:val="HTMLTypewriter"/>
          <w:lang w:val="en"/>
        </w:rPr>
        <w:t>x5u</w:t>
      </w:r>
      <w:r>
        <w:rPr>
          <w:rFonts w:ascii="Verdana" w:eastAsia="Times New Roman" w:hAnsi="Verdana"/>
          <w:color w:val="000000"/>
          <w:lang w:val="en"/>
        </w:rPr>
        <w:t xml:space="preserve">, then </w:t>
      </w:r>
      <w:r>
        <w:rPr>
          <w:rStyle w:val="HTMLTypewriter"/>
          <w:lang w:val="en"/>
        </w:rPr>
        <w:t>x5t</w:t>
      </w:r>
      <w:r>
        <w:rPr>
          <w:rFonts w:ascii="Verdana" w:eastAsia="Times New Roman" w:hAnsi="Verdana"/>
          <w:color w:val="000000"/>
          <w:lang w:val="en"/>
        </w:rPr>
        <w:t xml:space="preserve"> MUST be specified in JWS header. The key usage of the respective keys MUST include signature. </w:t>
      </w:r>
    </w:p>
    <w:p w:rsidR="00645693" w:rsidRDefault="00645693">
      <w:pPr>
        <w:spacing w:before="0" w:beforeAutospacing="0" w:after="0" w:afterAutospacing="0"/>
        <w:divId w:val="1696887379"/>
        <w:rPr>
          <w:rFonts w:ascii="Verdana" w:eastAsia="Times New Roman" w:hAnsi="Verdana"/>
          <w:color w:val="000000"/>
          <w:lang w:val="en"/>
        </w:rPr>
      </w:pPr>
      <w:bookmarkStart w:id="127" w:name="enc"/>
      <w:bookmarkEnd w:id="127"/>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6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128" w:name="rfc.section.5.2"/>
      <w:bookmarkEnd w:id="128"/>
      <w:r>
        <w:rPr>
          <w:rFonts w:eastAsia="Times New Roman"/>
          <w:lang w:val="en"/>
        </w:rPr>
        <w:t>5.2.</w:t>
      </w:r>
      <w:proofErr w:type="gramStart"/>
      <w:r>
        <w:rPr>
          <w:rFonts w:eastAsia="Times New Roman"/>
          <w:lang w:val="en"/>
        </w:rPr>
        <w:t>  Encryption</w:t>
      </w:r>
      <w:proofErr w:type="gramEnd"/>
    </w:p>
    <w:p w:rsidR="00645693" w:rsidRDefault="00645693">
      <w:pPr>
        <w:spacing w:before="0" w:beforeAutospacing="0" w:after="0" w:afterAutospacing="0"/>
        <w:divId w:val="1662614714"/>
        <w:rPr>
          <w:rFonts w:ascii="Verdana" w:eastAsia="Times New Roman" w:hAnsi="Verdana"/>
          <w:color w:val="000000"/>
          <w:lang w:val="en"/>
        </w:rPr>
      </w:pPr>
      <w:r>
        <w:rPr>
          <w:rFonts w:ascii="Verdana" w:eastAsia="Times New Roman" w:hAnsi="Verdana"/>
          <w:color w:val="000000"/>
          <w:lang w:val="en"/>
        </w:rPr>
        <w:t xml:space="preserve">Using </w:t>
      </w:r>
      <w:proofErr w:type="spellStart"/>
      <w:r>
        <w:rPr>
          <w:rFonts w:ascii="Verdana" w:eastAsia="Times New Roman" w:hAnsi="Verdana"/>
          <w:color w:val="000000"/>
          <w:lang w:val="en"/>
        </w:rPr>
        <w:t>client_secret</w:t>
      </w:r>
      <w:proofErr w:type="spellEnd"/>
    </w:p>
    <w:p w:rsidR="00645693" w:rsidRDefault="00645693">
      <w:pPr>
        <w:spacing w:before="0" w:beforeAutospacing="0" w:after="0" w:afterAutospacing="0"/>
        <w:ind w:left="720"/>
        <w:divId w:val="1662614714"/>
        <w:rPr>
          <w:rFonts w:ascii="Verdana" w:eastAsia="Times New Roman" w:hAnsi="Verdana"/>
          <w:color w:val="000000"/>
          <w:lang w:val="en"/>
        </w:rPr>
      </w:pPr>
      <w:r>
        <w:rPr>
          <w:rFonts w:ascii="Verdana" w:eastAsia="Times New Roman" w:hAnsi="Verdana"/>
          <w:color w:val="000000"/>
          <w:lang w:val="en"/>
        </w:rPr>
        <w:t>[</w:t>
      </w:r>
      <w:proofErr w:type="spellStart"/>
      <w:proofErr w:type="gramStart"/>
      <w:r>
        <w:rPr>
          <w:rFonts w:ascii="Verdana" w:eastAsia="Times New Roman" w:hAnsi="Verdana"/>
          <w:color w:val="000000"/>
          <w:lang w:val="en"/>
        </w:rPr>
        <w:t>tbd</w:t>
      </w:r>
      <w:proofErr w:type="spellEnd"/>
      <w:proofErr w:type="gramEnd"/>
      <w:r>
        <w:rPr>
          <w:rFonts w:ascii="Verdana" w:eastAsia="Times New Roman" w:hAnsi="Verdana"/>
          <w:color w:val="000000"/>
          <w:lang w:val="en"/>
        </w:rPr>
        <w:t xml:space="preserve">] To use </w:t>
      </w:r>
      <w:proofErr w:type="spellStart"/>
      <w:r>
        <w:rPr>
          <w:rFonts w:ascii="Verdana" w:eastAsia="Times New Roman" w:hAnsi="Verdana"/>
          <w:color w:val="000000"/>
          <w:lang w:val="en"/>
        </w:rPr>
        <w:t>client_secret</w:t>
      </w:r>
      <w:proofErr w:type="spellEnd"/>
      <w:r>
        <w:rPr>
          <w:rFonts w:ascii="Verdana" w:eastAsia="Times New Roman" w:hAnsi="Verdana"/>
          <w:color w:val="000000"/>
          <w:lang w:val="en"/>
        </w:rPr>
        <w:t xml:space="preserve"> to encrypt the payload, </w:t>
      </w:r>
      <w:proofErr w:type="spellStart"/>
      <w:r>
        <w:rPr>
          <w:rFonts w:ascii="Verdana" w:eastAsia="Times New Roman" w:hAnsi="Verdana"/>
          <w:color w:val="000000"/>
          <w:lang w:val="en"/>
        </w:rPr>
        <w:t>Keywrap</w:t>
      </w:r>
      <w:proofErr w:type="spellEnd"/>
      <w:r>
        <w:rPr>
          <w:rFonts w:ascii="Verdana" w:eastAsia="Times New Roman" w:hAnsi="Verdana"/>
          <w:color w:val="000000"/>
          <w:lang w:val="en"/>
        </w:rPr>
        <w:t xml:space="preserve"> MUST be used. </w:t>
      </w:r>
    </w:p>
    <w:p w:rsidR="00645693" w:rsidRDefault="00645693">
      <w:pPr>
        <w:spacing w:before="0" w:beforeAutospacing="0" w:after="0" w:afterAutospacing="0"/>
        <w:divId w:val="1662614714"/>
        <w:rPr>
          <w:rFonts w:ascii="Verdana" w:eastAsia="Times New Roman" w:hAnsi="Verdana"/>
          <w:color w:val="000000"/>
          <w:lang w:val="en"/>
        </w:rPr>
      </w:pPr>
      <w:r>
        <w:rPr>
          <w:rFonts w:ascii="Verdana" w:eastAsia="Times New Roman" w:hAnsi="Verdana"/>
          <w:color w:val="000000"/>
          <w:lang w:val="en"/>
        </w:rPr>
        <w:t>Asymmetric Encryption</w:t>
      </w:r>
    </w:p>
    <w:p w:rsidR="00645693" w:rsidRDefault="00645693">
      <w:pPr>
        <w:spacing w:before="0" w:beforeAutospacing="0" w:after="0" w:afterAutospacing="0"/>
        <w:ind w:left="720"/>
        <w:divId w:val="1662614714"/>
        <w:rPr>
          <w:rFonts w:ascii="Verdana" w:eastAsia="Times New Roman" w:hAnsi="Verdana"/>
          <w:color w:val="000000"/>
          <w:lang w:val="en"/>
        </w:rPr>
      </w:pPr>
      <w:r>
        <w:rPr>
          <w:rFonts w:ascii="Verdana" w:eastAsia="Times New Roman" w:hAnsi="Verdana"/>
          <w:color w:val="000000"/>
          <w:lang w:val="en"/>
        </w:rPr>
        <w:t>[</w:t>
      </w:r>
      <w:proofErr w:type="spellStart"/>
      <w:proofErr w:type="gramStart"/>
      <w:r>
        <w:rPr>
          <w:rFonts w:ascii="Verdana" w:eastAsia="Times New Roman" w:hAnsi="Verdana"/>
          <w:color w:val="000000"/>
          <w:lang w:val="en"/>
        </w:rPr>
        <w:t>tbd</w:t>
      </w:r>
      <w:proofErr w:type="spellEnd"/>
      <w:proofErr w:type="gramEnd"/>
      <w:r>
        <w:rPr>
          <w:rFonts w:ascii="Verdana" w:eastAsia="Times New Roman" w:hAnsi="Verdana"/>
          <w:color w:val="000000"/>
          <w:lang w:val="en"/>
        </w:rPr>
        <w:t xml:space="preserve">] . As the key, either </w:t>
      </w:r>
      <w:r>
        <w:rPr>
          <w:rStyle w:val="HTMLTypewriter"/>
          <w:lang w:val="en"/>
        </w:rPr>
        <w:t>x5u</w:t>
      </w:r>
      <w:r>
        <w:rPr>
          <w:rFonts w:ascii="Verdana" w:eastAsia="Times New Roman" w:hAnsi="Verdana"/>
          <w:color w:val="000000"/>
          <w:lang w:val="en"/>
        </w:rPr>
        <w:t xml:space="preserve"> or </w:t>
      </w:r>
      <w:r>
        <w:rPr>
          <w:rStyle w:val="HTMLTypewriter"/>
          <w:lang w:val="en"/>
        </w:rPr>
        <w:t>x5t</w:t>
      </w:r>
      <w:r>
        <w:rPr>
          <w:rFonts w:ascii="Verdana" w:eastAsia="Times New Roman" w:hAnsi="Verdana"/>
          <w:color w:val="000000"/>
          <w:lang w:val="en"/>
        </w:rPr>
        <w:t xml:space="preserve"> registered/obtained MUST be used to retrieve the relevant key. If there were multiple keys in </w:t>
      </w:r>
      <w:proofErr w:type="spellStart"/>
      <w:r>
        <w:rPr>
          <w:rStyle w:val="HTMLTypewriter"/>
          <w:lang w:val="en"/>
        </w:rPr>
        <w:t>jku</w:t>
      </w:r>
      <w:proofErr w:type="spellEnd"/>
      <w:r>
        <w:rPr>
          <w:rFonts w:ascii="Verdana" w:eastAsia="Times New Roman" w:hAnsi="Verdana"/>
          <w:color w:val="000000"/>
          <w:lang w:val="en"/>
        </w:rPr>
        <w:t xml:space="preserve">, </w:t>
      </w:r>
      <w:r>
        <w:rPr>
          <w:rStyle w:val="HTMLTypewriter"/>
          <w:lang w:val="en"/>
        </w:rPr>
        <w:t>kid</w:t>
      </w:r>
      <w:r>
        <w:rPr>
          <w:rFonts w:ascii="Verdana" w:eastAsia="Times New Roman" w:hAnsi="Verdana"/>
          <w:color w:val="000000"/>
          <w:lang w:val="en"/>
        </w:rPr>
        <w:t xml:space="preserve"> MUST be specified in JWS header. If there were multiple certificates in </w:t>
      </w:r>
      <w:r>
        <w:rPr>
          <w:rStyle w:val="HTMLTypewriter"/>
          <w:lang w:val="en"/>
        </w:rPr>
        <w:t>x5u</w:t>
      </w:r>
      <w:r>
        <w:rPr>
          <w:rFonts w:ascii="Verdana" w:eastAsia="Times New Roman" w:hAnsi="Verdana"/>
          <w:color w:val="000000"/>
          <w:lang w:val="en"/>
        </w:rPr>
        <w:t xml:space="preserve">, then </w:t>
      </w:r>
      <w:r>
        <w:rPr>
          <w:rStyle w:val="HTMLTypewriter"/>
          <w:lang w:val="en"/>
        </w:rPr>
        <w:t>x5t</w:t>
      </w:r>
      <w:r>
        <w:rPr>
          <w:rFonts w:ascii="Verdana" w:eastAsia="Times New Roman" w:hAnsi="Verdana"/>
          <w:color w:val="000000"/>
          <w:lang w:val="en"/>
        </w:rPr>
        <w:t xml:space="preserve"> MUST be specified in JWS header. The key usage of the respective keys MUST include signature. </w:t>
      </w:r>
    </w:p>
    <w:p w:rsidR="00645693" w:rsidRDefault="00645693">
      <w:pPr>
        <w:spacing w:before="0" w:beforeAutospacing="0" w:after="0" w:afterAutospacing="0"/>
        <w:divId w:val="1696887379"/>
        <w:rPr>
          <w:rFonts w:ascii="Verdana" w:eastAsia="Times New Roman" w:hAnsi="Verdana"/>
          <w:color w:val="000000"/>
          <w:lang w:val="en"/>
        </w:rPr>
      </w:pPr>
      <w:bookmarkStart w:id="129" w:name="anchor21"/>
      <w:bookmarkEnd w:id="129"/>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6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130" w:name="rfc.section.6"/>
      <w:bookmarkEnd w:id="130"/>
      <w:r>
        <w:rPr>
          <w:rFonts w:eastAsia="Times New Roman"/>
          <w:lang w:val="en"/>
        </w:rPr>
        <w:t>6.  Verification</w:t>
      </w:r>
    </w:p>
    <w:p w:rsidR="00645693" w:rsidRDefault="00645693">
      <w:pPr>
        <w:spacing w:before="0" w:beforeAutospacing="0" w:after="0" w:afterAutospacing="0"/>
        <w:divId w:val="1696887379"/>
        <w:rPr>
          <w:rFonts w:ascii="Verdana" w:eastAsia="Times New Roman" w:hAnsi="Verdana"/>
          <w:color w:val="000000"/>
          <w:lang w:val="en"/>
        </w:rPr>
      </w:pPr>
      <w:bookmarkStart w:id="131" w:name="anchor22"/>
      <w:bookmarkEnd w:id="131"/>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6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132" w:name="rfc.section.6.1"/>
      <w:bookmarkEnd w:id="132"/>
      <w:r>
        <w:rPr>
          <w:rFonts w:eastAsia="Times New Roman"/>
          <w:lang w:val="en"/>
        </w:rPr>
        <w:t>6.1.</w:t>
      </w:r>
      <w:proofErr w:type="gramStart"/>
      <w:r>
        <w:rPr>
          <w:rFonts w:eastAsia="Times New Roman"/>
          <w:lang w:val="en"/>
        </w:rPr>
        <w:t>  Authorization</w:t>
      </w:r>
      <w:proofErr w:type="gramEnd"/>
      <w:r>
        <w:rPr>
          <w:rFonts w:eastAsia="Times New Roman"/>
          <w:lang w:val="en"/>
        </w:rPr>
        <w:t xml:space="preserve"> Request Verification</w:t>
      </w:r>
    </w:p>
    <w:p w:rsidR="00645693" w:rsidRDefault="00645693">
      <w:pPr>
        <w:pStyle w:val="NormalWeb"/>
        <w:divId w:val="1696887379"/>
        <w:rPr>
          <w:rFonts w:ascii="Verdana" w:hAnsi="Verdana"/>
          <w:color w:val="000000"/>
          <w:lang w:val="en"/>
        </w:rPr>
      </w:pPr>
      <w:r>
        <w:rPr>
          <w:rFonts w:ascii="Verdana" w:hAnsi="Verdana"/>
          <w:color w:val="000000"/>
          <w:lang w:val="en"/>
        </w:rPr>
        <w:t xml:space="preserve">If the request is signed, the authorization server MUST validate the signature according to Section 5 of </w:t>
      </w:r>
      <w:hyperlink w:anchor="JWS" w:history="1">
        <w:r>
          <w:rPr>
            <w:rStyle w:val="Hyperlink"/>
            <w:rFonts w:ascii="Verdana" w:hAnsi="Verdana"/>
            <w:u w:val="none"/>
            <w:lang w:val="en"/>
          </w:rPr>
          <w:t>JWS</w:t>
        </w:r>
        <w:r>
          <w:rPr>
            <w:rStyle w:val="Hyperlink"/>
            <w:rFonts w:ascii="Verdana" w:hAnsi="Verdana"/>
            <w:vanish/>
            <w:u w:val="none"/>
            <w:lang w:val="en"/>
          </w:rPr>
          <w:t xml:space="preserve"> (Jones, M., Balfanz, D., Bradley, J., Goland, Y., Panzer, J., Sakimura, N., and P. Tarjan, “JSON Web Signatures,” April 2011.)</w:t>
        </w:r>
      </w:hyperlink>
      <w:r>
        <w:rPr>
          <w:rFonts w:ascii="Verdana" w:hAnsi="Verdana"/>
          <w:color w:val="000000"/>
          <w:lang w:val="en"/>
        </w:rPr>
        <w:t xml:space="preserve"> [JWS]. </w:t>
      </w:r>
    </w:p>
    <w:p w:rsidR="00645693" w:rsidRDefault="00645693">
      <w:pPr>
        <w:spacing w:before="0" w:beforeAutospacing="0" w:after="0" w:afterAutospacing="0"/>
        <w:divId w:val="1696887379"/>
        <w:rPr>
          <w:rFonts w:ascii="Verdana" w:eastAsia="Times New Roman" w:hAnsi="Verdana"/>
          <w:color w:val="000000"/>
          <w:lang w:val="en"/>
        </w:rPr>
      </w:pPr>
      <w:bookmarkStart w:id="133" w:name="anchor23"/>
      <w:bookmarkEnd w:id="133"/>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6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134" w:name="rfc.section.6.2"/>
      <w:bookmarkEnd w:id="134"/>
      <w:r>
        <w:rPr>
          <w:rFonts w:eastAsia="Times New Roman"/>
          <w:lang w:val="en"/>
        </w:rPr>
        <w:t>6.2.</w:t>
      </w:r>
      <w:proofErr w:type="gramStart"/>
      <w:r>
        <w:rPr>
          <w:rFonts w:eastAsia="Times New Roman"/>
          <w:lang w:val="en"/>
        </w:rPr>
        <w:t xml:space="preserve">  </w:t>
      </w:r>
      <w:commentRangeStart w:id="135"/>
      <w:r>
        <w:rPr>
          <w:rFonts w:eastAsia="Times New Roman"/>
          <w:lang w:val="en"/>
        </w:rPr>
        <w:t>Authorization</w:t>
      </w:r>
      <w:proofErr w:type="gramEnd"/>
      <w:r>
        <w:rPr>
          <w:rFonts w:eastAsia="Times New Roman"/>
          <w:lang w:val="en"/>
        </w:rPr>
        <w:t xml:space="preserve"> Response Verification</w:t>
      </w:r>
      <w:commentRangeEnd w:id="135"/>
      <w:r w:rsidR="007C497E">
        <w:rPr>
          <w:rStyle w:val="CommentReference"/>
          <w:rFonts w:ascii="Times New Roman" w:hAnsi="Times New Roman" w:cs="Times New Roman"/>
          <w:b w:val="0"/>
          <w:bCs w:val="0"/>
          <w:color w:val="auto"/>
        </w:rPr>
        <w:commentReference w:id="135"/>
      </w:r>
    </w:p>
    <w:p w:rsidR="00645693" w:rsidRDefault="00645693">
      <w:pPr>
        <w:pStyle w:val="NormalWeb"/>
        <w:divId w:val="1696887379"/>
        <w:rPr>
          <w:rFonts w:ascii="Verdana" w:hAnsi="Verdana"/>
          <w:color w:val="000000"/>
          <w:lang w:val="en"/>
        </w:rPr>
      </w:pPr>
      <w:r>
        <w:rPr>
          <w:rFonts w:ascii="Verdana" w:hAnsi="Verdana"/>
          <w:color w:val="000000"/>
          <w:lang w:val="en"/>
        </w:rPr>
        <w:t xml:space="preserve">To verify the validity of the Authorization Response, the client MUST </w:t>
      </w:r>
      <w:ins w:id="136" w:author="Yaron Y. Goland" w:date="2011-11-03T17:35:00Z">
        <w:r w:rsidR="003823E3">
          <w:rPr>
            <w:rFonts w:ascii="Verdana" w:hAnsi="Verdana"/>
            <w:color w:val="000000"/>
            <w:lang w:val="en"/>
          </w:rPr>
          <w:t>d</w:t>
        </w:r>
      </w:ins>
      <w:del w:id="137" w:author="Yaron Y. Goland" w:date="2011-11-03T17:35:00Z">
        <w:r w:rsidDel="003823E3">
          <w:rPr>
            <w:rFonts w:ascii="Verdana" w:hAnsi="Verdana"/>
            <w:color w:val="000000"/>
            <w:lang w:val="en"/>
          </w:rPr>
          <w:delText>t</w:delText>
        </w:r>
      </w:del>
      <w:r>
        <w:rPr>
          <w:rFonts w:ascii="Verdana" w:hAnsi="Verdana"/>
          <w:color w:val="000000"/>
          <w:lang w:val="en"/>
        </w:rPr>
        <w:t xml:space="preserve">o the following: </w:t>
      </w:r>
    </w:p>
    <w:p w:rsidR="00645693" w:rsidRDefault="00645693">
      <w:pPr>
        <w:numPr>
          <w:ilvl w:val="0"/>
          <w:numId w:val="3"/>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If the response was signed, the Client SHOULD verify the token signature as the first step. </w:t>
      </w:r>
    </w:p>
    <w:p w:rsidR="00645693" w:rsidRDefault="00645693">
      <w:pPr>
        <w:numPr>
          <w:ilvl w:val="0"/>
          <w:numId w:val="3"/>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Check that current time is within the validity period contained within the response. </w:t>
      </w:r>
    </w:p>
    <w:p w:rsidR="00645693" w:rsidRDefault="00645693">
      <w:pPr>
        <w:numPr>
          <w:ilvl w:val="0"/>
          <w:numId w:val="3"/>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Check that the OP that responded was really the intended OP through a TLS/SSL server certificate check.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If the client does not directly verify the signature, it MUST make a request to the Check ID Endpoint to validate the token. </w:t>
      </w:r>
    </w:p>
    <w:p w:rsidR="00645693" w:rsidRDefault="00645693">
      <w:pPr>
        <w:spacing w:before="0" w:beforeAutospacing="0" w:after="0" w:afterAutospacing="0"/>
        <w:divId w:val="1696887379"/>
        <w:rPr>
          <w:rFonts w:ascii="Verdana" w:eastAsia="Times New Roman" w:hAnsi="Verdana"/>
          <w:color w:val="000000"/>
          <w:lang w:val="en"/>
        </w:rPr>
      </w:pPr>
      <w:bookmarkStart w:id="138" w:name="anchor24"/>
      <w:bookmarkEnd w:id="138"/>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6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139" w:name="rfc.section.6.3"/>
      <w:bookmarkEnd w:id="139"/>
      <w:r>
        <w:rPr>
          <w:rFonts w:eastAsia="Times New Roman"/>
          <w:lang w:val="en"/>
        </w:rPr>
        <w:t>6.3.</w:t>
      </w:r>
      <w:proofErr w:type="gramStart"/>
      <w:r>
        <w:rPr>
          <w:rFonts w:eastAsia="Times New Roman"/>
          <w:lang w:val="en"/>
        </w:rPr>
        <w:t>  Token</w:t>
      </w:r>
      <w:proofErr w:type="gramEnd"/>
      <w:r>
        <w:rPr>
          <w:rFonts w:eastAsia="Times New Roman"/>
          <w:lang w:val="en"/>
        </w:rPr>
        <w:t xml:space="preserve"> Request Verification</w:t>
      </w:r>
    </w:p>
    <w:p w:rsidR="00645693" w:rsidRDefault="00645693">
      <w:pPr>
        <w:pStyle w:val="NormalWeb"/>
        <w:divId w:val="1696887379"/>
        <w:rPr>
          <w:rFonts w:ascii="Verdana" w:hAnsi="Verdana"/>
          <w:color w:val="000000"/>
          <w:lang w:val="en"/>
        </w:rPr>
      </w:pPr>
      <w:r>
        <w:rPr>
          <w:rFonts w:ascii="Verdana" w:hAnsi="Verdana"/>
          <w:color w:val="000000"/>
          <w:lang w:val="en"/>
        </w:rPr>
        <w:t xml:space="preserve">If the request is signed, the authorization server MUST validate the signature according to Section 5 of </w:t>
      </w:r>
      <w:hyperlink w:anchor="JWS" w:history="1">
        <w:r>
          <w:rPr>
            <w:rStyle w:val="Hyperlink"/>
            <w:rFonts w:ascii="Verdana" w:hAnsi="Verdana"/>
            <w:u w:val="none"/>
            <w:lang w:val="en"/>
          </w:rPr>
          <w:t>JWS</w:t>
        </w:r>
        <w:r>
          <w:rPr>
            <w:rStyle w:val="Hyperlink"/>
            <w:rFonts w:ascii="Verdana" w:hAnsi="Verdana"/>
            <w:vanish/>
            <w:u w:val="none"/>
            <w:lang w:val="en"/>
          </w:rPr>
          <w:t xml:space="preserve"> (Jones, M., Balfanz, D., Bradley, J., Goland, Y., Panzer, J., Sakimura, N., and P. Tarjan, “JSON Web Signatures,” April 2011.)</w:t>
        </w:r>
      </w:hyperlink>
      <w:r>
        <w:rPr>
          <w:rFonts w:ascii="Verdana" w:hAnsi="Verdana"/>
          <w:color w:val="000000"/>
          <w:lang w:val="en"/>
        </w:rPr>
        <w:t xml:space="preserve"> [JWS]. </w:t>
      </w:r>
    </w:p>
    <w:p w:rsidR="00645693" w:rsidRDefault="00645693">
      <w:pPr>
        <w:spacing w:before="0" w:beforeAutospacing="0" w:after="0" w:afterAutospacing="0"/>
        <w:divId w:val="1696887379"/>
        <w:rPr>
          <w:rFonts w:ascii="Verdana" w:eastAsia="Times New Roman" w:hAnsi="Verdana"/>
          <w:color w:val="000000"/>
          <w:lang w:val="en"/>
        </w:rPr>
      </w:pPr>
      <w:bookmarkStart w:id="140" w:name="anchor25"/>
      <w:bookmarkEnd w:id="140"/>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6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141" w:name="rfc.section.6.4"/>
      <w:bookmarkEnd w:id="141"/>
      <w:r>
        <w:rPr>
          <w:rFonts w:eastAsia="Times New Roman"/>
          <w:lang w:val="en"/>
        </w:rPr>
        <w:t>6.4.</w:t>
      </w:r>
      <w:proofErr w:type="gramStart"/>
      <w:r>
        <w:rPr>
          <w:rFonts w:eastAsia="Times New Roman"/>
          <w:lang w:val="en"/>
        </w:rPr>
        <w:t>  Token</w:t>
      </w:r>
      <w:proofErr w:type="gramEnd"/>
      <w:r>
        <w:rPr>
          <w:rFonts w:eastAsia="Times New Roman"/>
          <w:lang w:val="en"/>
        </w:rPr>
        <w:t xml:space="preserve"> Response Verification</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To verify the validity of the Token response, the client MUST do the following: </w:t>
      </w:r>
    </w:p>
    <w:p w:rsidR="00645693" w:rsidRDefault="00645693">
      <w:pPr>
        <w:numPr>
          <w:ilvl w:val="0"/>
          <w:numId w:val="4"/>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If the response is signed, the Client SHOULD validate the signature according to Section 5 of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Balfanz, D., Bradley, J., Goland, Y., Panzer, J., Sakimura, N., and P. Tarjan, “JSON Web Signatures,” April 2011.)</w:t>
        </w:r>
      </w:hyperlink>
      <w:r>
        <w:rPr>
          <w:rFonts w:ascii="Verdana" w:eastAsia="Times New Roman" w:hAnsi="Verdana"/>
          <w:color w:val="000000"/>
          <w:lang w:val="en"/>
        </w:rPr>
        <w:t xml:space="preserve"> [JWS]. </w:t>
      </w:r>
    </w:p>
    <w:p w:rsidR="00645693" w:rsidRDefault="00645693">
      <w:pPr>
        <w:numPr>
          <w:ilvl w:val="0"/>
          <w:numId w:val="4"/>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Check that current time is within the validity period contained within the response. </w:t>
      </w:r>
    </w:p>
    <w:p w:rsidR="00645693" w:rsidRDefault="00645693">
      <w:pPr>
        <w:numPr>
          <w:ilvl w:val="0"/>
          <w:numId w:val="4"/>
        </w:numPr>
        <w:ind w:left="1200" w:right="480"/>
        <w:divId w:val="1696887379"/>
        <w:rPr>
          <w:rFonts w:ascii="Verdana" w:eastAsia="Times New Roman" w:hAnsi="Verdana"/>
          <w:color w:val="000000"/>
          <w:lang w:val="en"/>
        </w:rPr>
      </w:pPr>
      <w:commentRangeStart w:id="142"/>
      <w:r>
        <w:rPr>
          <w:rFonts w:ascii="Verdana" w:eastAsia="Times New Roman" w:hAnsi="Verdana"/>
          <w:color w:val="000000"/>
          <w:lang w:val="en"/>
        </w:rPr>
        <w:t xml:space="preserve">Check that the OP that responded was really the intended OP through a TLS/SSL server certificate check. </w:t>
      </w:r>
      <w:commentRangeEnd w:id="142"/>
      <w:r w:rsidR="00EC45B1">
        <w:rPr>
          <w:rStyle w:val="CommentReference"/>
        </w:rPr>
        <w:commentReference w:id="142"/>
      </w:r>
    </w:p>
    <w:p w:rsidR="00645693" w:rsidRDefault="00645693">
      <w:pPr>
        <w:spacing w:before="0" w:beforeAutospacing="0" w:after="0" w:afterAutospacing="0"/>
        <w:divId w:val="1696887379"/>
        <w:rPr>
          <w:rFonts w:ascii="Verdana" w:eastAsia="Times New Roman" w:hAnsi="Verdana"/>
          <w:color w:val="000000"/>
          <w:lang w:val="en"/>
        </w:rPr>
      </w:pPr>
      <w:bookmarkStart w:id="143" w:name="anchor26"/>
      <w:bookmarkEnd w:id="143"/>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6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144" w:name="rfc.section.6.5"/>
      <w:bookmarkEnd w:id="144"/>
      <w:r>
        <w:rPr>
          <w:rFonts w:eastAsia="Times New Roman"/>
          <w:lang w:val="en"/>
        </w:rPr>
        <w:t>6.5.</w:t>
      </w:r>
      <w:proofErr w:type="gramStart"/>
      <w:r>
        <w:rPr>
          <w:rFonts w:eastAsia="Times New Roman"/>
          <w:lang w:val="en"/>
        </w:rPr>
        <w:t>  UserInfo</w:t>
      </w:r>
      <w:proofErr w:type="gramEnd"/>
      <w:r>
        <w:rPr>
          <w:rFonts w:eastAsia="Times New Roman"/>
          <w:lang w:val="en"/>
        </w:rPr>
        <w:t xml:space="preserve"> Request Verification</w:t>
      </w:r>
    </w:p>
    <w:p w:rsidR="00645693" w:rsidRDefault="00645693">
      <w:pPr>
        <w:pStyle w:val="NormalWeb"/>
        <w:divId w:val="1696887379"/>
        <w:rPr>
          <w:rFonts w:ascii="Verdana" w:hAnsi="Verdana"/>
          <w:color w:val="000000"/>
          <w:lang w:val="en"/>
        </w:rPr>
      </w:pPr>
      <w:r>
        <w:rPr>
          <w:rFonts w:ascii="Verdana" w:hAnsi="Verdana"/>
          <w:color w:val="000000"/>
          <w:lang w:val="en"/>
        </w:rPr>
        <w:t xml:space="preserve">If the request is signed, the authorization server MUST validate the signature according to Section 5 of </w:t>
      </w:r>
      <w:hyperlink w:anchor="JWS" w:history="1">
        <w:r>
          <w:rPr>
            <w:rStyle w:val="Hyperlink"/>
            <w:rFonts w:ascii="Verdana" w:hAnsi="Verdana"/>
            <w:u w:val="none"/>
            <w:lang w:val="en"/>
          </w:rPr>
          <w:t>JWS</w:t>
        </w:r>
        <w:r>
          <w:rPr>
            <w:rStyle w:val="Hyperlink"/>
            <w:rFonts w:ascii="Verdana" w:hAnsi="Verdana"/>
            <w:vanish/>
            <w:u w:val="none"/>
            <w:lang w:val="en"/>
          </w:rPr>
          <w:t xml:space="preserve"> (Jones, M., Balfanz, D., Bradley, J., Goland, Y., Panzer, J., Sakimura, N., and P. Tarjan, “JSON Web Signatures,” April 2011.)</w:t>
        </w:r>
      </w:hyperlink>
      <w:r>
        <w:rPr>
          <w:rFonts w:ascii="Verdana" w:hAnsi="Verdana"/>
          <w:color w:val="000000"/>
          <w:lang w:val="en"/>
        </w:rPr>
        <w:t xml:space="preserve"> [JWS]. </w:t>
      </w:r>
    </w:p>
    <w:p w:rsidR="00645693" w:rsidRDefault="00645693">
      <w:pPr>
        <w:spacing w:before="0" w:beforeAutospacing="0" w:after="0" w:afterAutospacing="0"/>
        <w:divId w:val="1696887379"/>
        <w:rPr>
          <w:rFonts w:ascii="Verdana" w:eastAsia="Times New Roman" w:hAnsi="Verdana"/>
          <w:color w:val="000000"/>
          <w:lang w:val="en"/>
        </w:rPr>
      </w:pPr>
      <w:bookmarkStart w:id="145" w:name="anchor27"/>
      <w:bookmarkEnd w:id="145"/>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6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146" w:name="rfc.section.6.6"/>
      <w:bookmarkEnd w:id="146"/>
      <w:r>
        <w:rPr>
          <w:rFonts w:eastAsia="Times New Roman"/>
          <w:lang w:val="en"/>
        </w:rPr>
        <w:t>6.6.</w:t>
      </w:r>
      <w:proofErr w:type="gramStart"/>
      <w:r>
        <w:rPr>
          <w:rFonts w:eastAsia="Times New Roman"/>
          <w:lang w:val="en"/>
        </w:rPr>
        <w:t>  UserInfo</w:t>
      </w:r>
      <w:proofErr w:type="gramEnd"/>
      <w:r>
        <w:rPr>
          <w:rFonts w:eastAsia="Times New Roman"/>
          <w:lang w:val="en"/>
        </w:rPr>
        <w:t xml:space="preserve"> Response Verification</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To verify the validity of the UserInfo response, the client MUST do the following: </w:t>
      </w:r>
    </w:p>
    <w:p w:rsidR="00645693" w:rsidRDefault="00645693">
      <w:pPr>
        <w:numPr>
          <w:ilvl w:val="0"/>
          <w:numId w:val="5"/>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If the response was signed, the Client SHOULD validate the signature according to Section 5 of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Balfanz, D., Bradley, J., Goland, Y., Panzer, J., Sakimura, N., and P. Tarjan, “JSON Web Signatures,” April 2011.)</w:t>
        </w:r>
      </w:hyperlink>
      <w:r>
        <w:rPr>
          <w:rFonts w:ascii="Verdana" w:eastAsia="Times New Roman" w:hAnsi="Verdana"/>
          <w:color w:val="000000"/>
          <w:lang w:val="en"/>
        </w:rPr>
        <w:t xml:space="preserve"> [JWS]. </w:t>
      </w:r>
    </w:p>
    <w:p w:rsidR="00645693" w:rsidRDefault="00645693">
      <w:pPr>
        <w:numPr>
          <w:ilvl w:val="0"/>
          <w:numId w:val="5"/>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Check that the OP that responded was really the intended OP through a TLS/SSL server certificate check. </w:t>
      </w:r>
    </w:p>
    <w:p w:rsidR="00645693" w:rsidRDefault="00645693">
      <w:pPr>
        <w:spacing w:before="0" w:beforeAutospacing="0" w:after="0" w:afterAutospacing="0"/>
        <w:divId w:val="1696887379"/>
        <w:rPr>
          <w:rFonts w:ascii="Verdana" w:eastAsia="Times New Roman" w:hAnsi="Verdana"/>
          <w:color w:val="000000"/>
          <w:lang w:val="en"/>
        </w:rPr>
      </w:pPr>
      <w:bookmarkStart w:id="147" w:name="anchor28"/>
      <w:bookmarkEnd w:id="147"/>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7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148" w:name="rfc.section.6.7"/>
      <w:bookmarkEnd w:id="148"/>
      <w:r>
        <w:rPr>
          <w:rFonts w:eastAsia="Times New Roman"/>
          <w:lang w:val="en"/>
        </w:rPr>
        <w:t>6.7.</w:t>
      </w:r>
      <w:proofErr w:type="gramStart"/>
      <w:r>
        <w:rPr>
          <w:rFonts w:eastAsia="Times New Roman"/>
          <w:lang w:val="en"/>
        </w:rPr>
        <w:t>  Check</w:t>
      </w:r>
      <w:proofErr w:type="gramEnd"/>
      <w:r>
        <w:rPr>
          <w:rFonts w:eastAsia="Times New Roman"/>
          <w:lang w:val="en"/>
        </w:rPr>
        <w:t xml:space="preserve"> ID Request Verification</w:t>
      </w:r>
    </w:p>
    <w:p w:rsidR="00645693" w:rsidRDefault="00645693">
      <w:pPr>
        <w:pStyle w:val="NormalWeb"/>
        <w:divId w:val="1696887379"/>
        <w:rPr>
          <w:rFonts w:ascii="Verdana" w:hAnsi="Verdana"/>
          <w:color w:val="000000"/>
          <w:lang w:val="en"/>
        </w:rPr>
      </w:pPr>
      <w:r>
        <w:rPr>
          <w:rFonts w:ascii="Verdana" w:hAnsi="Verdana"/>
          <w:color w:val="000000"/>
          <w:lang w:val="en"/>
        </w:rPr>
        <w:t xml:space="preserve">If the request is signed, the authorization server MUST validate the signature according to Section 5 of </w:t>
      </w:r>
      <w:hyperlink w:anchor="JWS" w:history="1">
        <w:r>
          <w:rPr>
            <w:rStyle w:val="Hyperlink"/>
            <w:rFonts w:ascii="Verdana" w:hAnsi="Verdana"/>
            <w:u w:val="none"/>
            <w:lang w:val="en"/>
          </w:rPr>
          <w:t>JWS</w:t>
        </w:r>
        <w:r>
          <w:rPr>
            <w:rStyle w:val="Hyperlink"/>
            <w:rFonts w:ascii="Verdana" w:hAnsi="Verdana"/>
            <w:vanish/>
            <w:u w:val="none"/>
            <w:lang w:val="en"/>
          </w:rPr>
          <w:t xml:space="preserve"> (Jones, M., Balfanz, D., Bradley, J., Goland, Y., Panzer, J., Sakimura, N., and P. Tarjan, “JSON Web Signatures,” April 2011.)</w:t>
        </w:r>
      </w:hyperlink>
      <w:r>
        <w:rPr>
          <w:rFonts w:ascii="Verdana" w:hAnsi="Verdana"/>
          <w:color w:val="000000"/>
          <w:lang w:val="en"/>
        </w:rPr>
        <w:t xml:space="preserve"> [JWS].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authorization server also MUST validate the request to ensure all required parameters are present and valid. </w:t>
      </w:r>
    </w:p>
    <w:p w:rsidR="00645693" w:rsidRDefault="00645693">
      <w:pPr>
        <w:spacing w:before="0" w:beforeAutospacing="0" w:after="0" w:afterAutospacing="0"/>
        <w:divId w:val="1696887379"/>
        <w:rPr>
          <w:rFonts w:ascii="Verdana" w:eastAsia="Times New Roman" w:hAnsi="Verdana"/>
          <w:color w:val="000000"/>
          <w:lang w:val="en"/>
        </w:rPr>
      </w:pPr>
      <w:bookmarkStart w:id="149" w:name="anchor29"/>
      <w:bookmarkEnd w:id="149"/>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7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150" w:name="rfc.section.6.8"/>
      <w:bookmarkEnd w:id="150"/>
      <w:r>
        <w:rPr>
          <w:rFonts w:eastAsia="Times New Roman"/>
          <w:lang w:val="en"/>
        </w:rPr>
        <w:t>6.8.</w:t>
      </w:r>
      <w:proofErr w:type="gramStart"/>
      <w:r>
        <w:rPr>
          <w:rFonts w:eastAsia="Times New Roman"/>
          <w:lang w:val="en"/>
        </w:rPr>
        <w:t>  Check</w:t>
      </w:r>
      <w:proofErr w:type="gramEnd"/>
      <w:r>
        <w:rPr>
          <w:rFonts w:eastAsia="Times New Roman"/>
          <w:lang w:val="en"/>
        </w:rPr>
        <w:t xml:space="preserve"> ID Response Verification</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To verify the validity of the Response, the client MUST do the following: </w:t>
      </w:r>
    </w:p>
    <w:p w:rsidR="00645693" w:rsidRDefault="00645693">
      <w:pPr>
        <w:numPr>
          <w:ilvl w:val="0"/>
          <w:numId w:val="6"/>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Check that current time is within the validity period of the </w:t>
      </w:r>
      <w:proofErr w:type="spellStart"/>
      <w:r>
        <w:rPr>
          <w:rStyle w:val="HTMLTypewriter"/>
          <w:lang w:val="en"/>
        </w:rPr>
        <w:t>exp</w:t>
      </w:r>
      <w:proofErr w:type="spellEnd"/>
      <w:r>
        <w:rPr>
          <w:rFonts w:ascii="Verdana" w:eastAsia="Times New Roman" w:hAnsi="Verdana"/>
          <w:color w:val="000000"/>
          <w:lang w:val="en"/>
        </w:rPr>
        <w:t xml:space="preserve"> contained within the response. </w:t>
      </w:r>
    </w:p>
    <w:p w:rsidR="00645693" w:rsidRDefault="00645693">
      <w:pPr>
        <w:numPr>
          <w:ilvl w:val="0"/>
          <w:numId w:val="6"/>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Verify that the response was intended for the recipient, using the </w:t>
      </w:r>
      <w:proofErr w:type="spellStart"/>
      <w:r>
        <w:rPr>
          <w:rStyle w:val="HTMLTypewriter"/>
          <w:lang w:val="en"/>
        </w:rPr>
        <w:t>aud</w:t>
      </w:r>
      <w:proofErr w:type="spellEnd"/>
      <w:r>
        <w:rPr>
          <w:rFonts w:ascii="Verdana" w:eastAsia="Times New Roman" w:hAnsi="Verdana"/>
          <w:color w:val="000000"/>
          <w:lang w:val="en"/>
        </w:rPr>
        <w:t xml:space="preserve"> (audience) contained within the response. </w:t>
      </w:r>
    </w:p>
    <w:p w:rsidR="00645693" w:rsidRDefault="00645693">
      <w:pPr>
        <w:numPr>
          <w:ilvl w:val="0"/>
          <w:numId w:val="6"/>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Verify that </w:t>
      </w:r>
      <w:proofErr w:type="spellStart"/>
      <w:r>
        <w:rPr>
          <w:rStyle w:val="HTMLTypewriter"/>
          <w:lang w:val="en"/>
        </w:rPr>
        <w:t>iss</w:t>
      </w:r>
      <w:proofErr w:type="spellEnd"/>
      <w:r>
        <w:rPr>
          <w:rFonts w:ascii="Verdana" w:eastAsia="Times New Roman" w:hAnsi="Verdana"/>
          <w:color w:val="000000"/>
          <w:lang w:val="en"/>
        </w:rPr>
        <w:t xml:space="preserve"> is a trusted issuer of the response. </w:t>
      </w:r>
    </w:p>
    <w:p w:rsidR="00645693" w:rsidRDefault="00645693">
      <w:pPr>
        <w:numPr>
          <w:ilvl w:val="0"/>
          <w:numId w:val="6"/>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If </w:t>
      </w:r>
      <w:r>
        <w:rPr>
          <w:rStyle w:val="HTMLTypewriter"/>
          <w:lang w:val="en"/>
        </w:rPr>
        <w:t>nonce</w:t>
      </w:r>
      <w:r>
        <w:rPr>
          <w:rFonts w:ascii="Verdana" w:eastAsia="Times New Roman" w:hAnsi="Verdana"/>
          <w:color w:val="000000"/>
          <w:lang w:val="en"/>
        </w:rPr>
        <w:t xml:space="preserve"> is present, verify that it is the same value as the one that was sent in the authorization request. </w:t>
      </w:r>
    </w:p>
    <w:p w:rsidR="00645693" w:rsidRDefault="00645693">
      <w:pPr>
        <w:numPr>
          <w:ilvl w:val="0"/>
          <w:numId w:val="6"/>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Check that the server that responded was really the intended server through a TLS/SSL server certificate check. </w:t>
      </w:r>
    </w:p>
    <w:p w:rsidR="00645693" w:rsidRDefault="00645693">
      <w:pPr>
        <w:spacing w:before="0" w:beforeAutospacing="0" w:after="0" w:afterAutospacing="0"/>
        <w:divId w:val="1696887379"/>
        <w:rPr>
          <w:rFonts w:ascii="Verdana" w:eastAsia="Times New Roman" w:hAnsi="Verdana"/>
          <w:color w:val="000000"/>
          <w:lang w:val="en"/>
        </w:rPr>
      </w:pPr>
      <w:bookmarkStart w:id="151" w:name="related"/>
      <w:bookmarkEnd w:id="151"/>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7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152" w:name="rfc.section.7"/>
      <w:bookmarkEnd w:id="152"/>
      <w:r>
        <w:rPr>
          <w:rFonts w:eastAsia="Times New Roman"/>
          <w:lang w:val="en"/>
        </w:rPr>
        <w:t>7.  Related Specifications</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These related OpenID Connect specifications MAY OPTIONALLY be used in combination with this specification to provide additional functionality: </w:t>
      </w:r>
    </w:p>
    <w:p w:rsidR="00645693" w:rsidRDefault="001508E1">
      <w:pPr>
        <w:numPr>
          <w:ilvl w:val="0"/>
          <w:numId w:val="7"/>
        </w:numPr>
        <w:ind w:left="1200" w:right="480"/>
        <w:divId w:val="1696887379"/>
        <w:rPr>
          <w:rFonts w:ascii="Verdana" w:eastAsia="Times New Roman" w:hAnsi="Verdana"/>
          <w:color w:val="000000"/>
          <w:lang w:val="en"/>
        </w:rPr>
      </w:pPr>
      <w:hyperlink w:anchor="OpenID.Discovery" w:history="1">
        <w:r w:rsidR="00645693">
          <w:rPr>
            <w:rStyle w:val="Hyperlink"/>
            <w:rFonts w:ascii="Verdana" w:eastAsia="Times New Roman" w:hAnsi="Verdana"/>
            <w:u w:val="none"/>
            <w:lang w:val="en"/>
          </w:rPr>
          <w:t>OpenID Connect Discovery 1.0</w:t>
        </w:r>
        <w:r w:rsidR="00645693">
          <w:rPr>
            <w:rStyle w:val="Hyperlink"/>
            <w:rFonts w:ascii="Verdana" w:eastAsia="Times New Roman" w:hAnsi="Verdana"/>
            <w:vanish/>
            <w:u w:val="none"/>
            <w:lang w:val="en"/>
          </w:rPr>
          <w:t xml:space="preserve"> (Sakimura, N., Bradley, J., Jones, M., and E. Jay, “OpenID Connect Discovery 1.0,” September 2011.)</w:t>
        </w:r>
      </w:hyperlink>
      <w:r w:rsidR="00645693">
        <w:rPr>
          <w:rFonts w:ascii="Verdana" w:eastAsia="Times New Roman" w:hAnsi="Verdana"/>
          <w:color w:val="000000"/>
          <w:lang w:val="en"/>
        </w:rPr>
        <w:t xml:space="preserve"> [</w:t>
      </w:r>
      <w:proofErr w:type="spellStart"/>
      <w:r w:rsidR="00645693">
        <w:rPr>
          <w:rFonts w:ascii="Verdana" w:eastAsia="Times New Roman" w:hAnsi="Verdana"/>
          <w:color w:val="000000"/>
          <w:lang w:val="en"/>
        </w:rPr>
        <w:t>OpenID.Discovery</w:t>
      </w:r>
      <w:proofErr w:type="spellEnd"/>
      <w:r w:rsidR="00645693">
        <w:rPr>
          <w:rFonts w:ascii="Verdana" w:eastAsia="Times New Roman" w:hAnsi="Verdana"/>
          <w:color w:val="000000"/>
          <w:lang w:val="en"/>
        </w:rPr>
        <w:t xml:space="preserve">] - Dynamic discovery for user and authorization server endpoints and information </w:t>
      </w:r>
    </w:p>
    <w:p w:rsidR="00645693" w:rsidRDefault="001508E1">
      <w:pPr>
        <w:numPr>
          <w:ilvl w:val="0"/>
          <w:numId w:val="7"/>
        </w:numPr>
        <w:ind w:left="1200" w:right="480"/>
        <w:divId w:val="1696887379"/>
        <w:rPr>
          <w:rFonts w:ascii="Verdana" w:eastAsia="Times New Roman" w:hAnsi="Verdana"/>
          <w:color w:val="000000"/>
          <w:lang w:val="en"/>
        </w:rPr>
      </w:pPr>
      <w:hyperlink w:anchor="OpenID.Registration" w:history="1">
        <w:r w:rsidR="00645693">
          <w:rPr>
            <w:rStyle w:val="Hyperlink"/>
            <w:rFonts w:ascii="Verdana" w:eastAsia="Times New Roman" w:hAnsi="Verdana"/>
            <w:u w:val="none"/>
            <w:lang w:val="en"/>
          </w:rPr>
          <w:t>OpenID Connect Dynamic Client Registration 1.0</w:t>
        </w:r>
        <w:r w:rsidR="00645693">
          <w:rPr>
            <w:rStyle w:val="Hyperlink"/>
            <w:rFonts w:ascii="Verdana" w:eastAsia="Times New Roman" w:hAnsi="Verdana"/>
            <w:vanish/>
            <w:u w:val="none"/>
            <w:lang w:val="en"/>
          </w:rPr>
          <w:t xml:space="preserve"> (Sakimura, N., Bradley, J., Ed., and M. Jones, “OpenID Connect Dynamic Client Registration 1.0,” September 2011.)</w:t>
        </w:r>
      </w:hyperlink>
      <w:r w:rsidR="00645693">
        <w:rPr>
          <w:rFonts w:ascii="Verdana" w:eastAsia="Times New Roman" w:hAnsi="Verdana"/>
          <w:color w:val="000000"/>
          <w:lang w:val="en"/>
        </w:rPr>
        <w:t xml:space="preserve"> [</w:t>
      </w:r>
      <w:proofErr w:type="spellStart"/>
      <w:r w:rsidR="00645693">
        <w:rPr>
          <w:rFonts w:ascii="Verdana" w:eastAsia="Times New Roman" w:hAnsi="Verdana"/>
          <w:color w:val="000000"/>
          <w:lang w:val="en"/>
        </w:rPr>
        <w:t>OpenID.Registration</w:t>
      </w:r>
      <w:proofErr w:type="spellEnd"/>
      <w:r w:rsidR="00645693">
        <w:rPr>
          <w:rFonts w:ascii="Verdana" w:eastAsia="Times New Roman" w:hAnsi="Verdana"/>
          <w:color w:val="000000"/>
          <w:lang w:val="en"/>
        </w:rPr>
        <w:t xml:space="preserve">] - Dynamic registration of OpenID Connect clients with OpenID Providers </w:t>
      </w:r>
    </w:p>
    <w:p w:rsidR="00645693" w:rsidRDefault="001508E1">
      <w:pPr>
        <w:numPr>
          <w:ilvl w:val="0"/>
          <w:numId w:val="7"/>
        </w:numPr>
        <w:ind w:left="1200" w:right="480"/>
        <w:divId w:val="1696887379"/>
        <w:rPr>
          <w:rFonts w:ascii="Verdana" w:eastAsia="Times New Roman" w:hAnsi="Verdana"/>
          <w:color w:val="000000"/>
          <w:lang w:val="en"/>
        </w:rPr>
      </w:pPr>
      <w:hyperlink w:anchor="OpenID.Session" w:history="1">
        <w:r w:rsidR="00645693">
          <w:rPr>
            <w:rStyle w:val="Hyperlink"/>
            <w:rFonts w:ascii="Verdana" w:eastAsia="Times New Roman" w:hAnsi="Verdana"/>
            <w:u w:val="none"/>
            <w:lang w:val="en"/>
          </w:rPr>
          <w:t>OpenID Connect Session Management 1.0</w:t>
        </w:r>
        <w:r w:rsidR="00645693">
          <w:rPr>
            <w:rStyle w:val="Hyperlink"/>
            <w:rFonts w:ascii="Verdana" w:eastAsia="Times New Roman" w:hAnsi="Verdana"/>
            <w:vanish/>
            <w:u w:val="none"/>
            <w:lang w:val="en"/>
          </w:rPr>
          <w:t xml:space="preserve"> (Sakimura, N., Bradley, J., Jones, M., de Medeiros, B., Mortimore, C., and E. Jay, “OpenID Connect Session Management 1.0,” September 2011.)</w:t>
        </w:r>
      </w:hyperlink>
      <w:r w:rsidR="00645693">
        <w:rPr>
          <w:rFonts w:ascii="Verdana" w:eastAsia="Times New Roman" w:hAnsi="Verdana"/>
          <w:color w:val="000000"/>
          <w:lang w:val="en"/>
        </w:rPr>
        <w:t xml:space="preserve"> [</w:t>
      </w:r>
      <w:proofErr w:type="spellStart"/>
      <w:r w:rsidR="00645693">
        <w:rPr>
          <w:rFonts w:ascii="Verdana" w:eastAsia="Times New Roman" w:hAnsi="Verdana"/>
          <w:color w:val="000000"/>
          <w:lang w:val="en"/>
        </w:rPr>
        <w:t>OpenID.Session</w:t>
      </w:r>
      <w:proofErr w:type="spellEnd"/>
      <w:r w:rsidR="00645693">
        <w:rPr>
          <w:rFonts w:ascii="Verdana" w:eastAsia="Times New Roman" w:hAnsi="Verdana"/>
          <w:color w:val="000000"/>
          <w:lang w:val="en"/>
        </w:rPr>
        <w:t xml:space="preserve">] - Session management for OpenID Connect sessions </w:t>
      </w:r>
    </w:p>
    <w:p w:rsidR="00645693" w:rsidRDefault="001508E1">
      <w:pPr>
        <w:numPr>
          <w:ilvl w:val="0"/>
          <w:numId w:val="7"/>
        </w:numPr>
        <w:ind w:left="1200" w:right="480"/>
        <w:divId w:val="1696887379"/>
        <w:rPr>
          <w:rFonts w:ascii="Verdana" w:eastAsia="Times New Roman" w:hAnsi="Verdana"/>
          <w:color w:val="000000"/>
          <w:lang w:val="en"/>
        </w:rPr>
      </w:pPr>
      <w:hyperlink w:anchor="OpenID.Standard" w:history="1">
        <w:r w:rsidR="00645693">
          <w:rPr>
            <w:rStyle w:val="Hyperlink"/>
            <w:rFonts w:ascii="Verdana" w:eastAsia="Times New Roman" w:hAnsi="Verdana"/>
            <w:u w:val="none"/>
            <w:lang w:val="en"/>
          </w:rPr>
          <w:t>OpenID Connect Standard 1.0</w:t>
        </w:r>
        <w:r w:rsidR="00645693">
          <w:rPr>
            <w:rStyle w:val="Hyperlink"/>
            <w:rFonts w:ascii="Verdana" w:eastAsia="Times New Roman" w:hAnsi="Verdana"/>
            <w:vanish/>
            <w:u w:val="none"/>
            <w:lang w:val="en"/>
          </w:rPr>
          <w:t xml:space="preserve"> (Sakimura, N., Bradley, J., Jones, M., de Medeiros, B., Mortimore, C., and E. Jay, “OpenID Connect Standard 1.0,” October 2011.)</w:t>
        </w:r>
      </w:hyperlink>
      <w:r w:rsidR="00645693">
        <w:rPr>
          <w:rFonts w:ascii="Verdana" w:eastAsia="Times New Roman" w:hAnsi="Verdana"/>
          <w:color w:val="000000"/>
          <w:lang w:val="en"/>
        </w:rPr>
        <w:t xml:space="preserve"> [</w:t>
      </w:r>
      <w:proofErr w:type="spellStart"/>
      <w:r w:rsidR="00645693">
        <w:rPr>
          <w:rFonts w:ascii="Verdana" w:eastAsia="Times New Roman" w:hAnsi="Verdana"/>
          <w:color w:val="000000"/>
          <w:lang w:val="en"/>
        </w:rPr>
        <w:t>OpenID.Standard</w:t>
      </w:r>
      <w:proofErr w:type="spellEnd"/>
      <w:r w:rsidR="00645693">
        <w:rPr>
          <w:rFonts w:ascii="Verdana" w:eastAsia="Times New Roman" w:hAnsi="Verdana"/>
          <w:color w:val="000000"/>
          <w:lang w:val="en"/>
        </w:rPr>
        <w:t xml:space="preserve">] - Protocol binding for the full set of OpenID Connect Messages </w:t>
      </w:r>
    </w:p>
    <w:p w:rsidR="00645693" w:rsidRDefault="001508E1">
      <w:pPr>
        <w:numPr>
          <w:ilvl w:val="0"/>
          <w:numId w:val="7"/>
        </w:numPr>
        <w:ind w:left="1200" w:right="480"/>
        <w:divId w:val="1696887379"/>
        <w:rPr>
          <w:rFonts w:ascii="Verdana" w:eastAsia="Times New Roman" w:hAnsi="Verdana"/>
          <w:color w:val="000000"/>
          <w:lang w:val="en"/>
        </w:rPr>
      </w:pPr>
      <w:hyperlink w:anchor="OpenID.Basic" w:history="1">
        <w:r w:rsidR="00645693">
          <w:rPr>
            <w:rStyle w:val="Hyperlink"/>
            <w:rFonts w:ascii="Verdana" w:eastAsia="Times New Roman" w:hAnsi="Verdana"/>
            <w:u w:val="none"/>
            <w:lang w:val="en"/>
          </w:rPr>
          <w:t>OpenID Connect Basic Client 1.0</w:t>
        </w:r>
        <w:r w:rsidR="00645693">
          <w:rPr>
            <w:rStyle w:val="Hyperlink"/>
            <w:rFonts w:ascii="Verdana" w:eastAsia="Times New Roman" w:hAnsi="Verdana"/>
            <w:vanish/>
            <w:u w:val="none"/>
            <w:lang w:val="en"/>
          </w:rPr>
          <w:t xml:space="preserve"> (Sakimura, N., Bradley, J., Jones, M., de Medeiros, B., Mortimore, C., and E. Jay, “OpenID Connect Basic Client 1.0,” October 2011.)</w:t>
        </w:r>
      </w:hyperlink>
      <w:r w:rsidR="00645693">
        <w:rPr>
          <w:rFonts w:ascii="Verdana" w:eastAsia="Times New Roman" w:hAnsi="Verdana"/>
          <w:color w:val="000000"/>
          <w:lang w:val="en"/>
        </w:rPr>
        <w:t xml:space="preserve"> [</w:t>
      </w:r>
      <w:proofErr w:type="spellStart"/>
      <w:r w:rsidR="00645693">
        <w:rPr>
          <w:rFonts w:ascii="Verdana" w:eastAsia="Times New Roman" w:hAnsi="Verdana"/>
          <w:color w:val="000000"/>
          <w:lang w:val="en"/>
        </w:rPr>
        <w:t>OpenID.Basic</w:t>
      </w:r>
      <w:proofErr w:type="spellEnd"/>
      <w:r w:rsidR="00645693">
        <w:rPr>
          <w:rFonts w:ascii="Verdana" w:eastAsia="Times New Roman" w:hAnsi="Verdana"/>
          <w:color w:val="000000"/>
          <w:lang w:val="en"/>
        </w:rPr>
        <w:t xml:space="preserve">] - Protocol binding for a subset of the OpenID Connect Messages which is intended for use by basic relying parties. </w:t>
      </w:r>
    </w:p>
    <w:p w:rsidR="00645693" w:rsidRDefault="00645693">
      <w:pPr>
        <w:spacing w:before="0" w:beforeAutospacing="0" w:after="0" w:afterAutospacing="0"/>
        <w:divId w:val="1696887379"/>
        <w:rPr>
          <w:rFonts w:ascii="Verdana" w:eastAsia="Times New Roman" w:hAnsi="Verdana"/>
          <w:color w:val="000000"/>
          <w:lang w:val="en"/>
        </w:rPr>
      </w:pPr>
      <w:bookmarkStart w:id="153" w:name="security_considerations"/>
      <w:bookmarkEnd w:id="153"/>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7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154" w:name="rfc.section.8"/>
      <w:bookmarkEnd w:id="154"/>
      <w:r>
        <w:rPr>
          <w:rFonts w:eastAsia="Times New Roman"/>
          <w:lang w:val="en"/>
        </w:rPr>
        <w:t>8.  Security Considerations</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This specification references the security considerations defined in </w:t>
      </w:r>
      <w:hyperlink w:anchor="OAuth.2.0.SC" w:history="1">
        <w:r>
          <w:rPr>
            <w:rStyle w:val="Hyperlink"/>
            <w:rFonts w:ascii="Verdana" w:hAnsi="Verdana"/>
            <w:u w:val="none"/>
            <w:lang w:val="en"/>
          </w:rPr>
          <w:t>OAuth 2.0 Security Considerations</w:t>
        </w:r>
        <w:r>
          <w:rPr>
            <w:rStyle w:val="Hyperlink"/>
            <w:rFonts w:ascii="Verdana" w:hAnsi="Verdana"/>
            <w:vanish/>
            <w:u w:val="none"/>
            <w:lang w:val="en"/>
          </w:rPr>
          <w:t xml:space="preserve"> (Lodderstedt, T., Ed., McGloin, M., and P. Hunt, “OAuth 2.0 Threat Model and Security Considerations,” July 2011.)</w:t>
        </w:r>
      </w:hyperlink>
      <w:r>
        <w:rPr>
          <w:rFonts w:ascii="Verdana" w:hAnsi="Verdana"/>
          <w:color w:val="000000"/>
          <w:lang w:val="en"/>
        </w:rPr>
        <w:t xml:space="preserve"> [OAuth.2.0.SC].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Followings are the list of attack vectors and remedies that were considered for this specification.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For details of the attack vector, see </w:t>
      </w:r>
      <w:hyperlink w:anchor="SP800-63" w:history="1">
        <w:r>
          <w:rPr>
            <w:rStyle w:val="Hyperlink"/>
            <w:rFonts w:ascii="Verdana" w:hAnsi="Verdana"/>
            <w:u w:val="none"/>
            <w:lang w:val="en"/>
          </w:rPr>
          <w:t>[SP800</w:t>
        </w:r>
        <w:r>
          <w:rPr>
            <w:rStyle w:val="Hyperlink"/>
            <w:rFonts w:ascii="Verdana" w:hAnsi="Verdana"/>
            <w:u w:val="none"/>
            <w:lang w:val="en"/>
          </w:rPr>
          <w:noBreakHyphen/>
          <w:t>63]</w:t>
        </w:r>
        <w:r>
          <w:rPr>
            <w:rStyle w:val="Hyperlink"/>
            <w:rFonts w:ascii="Verdana" w:hAnsi="Verdana"/>
            <w:vanish/>
            <w:u w:val="none"/>
            <w:lang w:val="en"/>
          </w:rPr>
          <w:t xml:space="preserve"> (National Institute of Standards and Technology, “NIST SP800-63rev.1: Electronic Authentication Guideline,” .)</w:t>
        </w:r>
      </w:hyperlink>
      <w:r>
        <w:rPr>
          <w:rFonts w:ascii="Verdana" w:hAnsi="Verdana"/>
          <w:color w:val="000000"/>
          <w:lang w:val="en"/>
        </w:rPr>
        <w:t xml:space="preserve">. </w:t>
      </w:r>
    </w:p>
    <w:p w:rsidR="00645693" w:rsidRDefault="00645693">
      <w:pPr>
        <w:spacing w:before="0" w:beforeAutospacing="0" w:after="0" w:afterAutospacing="0"/>
        <w:divId w:val="1696887379"/>
        <w:rPr>
          <w:rFonts w:ascii="Verdana" w:eastAsia="Times New Roman" w:hAnsi="Verdana"/>
          <w:color w:val="000000"/>
          <w:lang w:val="en"/>
        </w:rPr>
      </w:pPr>
      <w:bookmarkStart w:id="155" w:name="assertion_manufacture"/>
      <w:bookmarkEnd w:id="155"/>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7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156" w:name="rfc.section.8.1"/>
      <w:bookmarkEnd w:id="156"/>
      <w:r>
        <w:rPr>
          <w:rFonts w:eastAsia="Times New Roman"/>
          <w:lang w:val="en"/>
        </w:rPr>
        <w:t>8.1.</w:t>
      </w:r>
      <w:proofErr w:type="gramStart"/>
      <w:r>
        <w:rPr>
          <w:rFonts w:eastAsia="Times New Roman"/>
          <w:lang w:val="en"/>
        </w:rPr>
        <w:t>  Assertion</w:t>
      </w:r>
      <w:proofErr w:type="gramEnd"/>
      <w:r>
        <w:rPr>
          <w:rFonts w:eastAsia="Times New Roman"/>
          <w:lang w:val="en"/>
        </w:rPr>
        <w:t xml:space="preserve"> Manufacture/Modification</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To mitigate this attack, there are two ways to mitigate it. </w:t>
      </w:r>
    </w:p>
    <w:p w:rsidR="00645693" w:rsidRDefault="00645693">
      <w:pPr>
        <w:numPr>
          <w:ilvl w:val="0"/>
          <w:numId w:val="8"/>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The assertion may be digitally signed by the OP. The Relying Party SHOULD </w:t>
      </w:r>
      <w:proofErr w:type="gramStart"/>
      <w:r>
        <w:rPr>
          <w:rFonts w:ascii="Verdana" w:eastAsia="Times New Roman" w:hAnsi="Verdana"/>
          <w:color w:val="000000"/>
          <w:lang w:val="en"/>
        </w:rPr>
        <w:t>check</w:t>
      </w:r>
      <w:proofErr w:type="gramEnd"/>
      <w:r>
        <w:rPr>
          <w:rFonts w:ascii="Verdana" w:eastAsia="Times New Roman" w:hAnsi="Verdana"/>
          <w:color w:val="000000"/>
          <w:lang w:val="en"/>
        </w:rPr>
        <w:t xml:space="preserve"> the digital signature to verify that it was issued by a legitimate OP. </w:t>
      </w:r>
    </w:p>
    <w:p w:rsidR="00645693" w:rsidRDefault="00645693">
      <w:pPr>
        <w:numPr>
          <w:ilvl w:val="0"/>
          <w:numId w:val="8"/>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The assertion may be sent over a protected channel such as TLS/SSL. In order to protect the integrity of assertions from malicious attack, the OP MUST be authenticated. In this specification, the assertion is always sent over TLS/SSL protected channel. </w:t>
      </w:r>
    </w:p>
    <w:p w:rsidR="00645693" w:rsidRDefault="00645693">
      <w:pPr>
        <w:spacing w:before="0" w:beforeAutospacing="0" w:after="0" w:afterAutospacing="0"/>
        <w:divId w:val="1696887379"/>
        <w:rPr>
          <w:rFonts w:ascii="Verdana" w:eastAsia="Times New Roman" w:hAnsi="Verdana"/>
          <w:color w:val="000000"/>
          <w:lang w:val="en"/>
        </w:rPr>
      </w:pPr>
      <w:bookmarkStart w:id="157" w:name="assertion_disclosure"/>
      <w:bookmarkEnd w:id="157"/>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7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158" w:name="rfc.section.8.2"/>
      <w:bookmarkEnd w:id="158"/>
      <w:r>
        <w:rPr>
          <w:rFonts w:eastAsia="Times New Roman"/>
          <w:lang w:val="en"/>
        </w:rPr>
        <w:t>8.2.</w:t>
      </w:r>
      <w:proofErr w:type="gramStart"/>
      <w:r>
        <w:rPr>
          <w:rFonts w:eastAsia="Times New Roman"/>
          <w:lang w:val="en"/>
        </w:rPr>
        <w:t>  Assertion</w:t>
      </w:r>
      <w:proofErr w:type="gramEnd"/>
      <w:r>
        <w:rPr>
          <w:rFonts w:eastAsia="Times New Roman"/>
          <w:lang w:val="en"/>
        </w:rPr>
        <w:t xml:space="preserve"> Disclosure</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Assertion disclosure can be mitigated in the following two ways. </w:t>
      </w:r>
    </w:p>
    <w:p w:rsidR="00645693" w:rsidRDefault="00645693">
      <w:pPr>
        <w:numPr>
          <w:ilvl w:val="0"/>
          <w:numId w:val="9"/>
        </w:numPr>
        <w:ind w:left="1200" w:right="480"/>
        <w:divId w:val="1696887379"/>
        <w:rPr>
          <w:rFonts w:ascii="Verdana" w:eastAsia="Times New Roman" w:hAnsi="Verdana"/>
          <w:color w:val="000000"/>
          <w:lang w:val="en"/>
        </w:rPr>
      </w:pPr>
      <w:r>
        <w:rPr>
          <w:rFonts w:ascii="Verdana" w:eastAsia="Times New Roman" w:hAnsi="Verdana"/>
          <w:color w:val="000000"/>
          <w:lang w:val="en"/>
        </w:rPr>
        <w:t>Assertion is sent over TLS/SSL protected channel, where RP is authenticated by "</w:t>
      </w:r>
      <w:proofErr w:type="spellStart"/>
      <w:r>
        <w:rPr>
          <w:rFonts w:ascii="Verdana" w:eastAsia="Times New Roman" w:hAnsi="Verdana"/>
          <w:color w:val="000000"/>
          <w:lang w:val="en"/>
        </w:rPr>
        <w:t>client_id</w:t>
      </w:r>
      <w:proofErr w:type="spellEnd"/>
      <w:r>
        <w:rPr>
          <w:rFonts w:ascii="Verdana" w:eastAsia="Times New Roman" w:hAnsi="Verdana"/>
          <w:color w:val="000000"/>
          <w:lang w:val="en"/>
        </w:rPr>
        <w:t>" and "</w:t>
      </w:r>
      <w:proofErr w:type="spellStart"/>
      <w:r>
        <w:rPr>
          <w:rFonts w:ascii="Verdana" w:eastAsia="Times New Roman" w:hAnsi="Verdana"/>
          <w:color w:val="000000"/>
          <w:lang w:val="en"/>
        </w:rPr>
        <w:t>client_secret</w:t>
      </w:r>
      <w:proofErr w:type="spellEnd"/>
      <w:r>
        <w:rPr>
          <w:rFonts w:ascii="Verdana" w:eastAsia="Times New Roman" w:hAnsi="Verdana"/>
          <w:color w:val="000000"/>
          <w:lang w:val="en"/>
        </w:rPr>
        <w:t xml:space="preserve">". </w:t>
      </w:r>
    </w:p>
    <w:p w:rsidR="00645693" w:rsidRDefault="00645693">
      <w:pPr>
        <w:numPr>
          <w:ilvl w:val="0"/>
          <w:numId w:val="9"/>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Signed Assertion is encrypted by the RP's public key. </w:t>
      </w:r>
    </w:p>
    <w:p w:rsidR="00645693" w:rsidRDefault="00645693">
      <w:pPr>
        <w:spacing w:before="0" w:beforeAutospacing="0" w:after="0" w:afterAutospacing="0"/>
        <w:divId w:val="1696887379"/>
        <w:rPr>
          <w:rFonts w:ascii="Verdana" w:eastAsia="Times New Roman" w:hAnsi="Verdana"/>
          <w:color w:val="000000"/>
          <w:lang w:val="en"/>
        </w:rPr>
      </w:pPr>
      <w:bookmarkStart w:id="159" w:name="assertion_repudiation"/>
      <w:bookmarkEnd w:id="159"/>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7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160" w:name="rfc.section.8.3"/>
      <w:bookmarkEnd w:id="160"/>
      <w:r>
        <w:rPr>
          <w:rFonts w:eastAsia="Times New Roman"/>
          <w:lang w:val="en"/>
        </w:rPr>
        <w:t>8.3.</w:t>
      </w:r>
      <w:proofErr w:type="gramStart"/>
      <w:r>
        <w:rPr>
          <w:rFonts w:eastAsia="Times New Roman"/>
          <w:lang w:val="en"/>
        </w:rPr>
        <w:t>  Assertion</w:t>
      </w:r>
      <w:proofErr w:type="gramEnd"/>
      <w:r>
        <w:rPr>
          <w:rFonts w:eastAsia="Times New Roman"/>
          <w:lang w:val="en"/>
        </w:rPr>
        <w:t xml:space="preserve"> Repudiation</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To mitigate this threat, the assertion may be digitally signed by the OP using a key that supports non-repudiation. The RP SHOULD </w:t>
      </w:r>
      <w:proofErr w:type="gramStart"/>
      <w:r>
        <w:rPr>
          <w:rFonts w:ascii="Verdana" w:hAnsi="Verdana"/>
          <w:color w:val="000000"/>
          <w:lang w:val="en"/>
        </w:rPr>
        <w:t>check</w:t>
      </w:r>
      <w:proofErr w:type="gramEnd"/>
      <w:r>
        <w:rPr>
          <w:rFonts w:ascii="Verdana" w:hAnsi="Verdana"/>
          <w:color w:val="000000"/>
          <w:lang w:val="en"/>
        </w:rPr>
        <w:t xml:space="preserve"> the digital signature to verify that it was issued by a legitimate OP. </w:t>
      </w:r>
    </w:p>
    <w:p w:rsidR="00645693" w:rsidRDefault="00645693">
      <w:pPr>
        <w:spacing w:before="0" w:beforeAutospacing="0" w:after="0" w:afterAutospacing="0"/>
        <w:divId w:val="1696887379"/>
        <w:rPr>
          <w:rFonts w:ascii="Verdana" w:eastAsia="Times New Roman" w:hAnsi="Verdana"/>
          <w:color w:val="000000"/>
          <w:lang w:val="en"/>
        </w:rPr>
      </w:pPr>
      <w:bookmarkStart w:id="161" w:name="assertion_redirect"/>
      <w:bookmarkEnd w:id="161"/>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7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162" w:name="rfc.section.8.4"/>
      <w:bookmarkEnd w:id="162"/>
      <w:r>
        <w:rPr>
          <w:rFonts w:eastAsia="Times New Roman"/>
          <w:lang w:val="en"/>
        </w:rPr>
        <w:t>8.4.</w:t>
      </w:r>
      <w:proofErr w:type="gramStart"/>
      <w:r>
        <w:rPr>
          <w:rFonts w:eastAsia="Times New Roman"/>
          <w:lang w:val="en"/>
        </w:rPr>
        <w:t>  Assertion</w:t>
      </w:r>
      <w:proofErr w:type="gramEnd"/>
      <w:r>
        <w:rPr>
          <w:rFonts w:eastAsia="Times New Roman"/>
          <w:lang w:val="en"/>
        </w:rPr>
        <w:t xml:space="preserve"> Redirect</w:t>
      </w:r>
    </w:p>
    <w:p w:rsidR="00645693" w:rsidRDefault="00645693">
      <w:pPr>
        <w:pStyle w:val="NormalWeb"/>
        <w:divId w:val="1696887379"/>
        <w:rPr>
          <w:rFonts w:ascii="Verdana" w:hAnsi="Verdana"/>
          <w:color w:val="000000"/>
          <w:lang w:val="en"/>
        </w:rPr>
      </w:pPr>
      <w:r>
        <w:rPr>
          <w:rFonts w:ascii="Verdana" w:hAnsi="Verdana"/>
          <w:color w:val="000000"/>
          <w:lang w:val="en"/>
        </w:rPr>
        <w:t>To mitigate this threat, the assertion includes the identity of the RP for whom it was generated as "</w:t>
      </w:r>
      <w:proofErr w:type="spellStart"/>
      <w:r>
        <w:rPr>
          <w:rFonts w:ascii="Verdana" w:hAnsi="Verdana"/>
          <w:color w:val="000000"/>
          <w:lang w:val="en"/>
        </w:rPr>
        <w:t>client_id</w:t>
      </w:r>
      <w:proofErr w:type="spellEnd"/>
      <w:r>
        <w:rPr>
          <w:rFonts w:ascii="Verdana" w:hAnsi="Verdana"/>
          <w:color w:val="000000"/>
          <w:lang w:val="en"/>
        </w:rPr>
        <w:t xml:space="preserve">". The RP verifies that incoming assertions include its identity as the recipient of the assertion. </w:t>
      </w:r>
    </w:p>
    <w:p w:rsidR="00645693" w:rsidRDefault="00645693">
      <w:pPr>
        <w:spacing w:before="0" w:beforeAutospacing="0" w:after="0" w:afterAutospacing="0"/>
        <w:divId w:val="1696887379"/>
        <w:rPr>
          <w:rFonts w:ascii="Verdana" w:eastAsia="Times New Roman" w:hAnsi="Verdana"/>
          <w:color w:val="000000"/>
          <w:lang w:val="en"/>
        </w:rPr>
      </w:pPr>
      <w:bookmarkStart w:id="163" w:name="assertion_reuse"/>
      <w:bookmarkEnd w:id="163"/>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7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164" w:name="rfc.section.8.5"/>
      <w:bookmarkEnd w:id="164"/>
      <w:r>
        <w:rPr>
          <w:rFonts w:eastAsia="Times New Roman"/>
          <w:lang w:val="en"/>
        </w:rPr>
        <w:t>8.5.</w:t>
      </w:r>
      <w:proofErr w:type="gramStart"/>
      <w:r>
        <w:rPr>
          <w:rFonts w:eastAsia="Times New Roman"/>
          <w:lang w:val="en"/>
        </w:rPr>
        <w:t>  Assertion</w:t>
      </w:r>
      <w:proofErr w:type="gramEnd"/>
      <w:r>
        <w:rPr>
          <w:rFonts w:eastAsia="Times New Roman"/>
          <w:lang w:val="en"/>
        </w:rPr>
        <w:t xml:space="preserve"> Reuse</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assertion includes a timestamp and a short lifetime of validity. The Relying Party checks the timestamp and lifetime values to ensure that the assertion is currently valid. </w:t>
      </w:r>
    </w:p>
    <w:p w:rsidR="00645693" w:rsidRDefault="00645693">
      <w:pPr>
        <w:spacing w:before="0" w:beforeAutospacing="0" w:after="0" w:afterAutospacing="0"/>
        <w:divId w:val="1696887379"/>
        <w:rPr>
          <w:rFonts w:ascii="Verdana" w:eastAsia="Times New Roman" w:hAnsi="Verdana"/>
          <w:color w:val="000000"/>
          <w:lang w:val="en"/>
        </w:rPr>
      </w:pPr>
      <w:bookmarkStart w:id="165" w:name="artifact_manufacture"/>
      <w:bookmarkEnd w:id="165"/>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7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166" w:name="rfc.section.8.6"/>
      <w:bookmarkEnd w:id="166"/>
      <w:r>
        <w:rPr>
          <w:rFonts w:eastAsia="Times New Roman"/>
          <w:lang w:val="en"/>
        </w:rPr>
        <w:t>8.6.</w:t>
      </w:r>
      <w:proofErr w:type="gramStart"/>
      <w:r>
        <w:rPr>
          <w:rFonts w:eastAsia="Times New Roman"/>
          <w:lang w:val="en"/>
        </w:rPr>
        <w:t>  Secondary</w:t>
      </w:r>
      <w:proofErr w:type="gramEnd"/>
      <w:r>
        <w:rPr>
          <w:rFonts w:eastAsia="Times New Roman"/>
          <w:lang w:val="en"/>
        </w:rPr>
        <w:t xml:space="preserve"> Authenticator Manufacture</w:t>
      </w:r>
    </w:p>
    <w:p w:rsidR="00645693" w:rsidRDefault="00645693">
      <w:pPr>
        <w:pStyle w:val="NormalWeb"/>
        <w:divId w:val="1696887379"/>
        <w:rPr>
          <w:rFonts w:ascii="Verdana" w:hAnsi="Verdana"/>
          <w:color w:val="000000"/>
          <w:lang w:val="en"/>
        </w:rPr>
      </w:pPr>
      <w:r>
        <w:rPr>
          <w:rFonts w:ascii="Verdana" w:hAnsi="Verdana"/>
          <w:color w:val="000000"/>
          <w:lang w:val="en"/>
        </w:rPr>
        <w:t xml:space="preserve">Due to the large entropy requirement of the Artifact ("code") and short life nature of its validity, the success probability of this attack is extremely low. </w:t>
      </w:r>
    </w:p>
    <w:p w:rsidR="00645693" w:rsidRDefault="00645693">
      <w:pPr>
        <w:spacing w:before="0" w:beforeAutospacing="0" w:after="0" w:afterAutospacing="0"/>
        <w:divId w:val="1696887379"/>
        <w:rPr>
          <w:rFonts w:ascii="Verdana" w:eastAsia="Times New Roman" w:hAnsi="Verdana"/>
          <w:color w:val="000000"/>
          <w:lang w:val="en"/>
        </w:rPr>
      </w:pPr>
      <w:bookmarkStart w:id="167" w:name="artifact_capture"/>
      <w:bookmarkEnd w:id="167"/>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8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168" w:name="rfc.section.8.7"/>
      <w:bookmarkEnd w:id="168"/>
      <w:r>
        <w:rPr>
          <w:rFonts w:eastAsia="Times New Roman"/>
          <w:lang w:val="en"/>
        </w:rPr>
        <w:t>8.7.</w:t>
      </w:r>
      <w:proofErr w:type="gramStart"/>
      <w:r>
        <w:rPr>
          <w:rFonts w:eastAsia="Times New Roman"/>
          <w:lang w:val="en"/>
        </w:rPr>
        <w:t>  Secondary</w:t>
      </w:r>
      <w:proofErr w:type="gramEnd"/>
      <w:r>
        <w:rPr>
          <w:rFonts w:eastAsia="Times New Roman"/>
          <w:lang w:val="en"/>
        </w:rPr>
        <w:t xml:space="preserve"> Authenticator Capture</w:t>
      </w:r>
    </w:p>
    <w:p w:rsidR="00645693" w:rsidRDefault="00645693">
      <w:pPr>
        <w:pStyle w:val="NormalWeb"/>
        <w:divId w:val="1696887379"/>
        <w:rPr>
          <w:rFonts w:ascii="Verdana" w:hAnsi="Verdana"/>
          <w:color w:val="000000"/>
          <w:lang w:val="en"/>
        </w:rPr>
      </w:pPr>
      <w:r>
        <w:rPr>
          <w:rFonts w:ascii="Verdana" w:hAnsi="Verdana"/>
          <w:color w:val="000000"/>
          <w:lang w:val="en"/>
        </w:rPr>
        <w:t xml:space="preserve">Secondary authenticator (="code") is transmitted only through HTTPS, thus it is protected between the OP and the User-Agent, and User-Agent and the RP.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Only the place it can be captured is the User-Agent where the TLS session is terminated, and is possible if the User-Agent is infested by malwares. However, it renders no usefulness as long as the profile in use either RP authentication or assertion encryption. </w:t>
      </w:r>
    </w:p>
    <w:p w:rsidR="00645693" w:rsidRDefault="00645693">
      <w:pPr>
        <w:spacing w:before="0" w:beforeAutospacing="0" w:after="0" w:afterAutospacing="0"/>
        <w:divId w:val="1696887379"/>
        <w:rPr>
          <w:rFonts w:ascii="Verdana" w:eastAsia="Times New Roman" w:hAnsi="Verdana"/>
          <w:color w:val="000000"/>
          <w:lang w:val="en"/>
        </w:rPr>
      </w:pPr>
      <w:bookmarkStart w:id="169" w:name="assertion_substitution"/>
      <w:bookmarkEnd w:id="169"/>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8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170" w:name="rfc.section.8.8"/>
      <w:bookmarkEnd w:id="170"/>
      <w:r>
        <w:rPr>
          <w:rFonts w:eastAsia="Times New Roman"/>
          <w:lang w:val="en"/>
        </w:rPr>
        <w:t>8.8.</w:t>
      </w:r>
      <w:proofErr w:type="gramStart"/>
      <w:r>
        <w:rPr>
          <w:rFonts w:eastAsia="Times New Roman"/>
          <w:lang w:val="en"/>
        </w:rPr>
        <w:t>  Assertion</w:t>
      </w:r>
      <w:proofErr w:type="gramEnd"/>
      <w:r>
        <w:rPr>
          <w:rFonts w:eastAsia="Times New Roman"/>
          <w:lang w:val="en"/>
        </w:rPr>
        <w:t xml:space="preserve"> Substitution</w:t>
      </w:r>
    </w:p>
    <w:p w:rsidR="00645693" w:rsidRDefault="00645693">
      <w:pPr>
        <w:pStyle w:val="NormalWeb"/>
        <w:divId w:val="1696887379"/>
        <w:rPr>
          <w:rFonts w:ascii="Verdana" w:hAnsi="Verdana"/>
          <w:color w:val="000000"/>
          <w:lang w:val="en"/>
        </w:rPr>
      </w:pPr>
      <w:r>
        <w:rPr>
          <w:rFonts w:ascii="Verdana" w:hAnsi="Verdana"/>
          <w:color w:val="000000"/>
          <w:lang w:val="en"/>
        </w:rPr>
        <w:t xml:space="preserve">Responses to assertion requests is bound to the corresponding requests by message order in HTTP, as both assertions and requests are protected by TLS that can detect and disallow malicious reordering of packets. </w:t>
      </w:r>
    </w:p>
    <w:p w:rsidR="00645693" w:rsidRDefault="00645693">
      <w:pPr>
        <w:spacing w:before="0" w:beforeAutospacing="0" w:after="0" w:afterAutospacing="0"/>
        <w:divId w:val="1696887379"/>
        <w:rPr>
          <w:rFonts w:ascii="Verdana" w:eastAsia="Times New Roman" w:hAnsi="Verdana"/>
          <w:color w:val="000000"/>
          <w:lang w:val="en"/>
        </w:rPr>
      </w:pPr>
      <w:bookmarkStart w:id="171" w:name="auth_req_disclosure"/>
      <w:bookmarkEnd w:id="171"/>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8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172" w:name="rfc.section.8.9"/>
      <w:bookmarkEnd w:id="172"/>
      <w:r>
        <w:rPr>
          <w:rFonts w:eastAsia="Times New Roman"/>
          <w:lang w:val="en"/>
        </w:rPr>
        <w:t>8.9.</w:t>
      </w:r>
      <w:proofErr w:type="gramStart"/>
      <w:r>
        <w:rPr>
          <w:rFonts w:eastAsia="Times New Roman"/>
          <w:lang w:val="en"/>
        </w:rPr>
        <w:t>  Authentication</w:t>
      </w:r>
      <w:proofErr w:type="gramEnd"/>
      <w:r>
        <w:rPr>
          <w:rFonts w:eastAsia="Times New Roman"/>
          <w:lang w:val="en"/>
        </w:rPr>
        <w:t xml:space="preserve"> Request Disclosure</w:t>
      </w:r>
    </w:p>
    <w:p w:rsidR="00645693" w:rsidRDefault="00645693">
      <w:pPr>
        <w:pStyle w:val="NormalWeb"/>
        <w:divId w:val="1696887379"/>
        <w:rPr>
          <w:rFonts w:ascii="Verdana" w:hAnsi="Verdana"/>
          <w:color w:val="000000"/>
          <w:lang w:val="en"/>
        </w:rPr>
      </w:pPr>
      <w:r>
        <w:rPr>
          <w:rFonts w:ascii="Verdana" w:hAnsi="Verdana"/>
          <w:color w:val="000000"/>
          <w:lang w:val="en"/>
        </w:rPr>
        <w:t xml:space="preserve">If the authentication request is </w:t>
      </w:r>
      <w:proofErr w:type="spellStart"/>
      <w:r>
        <w:rPr>
          <w:rFonts w:ascii="Verdana" w:hAnsi="Verdana"/>
          <w:color w:val="000000"/>
          <w:lang w:val="en"/>
        </w:rPr>
        <w:t>POSTed</w:t>
      </w:r>
      <w:proofErr w:type="spellEnd"/>
      <w:r>
        <w:rPr>
          <w:rFonts w:ascii="Verdana" w:hAnsi="Verdana"/>
          <w:color w:val="000000"/>
          <w:lang w:val="en"/>
        </w:rPr>
        <w:t xml:space="preserve"> directly through a protected channel, it is not possible to disclose the authentication request.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If the Request File is encrypted by the OP's public key, the authentication request will not be disclosed unless OP's private key gets compromised or the encryption algorithm becomes vulnerable. </w:t>
      </w:r>
    </w:p>
    <w:p w:rsidR="00645693" w:rsidRDefault="00645693">
      <w:pPr>
        <w:spacing w:before="0" w:beforeAutospacing="0" w:after="0" w:afterAutospacing="0"/>
        <w:divId w:val="1696887379"/>
        <w:rPr>
          <w:rFonts w:ascii="Verdana" w:eastAsia="Times New Roman" w:hAnsi="Verdana"/>
          <w:color w:val="000000"/>
          <w:lang w:val="en"/>
        </w:rPr>
      </w:pPr>
      <w:bookmarkStart w:id="173" w:name="anchor30"/>
      <w:bookmarkEnd w:id="173"/>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8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174" w:name="rfc.section.8.10"/>
      <w:bookmarkEnd w:id="174"/>
      <w:r>
        <w:rPr>
          <w:rFonts w:eastAsia="Times New Roman"/>
          <w:lang w:val="en"/>
        </w:rPr>
        <w:t>8.10.</w:t>
      </w:r>
      <w:proofErr w:type="gramStart"/>
      <w:r>
        <w:rPr>
          <w:rFonts w:eastAsia="Times New Roman"/>
          <w:lang w:val="en"/>
        </w:rPr>
        <w:t>  Timing</w:t>
      </w:r>
      <w:proofErr w:type="gramEnd"/>
      <w:r>
        <w:rPr>
          <w:rFonts w:eastAsia="Times New Roman"/>
          <w:lang w:val="en"/>
        </w:rPr>
        <w:t xml:space="preserve"> Attack</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Timing attacks can be used to reduce the effective key length of the signature if the time required </w:t>
      </w:r>
      <w:proofErr w:type="gramStart"/>
      <w:r>
        <w:rPr>
          <w:rFonts w:ascii="Verdana" w:hAnsi="Verdana"/>
          <w:color w:val="000000"/>
          <w:lang w:val="en"/>
        </w:rPr>
        <w:t>to return</w:t>
      </w:r>
      <w:proofErr w:type="gramEnd"/>
      <w:r>
        <w:rPr>
          <w:rFonts w:ascii="Verdana" w:hAnsi="Verdana"/>
          <w:color w:val="000000"/>
          <w:lang w:val="en"/>
        </w:rPr>
        <w:t xml:space="preserve"> the response in case of a signature error and a correct signature differs. Care should be taken in the implementation to avoid this attack. </w:t>
      </w:r>
    </w:p>
    <w:p w:rsidR="00645693" w:rsidRDefault="00645693">
      <w:pPr>
        <w:spacing w:before="0" w:beforeAutospacing="0" w:after="0" w:afterAutospacing="0"/>
        <w:divId w:val="1696887379"/>
        <w:rPr>
          <w:rFonts w:ascii="Verdana" w:eastAsia="Times New Roman" w:hAnsi="Verdana"/>
          <w:color w:val="000000"/>
          <w:lang w:val="en"/>
        </w:rPr>
      </w:pPr>
      <w:bookmarkStart w:id="175" w:name="authn_proc_threats"/>
      <w:bookmarkEnd w:id="175"/>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8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176" w:name="rfc.section.8.11"/>
      <w:bookmarkEnd w:id="176"/>
      <w:r>
        <w:rPr>
          <w:rFonts w:eastAsia="Times New Roman"/>
          <w:lang w:val="en"/>
        </w:rPr>
        <w:t>8.11.</w:t>
      </w:r>
      <w:proofErr w:type="gramStart"/>
      <w:r>
        <w:rPr>
          <w:rFonts w:eastAsia="Times New Roman"/>
          <w:lang w:val="en"/>
        </w:rPr>
        <w:t>  Authentication</w:t>
      </w:r>
      <w:proofErr w:type="gramEnd"/>
      <w:r>
        <w:rPr>
          <w:rFonts w:eastAsia="Times New Roman"/>
          <w:lang w:val="en"/>
        </w:rPr>
        <w:t xml:space="preserve"> Process Threats</w:t>
      </w:r>
    </w:p>
    <w:p w:rsidR="00645693" w:rsidRDefault="00645693">
      <w:pPr>
        <w:pStyle w:val="NormalWeb"/>
        <w:divId w:val="1696887379"/>
        <w:rPr>
          <w:rFonts w:ascii="Verdana" w:hAnsi="Verdana"/>
          <w:color w:val="000000"/>
          <w:lang w:val="en"/>
        </w:rPr>
      </w:pPr>
      <w:r>
        <w:rPr>
          <w:rFonts w:ascii="Verdana" w:hAnsi="Verdana"/>
          <w:color w:val="000000"/>
          <w:lang w:val="en"/>
        </w:rPr>
        <w:t xml:space="preserve">In the category of Authentication Process Threats, following threats exists. </w:t>
      </w:r>
    </w:p>
    <w:p w:rsidR="00645693" w:rsidRDefault="00645693">
      <w:pPr>
        <w:numPr>
          <w:ilvl w:val="0"/>
          <w:numId w:val="10"/>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Online guessing </w:t>
      </w:r>
    </w:p>
    <w:p w:rsidR="00645693" w:rsidRDefault="00645693">
      <w:pPr>
        <w:numPr>
          <w:ilvl w:val="0"/>
          <w:numId w:val="10"/>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Phishing </w:t>
      </w:r>
    </w:p>
    <w:p w:rsidR="00645693" w:rsidRDefault="00645693">
      <w:pPr>
        <w:numPr>
          <w:ilvl w:val="0"/>
          <w:numId w:val="10"/>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Pharming </w:t>
      </w:r>
    </w:p>
    <w:p w:rsidR="00645693" w:rsidRDefault="00645693">
      <w:pPr>
        <w:numPr>
          <w:ilvl w:val="0"/>
          <w:numId w:val="10"/>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Eavesdropping </w:t>
      </w:r>
    </w:p>
    <w:p w:rsidR="00645693" w:rsidRDefault="00645693">
      <w:pPr>
        <w:numPr>
          <w:ilvl w:val="0"/>
          <w:numId w:val="10"/>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Replay </w:t>
      </w:r>
    </w:p>
    <w:p w:rsidR="00645693" w:rsidRDefault="00645693">
      <w:pPr>
        <w:numPr>
          <w:ilvl w:val="0"/>
          <w:numId w:val="10"/>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Session hijack </w:t>
      </w:r>
    </w:p>
    <w:p w:rsidR="00645693" w:rsidRDefault="00645693">
      <w:pPr>
        <w:numPr>
          <w:ilvl w:val="0"/>
          <w:numId w:val="10"/>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Man-in-the-middle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Authentication process per se as described in NIST SP800-63-rev1 is out of scope for this protocol, but care SHOULD be taken to achieve appropriate protection. </w:t>
      </w:r>
    </w:p>
    <w:p w:rsidR="00645693" w:rsidRDefault="00645693">
      <w:pPr>
        <w:spacing w:before="0" w:beforeAutospacing="0" w:after="0" w:afterAutospacing="0"/>
        <w:divId w:val="1696887379"/>
        <w:rPr>
          <w:rFonts w:ascii="Verdana" w:eastAsia="Times New Roman" w:hAnsi="Verdana"/>
          <w:color w:val="000000"/>
          <w:lang w:val="en"/>
        </w:rPr>
      </w:pPr>
      <w:bookmarkStart w:id="177" w:name="iana"/>
      <w:bookmarkEnd w:id="177"/>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8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178" w:name="rfc.section.9"/>
      <w:bookmarkEnd w:id="178"/>
      <w:r>
        <w:rPr>
          <w:rFonts w:eastAsia="Times New Roman"/>
          <w:lang w:val="en"/>
        </w:rPr>
        <w:t>9.  IANA Considerations</w:t>
      </w:r>
    </w:p>
    <w:p w:rsidR="00645693" w:rsidRDefault="00645693">
      <w:pPr>
        <w:spacing w:before="0" w:beforeAutospacing="0" w:after="0" w:afterAutospacing="0"/>
        <w:divId w:val="1696887379"/>
        <w:rPr>
          <w:rFonts w:ascii="Verdana" w:eastAsia="Times New Roman" w:hAnsi="Verdana"/>
          <w:color w:val="000000"/>
          <w:lang w:val="en"/>
        </w:rPr>
      </w:pPr>
      <w:bookmarkStart w:id="179" w:name="oauth_params"/>
      <w:bookmarkEnd w:id="179"/>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8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180" w:name="rfc.section.9.1"/>
      <w:bookmarkEnd w:id="180"/>
      <w:r>
        <w:rPr>
          <w:rFonts w:eastAsia="Times New Roman"/>
          <w:lang w:val="en"/>
        </w:rPr>
        <w:t>9.1.</w:t>
      </w:r>
      <w:proofErr w:type="gramStart"/>
      <w:r>
        <w:rPr>
          <w:rFonts w:eastAsia="Times New Roman"/>
          <w:lang w:val="en"/>
        </w:rPr>
        <w:t>  OAuth</w:t>
      </w:r>
      <w:proofErr w:type="gramEnd"/>
      <w:r>
        <w:rPr>
          <w:rFonts w:eastAsia="Times New Roman"/>
          <w:lang w:val="en"/>
        </w:rPr>
        <w:t xml:space="preserve"> Parameters Registry</w:t>
      </w:r>
    </w:p>
    <w:p w:rsidR="00645693" w:rsidRDefault="00645693">
      <w:pPr>
        <w:spacing w:before="0" w:beforeAutospacing="0" w:after="0" w:afterAutospacing="0"/>
        <w:divId w:val="1696887379"/>
        <w:rPr>
          <w:rFonts w:ascii="Verdana" w:eastAsia="Times New Roman" w:hAnsi="Verdana"/>
          <w:color w:val="000000"/>
          <w:lang w:val="en"/>
        </w:rPr>
      </w:pPr>
      <w:bookmarkStart w:id="181" w:name="anchor31"/>
      <w:bookmarkEnd w:id="181"/>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8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182" w:name="rfc.section.9.1.1"/>
      <w:bookmarkEnd w:id="182"/>
      <w:r>
        <w:rPr>
          <w:rFonts w:eastAsia="Times New Roman"/>
          <w:lang w:val="en"/>
        </w:rPr>
        <w:t>9.1.1.</w:t>
      </w:r>
      <w:proofErr w:type="gramStart"/>
      <w:r>
        <w:rPr>
          <w:rFonts w:eastAsia="Times New Roman"/>
          <w:lang w:val="en"/>
        </w:rPr>
        <w:t>  Scope</w:t>
      </w:r>
      <w:proofErr w:type="gramEnd"/>
      <w:r>
        <w:rPr>
          <w:rFonts w:eastAsia="Times New Roman"/>
          <w:lang w:val="en"/>
        </w:rPr>
        <w:t xml:space="preserve"> Parameters</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following is the parameter value registration request for the "scope" parameter as defined in this specification: </w:t>
      </w:r>
    </w:p>
    <w:p w:rsidR="00645693" w:rsidRDefault="00645693">
      <w:pPr>
        <w:numPr>
          <w:ilvl w:val="0"/>
          <w:numId w:val="11"/>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Parameter name: </w:t>
      </w:r>
      <w:proofErr w:type="spellStart"/>
      <w:r>
        <w:rPr>
          <w:rFonts w:ascii="Verdana" w:eastAsia="Times New Roman" w:hAnsi="Verdana"/>
          <w:color w:val="000000"/>
          <w:lang w:val="en"/>
        </w:rPr>
        <w:t>openid</w:t>
      </w:r>
      <w:proofErr w:type="spellEnd"/>
      <w:r>
        <w:rPr>
          <w:rFonts w:ascii="Verdana" w:eastAsia="Times New Roman" w:hAnsi="Verdana"/>
          <w:color w:val="000000"/>
          <w:lang w:val="en"/>
        </w:rPr>
        <w:t xml:space="preserve">, profile, email, address, </w:t>
      </w:r>
      <w:commentRangeStart w:id="183"/>
      <w:r>
        <w:rPr>
          <w:rFonts w:ascii="Verdana" w:eastAsia="Times New Roman" w:hAnsi="Verdana"/>
          <w:color w:val="000000"/>
          <w:lang w:val="en"/>
        </w:rPr>
        <w:t xml:space="preserve">PPID </w:t>
      </w:r>
      <w:commentRangeEnd w:id="183"/>
      <w:r w:rsidR="00EC45B1">
        <w:rPr>
          <w:rStyle w:val="CommentReference"/>
        </w:rPr>
        <w:commentReference w:id="183"/>
      </w:r>
    </w:p>
    <w:p w:rsidR="00645693" w:rsidRDefault="00645693">
      <w:pPr>
        <w:numPr>
          <w:ilvl w:val="0"/>
          <w:numId w:val="11"/>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Parameter usage location: The end-user authorization endpoint request, the end-user authorization endpoint response, the token endpoint request, the token endpoint response, and the </w:t>
      </w:r>
      <w:r>
        <w:rPr>
          <w:rStyle w:val="HTMLTypewriter"/>
          <w:lang w:val="en"/>
        </w:rPr>
        <w:t>WWW-Authenticate</w:t>
      </w:r>
      <w:r>
        <w:rPr>
          <w:rFonts w:ascii="Verdana" w:eastAsia="Times New Roman" w:hAnsi="Verdana"/>
          <w:color w:val="000000"/>
          <w:lang w:val="en"/>
        </w:rPr>
        <w:t xml:space="preserve"> header field. </w:t>
      </w:r>
    </w:p>
    <w:p w:rsidR="00645693" w:rsidRDefault="00645693">
      <w:pPr>
        <w:numPr>
          <w:ilvl w:val="0"/>
          <w:numId w:val="11"/>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Change controller: IETF </w:t>
      </w:r>
    </w:p>
    <w:p w:rsidR="00645693" w:rsidRDefault="00645693">
      <w:pPr>
        <w:numPr>
          <w:ilvl w:val="0"/>
          <w:numId w:val="11"/>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Specification document(s): [[ this document ]] </w:t>
      </w:r>
    </w:p>
    <w:p w:rsidR="00645693" w:rsidRDefault="00645693">
      <w:pPr>
        <w:numPr>
          <w:ilvl w:val="0"/>
          <w:numId w:val="11"/>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Related information: None </w:t>
      </w:r>
    </w:p>
    <w:p w:rsidR="00645693" w:rsidRDefault="00645693">
      <w:pPr>
        <w:spacing w:before="0" w:beforeAutospacing="0" w:after="0" w:afterAutospacing="0"/>
        <w:divId w:val="1696887379"/>
        <w:rPr>
          <w:rFonts w:ascii="Verdana" w:eastAsia="Times New Roman" w:hAnsi="Verdana"/>
          <w:color w:val="000000"/>
          <w:lang w:val="en"/>
        </w:rPr>
      </w:pPr>
      <w:bookmarkStart w:id="184" w:name="anchor32"/>
      <w:bookmarkEnd w:id="184"/>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8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185" w:name="rfc.section.9.1.2"/>
      <w:bookmarkEnd w:id="185"/>
      <w:r>
        <w:rPr>
          <w:rFonts w:eastAsia="Times New Roman"/>
          <w:lang w:val="en"/>
        </w:rPr>
        <w:t>9.1.2.</w:t>
      </w:r>
      <w:proofErr w:type="gramStart"/>
      <w:r>
        <w:rPr>
          <w:rFonts w:eastAsia="Times New Roman"/>
          <w:lang w:val="en"/>
        </w:rPr>
        <w:t>  Authorization</w:t>
      </w:r>
      <w:proofErr w:type="gramEnd"/>
      <w:r>
        <w:rPr>
          <w:rFonts w:eastAsia="Times New Roman"/>
          <w:lang w:val="en"/>
        </w:rPr>
        <w:t xml:space="preserve"> Request Parameter (display)</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following is the parameter registration request for the Authorization Request in this specification: </w:t>
      </w:r>
    </w:p>
    <w:p w:rsidR="00645693" w:rsidRDefault="00645693">
      <w:pPr>
        <w:numPr>
          <w:ilvl w:val="0"/>
          <w:numId w:val="12"/>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Parameter name: display </w:t>
      </w:r>
    </w:p>
    <w:p w:rsidR="00645693" w:rsidRDefault="00645693">
      <w:pPr>
        <w:numPr>
          <w:ilvl w:val="0"/>
          <w:numId w:val="12"/>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rsidR="00645693" w:rsidRDefault="00645693">
      <w:pPr>
        <w:numPr>
          <w:ilvl w:val="0"/>
          <w:numId w:val="12"/>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Change controller: IETF </w:t>
      </w:r>
    </w:p>
    <w:p w:rsidR="00645693" w:rsidRDefault="00645693">
      <w:pPr>
        <w:numPr>
          <w:ilvl w:val="0"/>
          <w:numId w:val="12"/>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Specification document(s): [[ this document ]] </w:t>
      </w:r>
    </w:p>
    <w:p w:rsidR="00645693" w:rsidRDefault="00645693">
      <w:pPr>
        <w:numPr>
          <w:ilvl w:val="0"/>
          <w:numId w:val="12"/>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Related information: None </w:t>
      </w:r>
    </w:p>
    <w:p w:rsidR="00645693" w:rsidRDefault="00645693">
      <w:pPr>
        <w:spacing w:before="0" w:beforeAutospacing="0" w:after="0" w:afterAutospacing="0"/>
        <w:divId w:val="1696887379"/>
        <w:rPr>
          <w:rFonts w:ascii="Verdana" w:eastAsia="Times New Roman" w:hAnsi="Verdana"/>
          <w:color w:val="000000"/>
          <w:lang w:val="en"/>
        </w:rPr>
      </w:pPr>
      <w:bookmarkStart w:id="186" w:name="anchor33"/>
      <w:bookmarkEnd w:id="186"/>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8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187" w:name="rfc.section.9.1.3"/>
      <w:bookmarkEnd w:id="187"/>
      <w:r>
        <w:rPr>
          <w:rFonts w:eastAsia="Times New Roman"/>
          <w:lang w:val="en"/>
        </w:rPr>
        <w:t>9.1.3.</w:t>
      </w:r>
      <w:proofErr w:type="gramStart"/>
      <w:r>
        <w:rPr>
          <w:rFonts w:eastAsia="Times New Roman"/>
          <w:lang w:val="en"/>
        </w:rPr>
        <w:t>  Authorization</w:t>
      </w:r>
      <w:proofErr w:type="gramEnd"/>
      <w:r>
        <w:rPr>
          <w:rFonts w:eastAsia="Times New Roman"/>
          <w:lang w:val="en"/>
        </w:rPr>
        <w:t xml:space="preserve"> Request Parameter (prompt)</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following is the parameter registration request for the Authorization Request in this specification: </w:t>
      </w:r>
    </w:p>
    <w:p w:rsidR="00645693" w:rsidRDefault="00645693">
      <w:pPr>
        <w:numPr>
          <w:ilvl w:val="0"/>
          <w:numId w:val="13"/>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Parameter name: prompt </w:t>
      </w:r>
    </w:p>
    <w:p w:rsidR="00645693" w:rsidRDefault="00645693">
      <w:pPr>
        <w:numPr>
          <w:ilvl w:val="0"/>
          <w:numId w:val="13"/>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rsidR="00645693" w:rsidRDefault="00645693">
      <w:pPr>
        <w:numPr>
          <w:ilvl w:val="0"/>
          <w:numId w:val="13"/>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Change controller: IETF </w:t>
      </w:r>
    </w:p>
    <w:p w:rsidR="00645693" w:rsidRDefault="00645693">
      <w:pPr>
        <w:numPr>
          <w:ilvl w:val="0"/>
          <w:numId w:val="13"/>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Specification document(s): [[ this document ]] </w:t>
      </w:r>
    </w:p>
    <w:p w:rsidR="00645693" w:rsidRDefault="00645693">
      <w:pPr>
        <w:numPr>
          <w:ilvl w:val="0"/>
          <w:numId w:val="13"/>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Related information: None </w:t>
      </w:r>
    </w:p>
    <w:p w:rsidR="00645693" w:rsidRDefault="00645693">
      <w:pPr>
        <w:spacing w:before="0" w:beforeAutospacing="0" w:after="0" w:afterAutospacing="0"/>
        <w:divId w:val="1696887379"/>
        <w:rPr>
          <w:rFonts w:ascii="Verdana" w:eastAsia="Times New Roman" w:hAnsi="Verdana"/>
          <w:color w:val="000000"/>
          <w:lang w:val="en"/>
        </w:rPr>
      </w:pPr>
      <w:bookmarkStart w:id="188" w:name="anchor34"/>
      <w:bookmarkEnd w:id="188"/>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9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189" w:name="rfc.section.9.1.4"/>
      <w:bookmarkEnd w:id="189"/>
      <w:r>
        <w:rPr>
          <w:rFonts w:eastAsia="Times New Roman"/>
          <w:lang w:val="en"/>
        </w:rPr>
        <w:t>9.1.4.</w:t>
      </w:r>
      <w:proofErr w:type="gramStart"/>
      <w:r>
        <w:rPr>
          <w:rFonts w:eastAsia="Times New Roman"/>
          <w:lang w:val="en"/>
        </w:rPr>
        <w:t>  Authorization</w:t>
      </w:r>
      <w:proofErr w:type="gramEnd"/>
      <w:r>
        <w:rPr>
          <w:rFonts w:eastAsia="Times New Roman"/>
          <w:lang w:val="en"/>
        </w:rPr>
        <w:t xml:space="preserve"> Request Parameter (nonce)</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following is the parameter registration request for the Authorization Request in this specification: </w:t>
      </w:r>
    </w:p>
    <w:p w:rsidR="00645693" w:rsidRDefault="00645693">
      <w:pPr>
        <w:numPr>
          <w:ilvl w:val="0"/>
          <w:numId w:val="14"/>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Parameter name: nonce </w:t>
      </w:r>
    </w:p>
    <w:p w:rsidR="00645693" w:rsidRDefault="00645693">
      <w:pPr>
        <w:numPr>
          <w:ilvl w:val="0"/>
          <w:numId w:val="14"/>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rsidR="00645693" w:rsidRDefault="00645693">
      <w:pPr>
        <w:numPr>
          <w:ilvl w:val="0"/>
          <w:numId w:val="14"/>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Change controller: IETF </w:t>
      </w:r>
    </w:p>
    <w:p w:rsidR="00645693" w:rsidRDefault="00645693">
      <w:pPr>
        <w:numPr>
          <w:ilvl w:val="0"/>
          <w:numId w:val="14"/>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Specification document(s): [[ this document ]] </w:t>
      </w:r>
    </w:p>
    <w:p w:rsidR="00645693" w:rsidRDefault="00645693">
      <w:pPr>
        <w:numPr>
          <w:ilvl w:val="0"/>
          <w:numId w:val="14"/>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Related information: None </w:t>
      </w:r>
    </w:p>
    <w:p w:rsidR="00645693" w:rsidRDefault="00645693">
      <w:pPr>
        <w:spacing w:before="0" w:beforeAutospacing="0" w:after="0" w:afterAutospacing="0"/>
        <w:divId w:val="1696887379"/>
        <w:rPr>
          <w:rFonts w:ascii="Verdana" w:eastAsia="Times New Roman" w:hAnsi="Verdana"/>
          <w:color w:val="000000"/>
          <w:lang w:val="en"/>
        </w:rPr>
      </w:pPr>
      <w:bookmarkStart w:id="190" w:name="anchor35"/>
      <w:bookmarkEnd w:id="190"/>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9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191" w:name="rfc.section.9.1.5"/>
      <w:bookmarkEnd w:id="191"/>
      <w:r>
        <w:rPr>
          <w:rFonts w:eastAsia="Times New Roman"/>
          <w:lang w:val="en"/>
        </w:rPr>
        <w:t>9.1.5.</w:t>
      </w:r>
      <w:proofErr w:type="gramStart"/>
      <w:r>
        <w:rPr>
          <w:rFonts w:eastAsia="Times New Roman"/>
          <w:lang w:val="en"/>
        </w:rPr>
        <w:t>  Authorization</w:t>
      </w:r>
      <w:proofErr w:type="gramEnd"/>
      <w:r>
        <w:rPr>
          <w:rFonts w:eastAsia="Times New Roman"/>
          <w:lang w:val="en"/>
        </w:rPr>
        <w:t xml:space="preserve"> Request Parameter (audience)</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following is the parameter registration request for the Authorization Request in this specification: </w:t>
      </w:r>
    </w:p>
    <w:p w:rsidR="00645693" w:rsidRDefault="00645693">
      <w:pPr>
        <w:numPr>
          <w:ilvl w:val="0"/>
          <w:numId w:val="15"/>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Parameter name: audience </w:t>
      </w:r>
    </w:p>
    <w:p w:rsidR="00645693" w:rsidRDefault="00645693">
      <w:pPr>
        <w:numPr>
          <w:ilvl w:val="0"/>
          <w:numId w:val="15"/>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rsidR="00645693" w:rsidRDefault="00645693">
      <w:pPr>
        <w:numPr>
          <w:ilvl w:val="0"/>
          <w:numId w:val="15"/>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Change controller: IETF </w:t>
      </w:r>
    </w:p>
    <w:p w:rsidR="00645693" w:rsidRDefault="00645693">
      <w:pPr>
        <w:numPr>
          <w:ilvl w:val="0"/>
          <w:numId w:val="15"/>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Specification document(s): [[ this document ]] </w:t>
      </w:r>
    </w:p>
    <w:p w:rsidR="00645693" w:rsidRDefault="00645693">
      <w:pPr>
        <w:numPr>
          <w:ilvl w:val="0"/>
          <w:numId w:val="15"/>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Related information: None </w:t>
      </w:r>
    </w:p>
    <w:p w:rsidR="00645693" w:rsidRDefault="00645693">
      <w:pPr>
        <w:spacing w:before="0" w:beforeAutospacing="0" w:after="0" w:afterAutospacing="0"/>
        <w:divId w:val="1696887379"/>
        <w:rPr>
          <w:rFonts w:ascii="Verdana" w:eastAsia="Times New Roman" w:hAnsi="Verdana"/>
          <w:color w:val="000000"/>
          <w:lang w:val="en"/>
        </w:rPr>
      </w:pPr>
      <w:bookmarkStart w:id="192" w:name="anchor36"/>
      <w:bookmarkEnd w:id="192"/>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9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193" w:name="rfc.section.9.1.6"/>
      <w:bookmarkEnd w:id="193"/>
      <w:r>
        <w:rPr>
          <w:rFonts w:eastAsia="Times New Roman"/>
          <w:lang w:val="en"/>
        </w:rPr>
        <w:t>9.1.6.</w:t>
      </w:r>
      <w:proofErr w:type="gramStart"/>
      <w:r>
        <w:rPr>
          <w:rFonts w:eastAsia="Times New Roman"/>
          <w:lang w:val="en"/>
        </w:rPr>
        <w:t>  Authorization</w:t>
      </w:r>
      <w:proofErr w:type="gramEnd"/>
      <w:r>
        <w:rPr>
          <w:rFonts w:eastAsia="Times New Roman"/>
          <w:lang w:val="en"/>
        </w:rPr>
        <w:t xml:space="preserve"> Request Parameter (request)</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following is the parameter registration request for the Authorization Request in this specification: </w:t>
      </w:r>
    </w:p>
    <w:p w:rsidR="00645693" w:rsidRDefault="00645693">
      <w:pPr>
        <w:numPr>
          <w:ilvl w:val="0"/>
          <w:numId w:val="16"/>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Parameter name: request </w:t>
      </w:r>
    </w:p>
    <w:p w:rsidR="00645693" w:rsidRDefault="00645693">
      <w:pPr>
        <w:numPr>
          <w:ilvl w:val="0"/>
          <w:numId w:val="16"/>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rsidR="00645693" w:rsidRDefault="00645693">
      <w:pPr>
        <w:numPr>
          <w:ilvl w:val="0"/>
          <w:numId w:val="16"/>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Change controller: IETF </w:t>
      </w:r>
    </w:p>
    <w:p w:rsidR="00645693" w:rsidRDefault="00645693">
      <w:pPr>
        <w:numPr>
          <w:ilvl w:val="0"/>
          <w:numId w:val="16"/>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Specification document(s): [[ this document ]] </w:t>
      </w:r>
    </w:p>
    <w:p w:rsidR="00645693" w:rsidRDefault="00645693">
      <w:pPr>
        <w:numPr>
          <w:ilvl w:val="0"/>
          <w:numId w:val="16"/>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Related information: None </w:t>
      </w:r>
    </w:p>
    <w:p w:rsidR="00645693" w:rsidRDefault="00645693">
      <w:pPr>
        <w:spacing w:before="0" w:beforeAutospacing="0" w:after="0" w:afterAutospacing="0"/>
        <w:divId w:val="1696887379"/>
        <w:rPr>
          <w:rFonts w:ascii="Verdana" w:eastAsia="Times New Roman" w:hAnsi="Verdana"/>
          <w:color w:val="000000"/>
          <w:lang w:val="en"/>
        </w:rPr>
      </w:pPr>
      <w:bookmarkStart w:id="194" w:name="anchor37"/>
      <w:bookmarkEnd w:id="194"/>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9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195" w:name="rfc.section.9.1.7"/>
      <w:bookmarkEnd w:id="195"/>
      <w:r>
        <w:rPr>
          <w:rFonts w:eastAsia="Times New Roman"/>
          <w:lang w:val="en"/>
        </w:rPr>
        <w:t>9.1.7.</w:t>
      </w:r>
      <w:proofErr w:type="gramStart"/>
      <w:r>
        <w:rPr>
          <w:rFonts w:eastAsia="Times New Roman"/>
          <w:lang w:val="en"/>
        </w:rPr>
        <w:t>  Authorization</w:t>
      </w:r>
      <w:proofErr w:type="gramEnd"/>
      <w:r>
        <w:rPr>
          <w:rFonts w:eastAsia="Times New Roman"/>
          <w:lang w:val="en"/>
        </w:rPr>
        <w:t xml:space="preserve"> Request Parameter (</w:t>
      </w:r>
      <w:proofErr w:type="spellStart"/>
      <w:r>
        <w:rPr>
          <w:rFonts w:eastAsia="Times New Roman"/>
          <w:lang w:val="en"/>
        </w:rPr>
        <w:t>request_uri</w:t>
      </w:r>
      <w:proofErr w:type="spellEnd"/>
      <w:r>
        <w:rPr>
          <w:rFonts w:eastAsia="Times New Roman"/>
          <w:lang w:val="en"/>
        </w:rPr>
        <w:t>)</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following is the parameter registration request for the Authorization Request in this specification: </w:t>
      </w:r>
    </w:p>
    <w:p w:rsidR="00645693" w:rsidRDefault="00645693">
      <w:pPr>
        <w:numPr>
          <w:ilvl w:val="0"/>
          <w:numId w:val="17"/>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Parameter name: </w:t>
      </w:r>
      <w:proofErr w:type="spellStart"/>
      <w:r>
        <w:rPr>
          <w:rFonts w:ascii="Verdana" w:eastAsia="Times New Roman" w:hAnsi="Verdana"/>
          <w:color w:val="000000"/>
          <w:lang w:val="en"/>
        </w:rPr>
        <w:t>request_uri</w:t>
      </w:r>
      <w:proofErr w:type="spellEnd"/>
      <w:r>
        <w:rPr>
          <w:rFonts w:ascii="Verdana" w:eastAsia="Times New Roman" w:hAnsi="Verdana"/>
          <w:color w:val="000000"/>
          <w:lang w:val="en"/>
        </w:rPr>
        <w:t xml:space="preserve"> </w:t>
      </w:r>
    </w:p>
    <w:p w:rsidR="00645693" w:rsidRDefault="00645693">
      <w:pPr>
        <w:numPr>
          <w:ilvl w:val="0"/>
          <w:numId w:val="17"/>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Parameter usage location: Authorization Request </w:t>
      </w:r>
    </w:p>
    <w:p w:rsidR="00645693" w:rsidRDefault="00645693">
      <w:pPr>
        <w:numPr>
          <w:ilvl w:val="0"/>
          <w:numId w:val="17"/>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Change controller: IETF </w:t>
      </w:r>
    </w:p>
    <w:p w:rsidR="00645693" w:rsidRDefault="00645693">
      <w:pPr>
        <w:numPr>
          <w:ilvl w:val="0"/>
          <w:numId w:val="17"/>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Specification document(s): [[ this document ]] </w:t>
      </w:r>
    </w:p>
    <w:p w:rsidR="00645693" w:rsidRDefault="00645693">
      <w:pPr>
        <w:numPr>
          <w:ilvl w:val="0"/>
          <w:numId w:val="17"/>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Related information: None </w:t>
      </w:r>
    </w:p>
    <w:p w:rsidR="00645693" w:rsidRDefault="00645693">
      <w:pPr>
        <w:spacing w:before="0" w:beforeAutospacing="0" w:after="0" w:afterAutospacing="0"/>
        <w:divId w:val="1696887379"/>
        <w:rPr>
          <w:rFonts w:ascii="Verdana" w:eastAsia="Times New Roman" w:hAnsi="Verdana"/>
          <w:color w:val="000000"/>
          <w:lang w:val="en"/>
        </w:rPr>
      </w:pPr>
      <w:bookmarkStart w:id="196" w:name="anchor38"/>
      <w:bookmarkEnd w:id="196"/>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9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197" w:name="rfc.section.9.1.8"/>
      <w:bookmarkEnd w:id="197"/>
      <w:r>
        <w:rPr>
          <w:rFonts w:eastAsia="Times New Roman"/>
          <w:lang w:val="en"/>
        </w:rPr>
        <w:t>9.1.8.</w:t>
      </w:r>
      <w:proofErr w:type="gramStart"/>
      <w:r>
        <w:rPr>
          <w:rFonts w:eastAsia="Times New Roman"/>
          <w:lang w:val="en"/>
        </w:rPr>
        <w:t>  ID</w:t>
      </w:r>
      <w:proofErr w:type="gramEnd"/>
      <w:r>
        <w:rPr>
          <w:rFonts w:eastAsia="Times New Roman"/>
          <w:lang w:val="en"/>
        </w:rPr>
        <w:t xml:space="preserve"> Token Response Parameters</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following is the parameter registration request for the ID Token Response in this specification: </w:t>
      </w:r>
    </w:p>
    <w:p w:rsidR="00645693" w:rsidRDefault="00645693">
      <w:pPr>
        <w:numPr>
          <w:ilvl w:val="0"/>
          <w:numId w:val="18"/>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Parameter name: </w:t>
      </w:r>
      <w:proofErr w:type="spellStart"/>
      <w:r>
        <w:rPr>
          <w:rFonts w:ascii="Verdana" w:eastAsia="Times New Roman" w:hAnsi="Verdana"/>
          <w:color w:val="000000"/>
          <w:lang w:val="en"/>
        </w:rPr>
        <w:t>id_token</w:t>
      </w:r>
      <w:proofErr w:type="spellEnd"/>
      <w:r>
        <w:rPr>
          <w:rFonts w:ascii="Verdana" w:eastAsia="Times New Roman" w:hAnsi="Verdana"/>
          <w:color w:val="000000"/>
          <w:lang w:val="en"/>
        </w:rPr>
        <w:t xml:space="preserve"> </w:t>
      </w:r>
    </w:p>
    <w:p w:rsidR="00645693" w:rsidRDefault="00645693">
      <w:pPr>
        <w:numPr>
          <w:ilvl w:val="0"/>
          <w:numId w:val="18"/>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Parameter usage location: Authorization Response, Access Token Response </w:t>
      </w:r>
    </w:p>
    <w:p w:rsidR="00645693" w:rsidRDefault="00645693">
      <w:pPr>
        <w:numPr>
          <w:ilvl w:val="0"/>
          <w:numId w:val="18"/>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Change controller: IETF </w:t>
      </w:r>
    </w:p>
    <w:p w:rsidR="00645693" w:rsidRDefault="00645693">
      <w:pPr>
        <w:numPr>
          <w:ilvl w:val="0"/>
          <w:numId w:val="18"/>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Specification document(s): [[ this document ]] </w:t>
      </w:r>
    </w:p>
    <w:p w:rsidR="00645693" w:rsidRDefault="00645693">
      <w:pPr>
        <w:numPr>
          <w:ilvl w:val="0"/>
          <w:numId w:val="18"/>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Related information: None </w:t>
      </w:r>
    </w:p>
    <w:p w:rsidR="00645693" w:rsidRDefault="00645693">
      <w:pPr>
        <w:spacing w:before="0" w:beforeAutospacing="0" w:after="0" w:afterAutospacing="0"/>
        <w:divId w:val="1696887379"/>
        <w:rPr>
          <w:rFonts w:ascii="Verdana" w:eastAsia="Times New Roman" w:hAnsi="Verdana"/>
          <w:color w:val="000000"/>
          <w:lang w:val="en"/>
        </w:rPr>
      </w:pPr>
      <w:bookmarkStart w:id="198" w:name="anchor39"/>
      <w:bookmarkEnd w:id="198"/>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9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199" w:name="rfc.section.9.2"/>
      <w:bookmarkEnd w:id="199"/>
      <w:r>
        <w:rPr>
          <w:rFonts w:eastAsia="Times New Roman"/>
          <w:lang w:val="en"/>
        </w:rPr>
        <w:t>9.2.</w:t>
      </w:r>
      <w:proofErr w:type="gramStart"/>
      <w:r>
        <w:rPr>
          <w:rFonts w:eastAsia="Times New Roman"/>
          <w:lang w:val="en"/>
        </w:rPr>
        <w:t>  OAuth</w:t>
      </w:r>
      <w:proofErr w:type="gramEnd"/>
      <w:r>
        <w:rPr>
          <w:rFonts w:eastAsia="Times New Roman"/>
          <w:lang w:val="en"/>
        </w:rPr>
        <w:t xml:space="preserve"> Extensions Error Registry</w:t>
      </w:r>
    </w:p>
    <w:p w:rsidR="00645693" w:rsidRDefault="00645693">
      <w:pPr>
        <w:spacing w:before="0" w:beforeAutospacing="0" w:after="0" w:afterAutospacing="0"/>
        <w:divId w:val="1696887379"/>
        <w:rPr>
          <w:rFonts w:ascii="Verdana" w:eastAsia="Times New Roman" w:hAnsi="Verdana"/>
          <w:color w:val="000000"/>
          <w:lang w:val="en"/>
        </w:rPr>
      </w:pPr>
      <w:bookmarkStart w:id="200" w:name="anchor40"/>
      <w:bookmarkEnd w:id="200"/>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9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201" w:name="rfc.section.9.2.1"/>
      <w:bookmarkEnd w:id="201"/>
      <w:r>
        <w:rPr>
          <w:rFonts w:eastAsia="Times New Roman"/>
          <w:lang w:val="en"/>
        </w:rPr>
        <w:t>9.2.1.</w:t>
      </w:r>
      <w:proofErr w:type="gramStart"/>
      <w:r>
        <w:rPr>
          <w:rFonts w:eastAsia="Times New Roman"/>
          <w:lang w:val="en"/>
        </w:rPr>
        <w:t>  Authorization</w:t>
      </w:r>
      <w:proofErr w:type="gramEnd"/>
      <w:r>
        <w:rPr>
          <w:rFonts w:eastAsia="Times New Roman"/>
          <w:lang w:val="en"/>
        </w:rPr>
        <w:t xml:space="preserve"> endpoint error (</w:t>
      </w:r>
      <w:proofErr w:type="spellStart"/>
      <w:r>
        <w:rPr>
          <w:rFonts w:eastAsia="Times New Roman"/>
          <w:lang w:val="en"/>
        </w:rPr>
        <w:t>invalid_request_redirect_uri</w:t>
      </w:r>
      <w:proofErr w:type="spellEnd"/>
      <w:r>
        <w:rPr>
          <w:rFonts w:eastAsia="Times New Roman"/>
          <w:lang w:val="en"/>
        </w:rPr>
        <w:t>)</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following is the parameter value registration request for the "scope" parameter as defined in this specification: </w:t>
      </w:r>
    </w:p>
    <w:p w:rsidR="00645693" w:rsidRDefault="00645693">
      <w:pPr>
        <w:numPr>
          <w:ilvl w:val="0"/>
          <w:numId w:val="19"/>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Error name: </w:t>
      </w:r>
      <w:proofErr w:type="spellStart"/>
      <w:r>
        <w:rPr>
          <w:rFonts w:ascii="Verdana" w:eastAsia="Times New Roman" w:hAnsi="Verdana"/>
          <w:color w:val="000000"/>
          <w:lang w:val="en"/>
        </w:rPr>
        <w:t>invalid_request_redirect_uri</w:t>
      </w:r>
      <w:proofErr w:type="spellEnd"/>
      <w:r>
        <w:rPr>
          <w:rFonts w:ascii="Verdana" w:eastAsia="Times New Roman" w:hAnsi="Verdana"/>
          <w:color w:val="000000"/>
          <w:lang w:val="en"/>
        </w:rPr>
        <w:t xml:space="preserve"> </w:t>
      </w:r>
    </w:p>
    <w:p w:rsidR="00645693" w:rsidRDefault="00645693">
      <w:pPr>
        <w:numPr>
          <w:ilvl w:val="0"/>
          <w:numId w:val="19"/>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rsidR="00645693" w:rsidRDefault="00645693">
      <w:pPr>
        <w:numPr>
          <w:ilvl w:val="0"/>
          <w:numId w:val="19"/>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Related protocol extension: </w:t>
      </w:r>
    </w:p>
    <w:p w:rsidR="00645693" w:rsidRDefault="00645693">
      <w:pPr>
        <w:numPr>
          <w:ilvl w:val="0"/>
          <w:numId w:val="19"/>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Change controller: IETF </w:t>
      </w:r>
    </w:p>
    <w:p w:rsidR="00645693" w:rsidRDefault="00645693">
      <w:pPr>
        <w:numPr>
          <w:ilvl w:val="0"/>
          <w:numId w:val="19"/>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Specification document(s): [[this document ]] </w:t>
      </w:r>
    </w:p>
    <w:p w:rsidR="00645693" w:rsidRDefault="00645693">
      <w:pPr>
        <w:spacing w:before="0" w:beforeAutospacing="0" w:after="0" w:afterAutospacing="0"/>
        <w:divId w:val="1696887379"/>
        <w:rPr>
          <w:rFonts w:ascii="Verdana" w:eastAsia="Times New Roman" w:hAnsi="Verdana"/>
          <w:color w:val="000000"/>
          <w:lang w:val="en"/>
        </w:rPr>
      </w:pPr>
      <w:bookmarkStart w:id="202" w:name="anchor41"/>
      <w:bookmarkEnd w:id="202"/>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9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203" w:name="rfc.section.9.2.2"/>
      <w:bookmarkEnd w:id="203"/>
      <w:r>
        <w:rPr>
          <w:rFonts w:eastAsia="Times New Roman"/>
          <w:lang w:val="en"/>
        </w:rPr>
        <w:t>9.2.2.</w:t>
      </w:r>
      <w:proofErr w:type="gramStart"/>
      <w:r>
        <w:rPr>
          <w:rFonts w:eastAsia="Times New Roman"/>
          <w:lang w:val="en"/>
        </w:rPr>
        <w:t>  Authorization</w:t>
      </w:r>
      <w:proofErr w:type="gramEnd"/>
      <w:r>
        <w:rPr>
          <w:rFonts w:eastAsia="Times New Roman"/>
          <w:lang w:val="en"/>
        </w:rPr>
        <w:t xml:space="preserve"> endpoint error (</w:t>
      </w:r>
      <w:proofErr w:type="spellStart"/>
      <w:r>
        <w:rPr>
          <w:rFonts w:eastAsia="Times New Roman"/>
          <w:lang w:val="en"/>
        </w:rPr>
        <w:t>login_required</w:t>
      </w:r>
      <w:proofErr w:type="spellEnd"/>
      <w:r>
        <w:rPr>
          <w:rFonts w:eastAsia="Times New Roman"/>
          <w:lang w:val="en"/>
        </w:rPr>
        <w:t>)</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following is the parameter value registration request for the "scope" parameter as defined in this specification: </w:t>
      </w:r>
    </w:p>
    <w:p w:rsidR="00645693" w:rsidRDefault="00645693">
      <w:pPr>
        <w:numPr>
          <w:ilvl w:val="0"/>
          <w:numId w:val="20"/>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Error name: </w:t>
      </w:r>
      <w:proofErr w:type="spellStart"/>
      <w:r>
        <w:rPr>
          <w:rFonts w:ascii="Verdana" w:eastAsia="Times New Roman" w:hAnsi="Verdana"/>
          <w:color w:val="000000"/>
          <w:lang w:val="en"/>
        </w:rPr>
        <w:t>login_required</w:t>
      </w:r>
      <w:proofErr w:type="spellEnd"/>
      <w:r>
        <w:rPr>
          <w:rFonts w:ascii="Verdana" w:eastAsia="Times New Roman" w:hAnsi="Verdana"/>
          <w:color w:val="000000"/>
          <w:lang w:val="en"/>
        </w:rPr>
        <w:t xml:space="preserve"> </w:t>
      </w:r>
    </w:p>
    <w:p w:rsidR="00645693" w:rsidRDefault="00645693">
      <w:pPr>
        <w:numPr>
          <w:ilvl w:val="0"/>
          <w:numId w:val="20"/>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rsidR="00645693" w:rsidRDefault="00645693">
      <w:pPr>
        <w:numPr>
          <w:ilvl w:val="0"/>
          <w:numId w:val="20"/>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Related protocol extension: </w:t>
      </w:r>
    </w:p>
    <w:p w:rsidR="00645693" w:rsidRDefault="00645693">
      <w:pPr>
        <w:numPr>
          <w:ilvl w:val="0"/>
          <w:numId w:val="20"/>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Change controller: IETF </w:t>
      </w:r>
    </w:p>
    <w:p w:rsidR="00645693" w:rsidRDefault="00645693">
      <w:pPr>
        <w:numPr>
          <w:ilvl w:val="0"/>
          <w:numId w:val="20"/>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Specification document(s): [[this document ]] </w:t>
      </w:r>
    </w:p>
    <w:p w:rsidR="00645693" w:rsidRDefault="00645693">
      <w:pPr>
        <w:spacing w:before="0" w:beforeAutospacing="0" w:after="0" w:afterAutospacing="0"/>
        <w:divId w:val="1696887379"/>
        <w:rPr>
          <w:rFonts w:ascii="Verdana" w:eastAsia="Times New Roman" w:hAnsi="Verdana"/>
          <w:color w:val="000000"/>
          <w:lang w:val="en"/>
        </w:rPr>
      </w:pPr>
      <w:bookmarkStart w:id="204" w:name="anchor42"/>
      <w:bookmarkEnd w:id="204"/>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9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205" w:name="rfc.section.9.2.3"/>
      <w:bookmarkEnd w:id="205"/>
      <w:r>
        <w:rPr>
          <w:rFonts w:eastAsia="Times New Roman"/>
          <w:lang w:val="en"/>
        </w:rPr>
        <w:t>9.2.3.</w:t>
      </w:r>
      <w:proofErr w:type="gramStart"/>
      <w:r>
        <w:rPr>
          <w:rFonts w:eastAsia="Times New Roman"/>
          <w:lang w:val="en"/>
        </w:rPr>
        <w:t>  Authorization</w:t>
      </w:r>
      <w:proofErr w:type="gramEnd"/>
      <w:r>
        <w:rPr>
          <w:rFonts w:eastAsia="Times New Roman"/>
          <w:lang w:val="en"/>
        </w:rPr>
        <w:t xml:space="preserve"> endpoint error (</w:t>
      </w:r>
      <w:proofErr w:type="spellStart"/>
      <w:r>
        <w:rPr>
          <w:rFonts w:eastAsia="Times New Roman"/>
          <w:lang w:val="en"/>
        </w:rPr>
        <w:t>session_selection_required</w:t>
      </w:r>
      <w:proofErr w:type="spellEnd"/>
      <w:r>
        <w:rPr>
          <w:rFonts w:eastAsia="Times New Roman"/>
          <w:lang w:val="en"/>
        </w:rPr>
        <w:t>)</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following is the parameter value registration request for the "scope" parameter as defined in this specification: </w:t>
      </w:r>
    </w:p>
    <w:p w:rsidR="00645693" w:rsidRDefault="00645693">
      <w:pPr>
        <w:numPr>
          <w:ilvl w:val="0"/>
          <w:numId w:val="21"/>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Error name: </w:t>
      </w:r>
      <w:proofErr w:type="spellStart"/>
      <w:r>
        <w:rPr>
          <w:rFonts w:ascii="Verdana" w:eastAsia="Times New Roman" w:hAnsi="Verdana"/>
          <w:color w:val="000000"/>
          <w:lang w:val="en"/>
        </w:rPr>
        <w:t>session_selection_required</w:t>
      </w:r>
      <w:proofErr w:type="spellEnd"/>
      <w:r>
        <w:rPr>
          <w:rFonts w:ascii="Verdana" w:eastAsia="Times New Roman" w:hAnsi="Verdana"/>
          <w:color w:val="000000"/>
          <w:lang w:val="en"/>
        </w:rPr>
        <w:t xml:space="preserve"> </w:t>
      </w:r>
    </w:p>
    <w:p w:rsidR="00645693" w:rsidRDefault="00645693">
      <w:pPr>
        <w:numPr>
          <w:ilvl w:val="0"/>
          <w:numId w:val="21"/>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rsidR="00645693" w:rsidRDefault="00645693">
      <w:pPr>
        <w:numPr>
          <w:ilvl w:val="0"/>
          <w:numId w:val="21"/>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Related protocol extension: </w:t>
      </w:r>
    </w:p>
    <w:p w:rsidR="00645693" w:rsidRDefault="00645693">
      <w:pPr>
        <w:numPr>
          <w:ilvl w:val="0"/>
          <w:numId w:val="21"/>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Change controller: IETF </w:t>
      </w:r>
    </w:p>
    <w:p w:rsidR="00645693" w:rsidRDefault="00645693">
      <w:pPr>
        <w:numPr>
          <w:ilvl w:val="0"/>
          <w:numId w:val="21"/>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Specification document(s): [[this document ]] </w:t>
      </w:r>
    </w:p>
    <w:p w:rsidR="00645693" w:rsidRDefault="00645693">
      <w:pPr>
        <w:spacing w:before="0" w:beforeAutospacing="0" w:after="0" w:afterAutospacing="0"/>
        <w:divId w:val="1696887379"/>
        <w:rPr>
          <w:rFonts w:ascii="Verdana" w:eastAsia="Times New Roman" w:hAnsi="Verdana"/>
          <w:color w:val="000000"/>
          <w:lang w:val="en"/>
        </w:rPr>
      </w:pPr>
      <w:bookmarkStart w:id="206" w:name="anchor43"/>
      <w:bookmarkEnd w:id="206"/>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09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207" w:name="rfc.section.9.2.4"/>
      <w:bookmarkEnd w:id="207"/>
      <w:r>
        <w:rPr>
          <w:rFonts w:eastAsia="Times New Roman"/>
          <w:lang w:val="en"/>
        </w:rPr>
        <w:t>9.2.4.</w:t>
      </w:r>
      <w:proofErr w:type="gramStart"/>
      <w:r>
        <w:rPr>
          <w:rFonts w:eastAsia="Times New Roman"/>
          <w:lang w:val="en"/>
        </w:rPr>
        <w:t>  Authorization</w:t>
      </w:r>
      <w:proofErr w:type="gramEnd"/>
      <w:r>
        <w:rPr>
          <w:rFonts w:eastAsia="Times New Roman"/>
          <w:lang w:val="en"/>
        </w:rPr>
        <w:t xml:space="preserve"> endpoint error (</w:t>
      </w:r>
      <w:proofErr w:type="spellStart"/>
      <w:r>
        <w:rPr>
          <w:rFonts w:eastAsia="Times New Roman"/>
          <w:lang w:val="en"/>
        </w:rPr>
        <w:t>approval_required</w:t>
      </w:r>
      <w:proofErr w:type="spellEnd"/>
      <w:r>
        <w:rPr>
          <w:rFonts w:eastAsia="Times New Roman"/>
          <w:lang w:val="en"/>
        </w:rPr>
        <w:t>)</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following is the parameter value registration request for the "scope" parameter as defined in this specification: </w:t>
      </w:r>
    </w:p>
    <w:p w:rsidR="00645693" w:rsidRDefault="00645693">
      <w:pPr>
        <w:numPr>
          <w:ilvl w:val="0"/>
          <w:numId w:val="22"/>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Error name: </w:t>
      </w:r>
      <w:proofErr w:type="spellStart"/>
      <w:r>
        <w:rPr>
          <w:rFonts w:ascii="Verdana" w:eastAsia="Times New Roman" w:hAnsi="Verdana"/>
          <w:color w:val="000000"/>
          <w:lang w:val="en"/>
        </w:rPr>
        <w:t>approval_required</w:t>
      </w:r>
      <w:proofErr w:type="spellEnd"/>
      <w:r>
        <w:rPr>
          <w:rFonts w:ascii="Verdana" w:eastAsia="Times New Roman" w:hAnsi="Verdana"/>
          <w:color w:val="000000"/>
          <w:lang w:val="en"/>
        </w:rPr>
        <w:t xml:space="preserve"> </w:t>
      </w:r>
    </w:p>
    <w:p w:rsidR="00645693" w:rsidRDefault="00645693">
      <w:pPr>
        <w:numPr>
          <w:ilvl w:val="0"/>
          <w:numId w:val="22"/>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rsidR="00645693" w:rsidRDefault="00645693">
      <w:pPr>
        <w:numPr>
          <w:ilvl w:val="0"/>
          <w:numId w:val="22"/>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Related protocol extension: </w:t>
      </w:r>
    </w:p>
    <w:p w:rsidR="00645693" w:rsidRDefault="00645693">
      <w:pPr>
        <w:numPr>
          <w:ilvl w:val="0"/>
          <w:numId w:val="22"/>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Change controller: IETF </w:t>
      </w:r>
    </w:p>
    <w:p w:rsidR="00645693" w:rsidRDefault="00645693">
      <w:pPr>
        <w:numPr>
          <w:ilvl w:val="0"/>
          <w:numId w:val="22"/>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Specification document(s): [[this document ]] </w:t>
      </w:r>
    </w:p>
    <w:p w:rsidR="00645693" w:rsidRDefault="00645693">
      <w:pPr>
        <w:spacing w:before="0" w:beforeAutospacing="0" w:after="0" w:afterAutospacing="0"/>
        <w:divId w:val="1696887379"/>
        <w:rPr>
          <w:rFonts w:ascii="Verdana" w:eastAsia="Times New Roman" w:hAnsi="Verdana"/>
          <w:color w:val="000000"/>
          <w:lang w:val="en"/>
        </w:rPr>
      </w:pPr>
      <w:bookmarkStart w:id="208" w:name="anchor44"/>
      <w:bookmarkEnd w:id="208"/>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10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209" w:name="rfc.section.9.2.5"/>
      <w:bookmarkEnd w:id="209"/>
      <w:r>
        <w:rPr>
          <w:rFonts w:eastAsia="Times New Roman"/>
          <w:lang w:val="en"/>
        </w:rPr>
        <w:t>9.2.5.</w:t>
      </w:r>
      <w:proofErr w:type="gramStart"/>
      <w:r>
        <w:rPr>
          <w:rFonts w:eastAsia="Times New Roman"/>
          <w:lang w:val="en"/>
        </w:rPr>
        <w:t>  Authorization</w:t>
      </w:r>
      <w:proofErr w:type="gramEnd"/>
      <w:r>
        <w:rPr>
          <w:rFonts w:eastAsia="Times New Roman"/>
          <w:lang w:val="en"/>
        </w:rPr>
        <w:t xml:space="preserve"> endpoint error (</w:t>
      </w:r>
      <w:proofErr w:type="spellStart"/>
      <w:r>
        <w:rPr>
          <w:rFonts w:eastAsia="Times New Roman"/>
          <w:lang w:val="en"/>
        </w:rPr>
        <w:t>user_mismatched</w:t>
      </w:r>
      <w:proofErr w:type="spellEnd"/>
      <w:r>
        <w:rPr>
          <w:rFonts w:eastAsia="Times New Roman"/>
          <w:lang w:val="en"/>
        </w:rPr>
        <w:t>)</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following is the parameter value registration request for the "scope" parameter as defined in this specification: </w:t>
      </w:r>
    </w:p>
    <w:p w:rsidR="00645693" w:rsidRDefault="00645693">
      <w:pPr>
        <w:numPr>
          <w:ilvl w:val="0"/>
          <w:numId w:val="23"/>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Error name: </w:t>
      </w:r>
      <w:proofErr w:type="spellStart"/>
      <w:r>
        <w:rPr>
          <w:rFonts w:ascii="Verdana" w:eastAsia="Times New Roman" w:hAnsi="Verdana"/>
          <w:color w:val="000000"/>
          <w:lang w:val="en"/>
        </w:rPr>
        <w:t>user_mismatched</w:t>
      </w:r>
      <w:proofErr w:type="spellEnd"/>
      <w:r>
        <w:rPr>
          <w:rFonts w:ascii="Verdana" w:eastAsia="Times New Roman" w:hAnsi="Verdana"/>
          <w:color w:val="000000"/>
          <w:lang w:val="en"/>
        </w:rPr>
        <w:t xml:space="preserve"> </w:t>
      </w:r>
    </w:p>
    <w:p w:rsidR="00645693" w:rsidRDefault="00645693">
      <w:pPr>
        <w:numPr>
          <w:ilvl w:val="0"/>
          <w:numId w:val="23"/>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Error usage location: Authorization endpoint </w:t>
      </w:r>
    </w:p>
    <w:p w:rsidR="00645693" w:rsidRDefault="00645693">
      <w:pPr>
        <w:numPr>
          <w:ilvl w:val="0"/>
          <w:numId w:val="23"/>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Related protocol extension: </w:t>
      </w:r>
    </w:p>
    <w:p w:rsidR="00645693" w:rsidRDefault="00645693">
      <w:pPr>
        <w:numPr>
          <w:ilvl w:val="0"/>
          <w:numId w:val="23"/>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Change controller: IETF </w:t>
      </w:r>
    </w:p>
    <w:p w:rsidR="00645693" w:rsidRDefault="00645693">
      <w:pPr>
        <w:numPr>
          <w:ilvl w:val="0"/>
          <w:numId w:val="23"/>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Specification document(s): [[this document ]] </w:t>
      </w:r>
    </w:p>
    <w:p w:rsidR="00645693" w:rsidRDefault="00645693">
      <w:pPr>
        <w:spacing w:before="0" w:beforeAutospacing="0" w:after="0" w:afterAutospacing="0"/>
        <w:divId w:val="1696887379"/>
        <w:rPr>
          <w:rFonts w:ascii="Verdana" w:eastAsia="Times New Roman" w:hAnsi="Verdana"/>
          <w:color w:val="000000"/>
          <w:lang w:val="en"/>
        </w:rPr>
      </w:pPr>
      <w:bookmarkStart w:id="210" w:name="anchor45"/>
      <w:bookmarkEnd w:id="210"/>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10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211" w:name="rfc.section.9.2.6"/>
      <w:bookmarkEnd w:id="211"/>
      <w:r>
        <w:rPr>
          <w:rFonts w:eastAsia="Times New Roman"/>
          <w:lang w:val="en"/>
        </w:rPr>
        <w:t>9.2.6.</w:t>
      </w:r>
      <w:proofErr w:type="gramStart"/>
      <w:r>
        <w:rPr>
          <w:rFonts w:eastAsia="Times New Roman"/>
          <w:lang w:val="en"/>
        </w:rPr>
        <w:t>  Token</w:t>
      </w:r>
      <w:proofErr w:type="gramEnd"/>
      <w:r>
        <w:rPr>
          <w:rFonts w:eastAsia="Times New Roman"/>
          <w:lang w:val="en"/>
        </w:rPr>
        <w:t xml:space="preserve"> endpoint error (</w:t>
      </w:r>
      <w:proofErr w:type="spellStart"/>
      <w:r>
        <w:rPr>
          <w:rFonts w:eastAsia="Times New Roman"/>
          <w:lang w:val="en"/>
        </w:rPr>
        <w:t>invalid_authorization_code</w:t>
      </w:r>
      <w:proofErr w:type="spellEnd"/>
      <w:r>
        <w:rPr>
          <w:rFonts w:eastAsia="Times New Roman"/>
          <w:lang w:val="en"/>
        </w:rPr>
        <w:t>)</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following is the parameter value registration request for the "scope" parameter as defined in this specification: </w:t>
      </w:r>
    </w:p>
    <w:p w:rsidR="00645693" w:rsidRDefault="00645693">
      <w:pPr>
        <w:numPr>
          <w:ilvl w:val="0"/>
          <w:numId w:val="24"/>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Error name: </w:t>
      </w:r>
      <w:proofErr w:type="spellStart"/>
      <w:r>
        <w:rPr>
          <w:rFonts w:ascii="Verdana" w:eastAsia="Times New Roman" w:hAnsi="Verdana"/>
          <w:color w:val="000000"/>
          <w:lang w:val="en"/>
        </w:rPr>
        <w:t>invalid_authorization_code</w:t>
      </w:r>
      <w:proofErr w:type="spellEnd"/>
      <w:r>
        <w:rPr>
          <w:rFonts w:ascii="Verdana" w:eastAsia="Times New Roman" w:hAnsi="Verdana"/>
          <w:color w:val="000000"/>
          <w:lang w:val="en"/>
        </w:rPr>
        <w:t xml:space="preserve"> </w:t>
      </w:r>
    </w:p>
    <w:p w:rsidR="00645693" w:rsidRDefault="00645693">
      <w:pPr>
        <w:numPr>
          <w:ilvl w:val="0"/>
          <w:numId w:val="24"/>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Error usage location: Token endpoint </w:t>
      </w:r>
    </w:p>
    <w:p w:rsidR="00645693" w:rsidRDefault="00645693">
      <w:pPr>
        <w:numPr>
          <w:ilvl w:val="0"/>
          <w:numId w:val="24"/>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Related protocol extension: </w:t>
      </w:r>
    </w:p>
    <w:p w:rsidR="00645693" w:rsidRDefault="00645693">
      <w:pPr>
        <w:numPr>
          <w:ilvl w:val="0"/>
          <w:numId w:val="24"/>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Change controller: IETF </w:t>
      </w:r>
    </w:p>
    <w:p w:rsidR="00645693" w:rsidRDefault="00645693">
      <w:pPr>
        <w:numPr>
          <w:ilvl w:val="0"/>
          <w:numId w:val="24"/>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Specification document(s): [[this document ]] </w:t>
      </w:r>
    </w:p>
    <w:p w:rsidR="00645693" w:rsidRDefault="00645693">
      <w:pPr>
        <w:spacing w:before="0" w:beforeAutospacing="0" w:after="0" w:afterAutospacing="0"/>
        <w:divId w:val="1696887379"/>
        <w:rPr>
          <w:rFonts w:ascii="Verdana" w:eastAsia="Times New Roman" w:hAnsi="Verdana"/>
          <w:color w:val="000000"/>
          <w:lang w:val="en"/>
        </w:rPr>
      </w:pPr>
      <w:bookmarkStart w:id="212" w:name="anchor46"/>
      <w:bookmarkEnd w:id="212"/>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10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213" w:name="rfc.section.9.2.7"/>
      <w:bookmarkEnd w:id="213"/>
      <w:r>
        <w:rPr>
          <w:rFonts w:eastAsia="Times New Roman"/>
          <w:lang w:val="en"/>
        </w:rPr>
        <w:t>9.2.7.</w:t>
      </w:r>
      <w:proofErr w:type="gramStart"/>
      <w:r>
        <w:rPr>
          <w:rFonts w:eastAsia="Times New Roman"/>
          <w:lang w:val="en"/>
        </w:rPr>
        <w:t>  UserInfo</w:t>
      </w:r>
      <w:proofErr w:type="gramEnd"/>
      <w:r>
        <w:rPr>
          <w:rFonts w:eastAsia="Times New Roman"/>
          <w:lang w:val="en"/>
        </w:rPr>
        <w:t xml:space="preserve"> endpoint error (</w:t>
      </w:r>
      <w:proofErr w:type="spellStart"/>
      <w:r>
        <w:rPr>
          <w:rFonts w:eastAsia="Times New Roman"/>
          <w:lang w:val="en"/>
        </w:rPr>
        <w:t>invalid_schema</w:t>
      </w:r>
      <w:proofErr w:type="spellEnd"/>
      <w:r>
        <w:rPr>
          <w:rFonts w:eastAsia="Times New Roman"/>
          <w:lang w:val="en"/>
        </w:rPr>
        <w:t>)</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following is the parameter value registration request for the "scope" parameter as defined in this specification: </w:t>
      </w:r>
    </w:p>
    <w:p w:rsidR="00645693" w:rsidRDefault="00645693">
      <w:pPr>
        <w:numPr>
          <w:ilvl w:val="0"/>
          <w:numId w:val="25"/>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Error name: </w:t>
      </w:r>
      <w:proofErr w:type="spellStart"/>
      <w:r>
        <w:rPr>
          <w:rFonts w:ascii="Verdana" w:eastAsia="Times New Roman" w:hAnsi="Verdana"/>
          <w:color w:val="000000"/>
          <w:lang w:val="en"/>
        </w:rPr>
        <w:t>invalid_schema</w:t>
      </w:r>
      <w:proofErr w:type="spellEnd"/>
      <w:r>
        <w:rPr>
          <w:rFonts w:ascii="Verdana" w:eastAsia="Times New Roman" w:hAnsi="Verdana"/>
          <w:color w:val="000000"/>
          <w:lang w:val="en"/>
        </w:rPr>
        <w:t xml:space="preserve"> </w:t>
      </w:r>
    </w:p>
    <w:p w:rsidR="00645693" w:rsidRDefault="00645693">
      <w:pPr>
        <w:numPr>
          <w:ilvl w:val="0"/>
          <w:numId w:val="25"/>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Error usage location: UserInfo endpoint </w:t>
      </w:r>
    </w:p>
    <w:p w:rsidR="00645693" w:rsidRDefault="00645693">
      <w:pPr>
        <w:numPr>
          <w:ilvl w:val="0"/>
          <w:numId w:val="25"/>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Related protocol extension: </w:t>
      </w:r>
    </w:p>
    <w:p w:rsidR="00645693" w:rsidRDefault="00645693">
      <w:pPr>
        <w:numPr>
          <w:ilvl w:val="0"/>
          <w:numId w:val="25"/>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Change controller: IETF </w:t>
      </w:r>
    </w:p>
    <w:p w:rsidR="00645693" w:rsidRDefault="00645693">
      <w:pPr>
        <w:numPr>
          <w:ilvl w:val="0"/>
          <w:numId w:val="25"/>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Specification document(s): [[this document ]] </w:t>
      </w:r>
    </w:p>
    <w:p w:rsidR="00645693" w:rsidRDefault="00645693">
      <w:pPr>
        <w:spacing w:before="0" w:beforeAutospacing="0" w:after="0" w:afterAutospacing="0"/>
        <w:divId w:val="1696887379"/>
        <w:rPr>
          <w:rFonts w:ascii="Verdana" w:eastAsia="Times New Roman" w:hAnsi="Verdana"/>
          <w:color w:val="000000"/>
          <w:lang w:val="en"/>
        </w:rPr>
      </w:pPr>
      <w:bookmarkStart w:id="214" w:name="anchor47"/>
      <w:bookmarkEnd w:id="214"/>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10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215" w:name="rfc.section.9.2.8"/>
      <w:bookmarkEnd w:id="215"/>
      <w:r>
        <w:rPr>
          <w:rFonts w:eastAsia="Times New Roman"/>
          <w:lang w:val="en"/>
        </w:rPr>
        <w:t>9.2.8.</w:t>
      </w:r>
      <w:proofErr w:type="gramStart"/>
      <w:r>
        <w:rPr>
          <w:rFonts w:eastAsia="Times New Roman"/>
          <w:lang w:val="en"/>
        </w:rPr>
        <w:t>  Check</w:t>
      </w:r>
      <w:proofErr w:type="gramEnd"/>
      <w:r>
        <w:rPr>
          <w:rFonts w:eastAsia="Times New Roman"/>
          <w:lang w:val="en"/>
        </w:rPr>
        <w:t xml:space="preserve"> ID endpoint error (</w:t>
      </w:r>
      <w:proofErr w:type="spellStart"/>
      <w:r>
        <w:rPr>
          <w:rFonts w:eastAsia="Times New Roman"/>
          <w:lang w:val="en"/>
        </w:rPr>
        <w:t>invalid_id_token</w:t>
      </w:r>
      <w:proofErr w:type="spellEnd"/>
      <w:r>
        <w:rPr>
          <w:rFonts w:eastAsia="Times New Roman"/>
          <w:lang w:val="en"/>
        </w:rPr>
        <w:t>)</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The following is the parameter value registration request for the "scope" parameter as defined in this specification: </w:t>
      </w:r>
    </w:p>
    <w:p w:rsidR="00645693" w:rsidRDefault="00645693">
      <w:pPr>
        <w:numPr>
          <w:ilvl w:val="0"/>
          <w:numId w:val="26"/>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Error name: </w:t>
      </w:r>
      <w:proofErr w:type="spellStart"/>
      <w:r>
        <w:rPr>
          <w:rFonts w:ascii="Verdana" w:eastAsia="Times New Roman" w:hAnsi="Verdana"/>
          <w:color w:val="000000"/>
          <w:lang w:val="en"/>
        </w:rPr>
        <w:t>invalid_schema</w:t>
      </w:r>
      <w:proofErr w:type="spellEnd"/>
      <w:r>
        <w:rPr>
          <w:rFonts w:ascii="Verdana" w:eastAsia="Times New Roman" w:hAnsi="Verdana"/>
          <w:color w:val="000000"/>
          <w:lang w:val="en"/>
        </w:rPr>
        <w:t xml:space="preserve"> </w:t>
      </w:r>
    </w:p>
    <w:p w:rsidR="00645693" w:rsidRDefault="00645693">
      <w:pPr>
        <w:numPr>
          <w:ilvl w:val="0"/>
          <w:numId w:val="26"/>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Error usage location: UserInfo endpoint </w:t>
      </w:r>
    </w:p>
    <w:p w:rsidR="00645693" w:rsidRDefault="00645693">
      <w:pPr>
        <w:numPr>
          <w:ilvl w:val="0"/>
          <w:numId w:val="26"/>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Related protocol extension: </w:t>
      </w:r>
    </w:p>
    <w:p w:rsidR="00645693" w:rsidRDefault="00645693">
      <w:pPr>
        <w:numPr>
          <w:ilvl w:val="0"/>
          <w:numId w:val="26"/>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Change controller: IETF </w:t>
      </w:r>
    </w:p>
    <w:p w:rsidR="00645693" w:rsidRDefault="00645693">
      <w:pPr>
        <w:numPr>
          <w:ilvl w:val="0"/>
          <w:numId w:val="26"/>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Specification document(s): [[this document ]] </w:t>
      </w:r>
    </w:p>
    <w:p w:rsidR="00645693" w:rsidRDefault="00645693">
      <w:pPr>
        <w:spacing w:before="0" w:beforeAutospacing="0" w:after="0" w:afterAutospacing="0"/>
        <w:divId w:val="1696887379"/>
        <w:rPr>
          <w:rFonts w:ascii="Verdana" w:eastAsia="Times New Roman" w:hAnsi="Verdana"/>
          <w:color w:val="000000"/>
          <w:lang w:val="en"/>
        </w:rPr>
      </w:pPr>
      <w:bookmarkStart w:id="216" w:name="rfc.references"/>
      <w:bookmarkEnd w:id="216"/>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10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217" w:name="rfc.section.10"/>
      <w:bookmarkEnd w:id="217"/>
      <w:r>
        <w:rPr>
          <w:rFonts w:eastAsia="Times New Roman"/>
          <w:lang w:val="en"/>
        </w:rPr>
        <w:t>10.  References</w:t>
      </w:r>
    </w:p>
    <w:p w:rsidR="00645693" w:rsidRDefault="00645693">
      <w:pPr>
        <w:spacing w:before="0" w:beforeAutospacing="0" w:after="0" w:afterAutospacing="0"/>
        <w:divId w:val="1696887379"/>
        <w:rPr>
          <w:rFonts w:ascii="Verdana" w:eastAsia="Times New Roman" w:hAnsi="Verdana"/>
          <w:color w:val="000000"/>
          <w:lang w:val="en"/>
        </w:rPr>
      </w:pPr>
      <w:bookmarkStart w:id="218" w:name="rfc.references1"/>
      <w:bookmarkEnd w:id="218"/>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10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r>
        <w:rPr>
          <w:rFonts w:eastAsia="Times New Roman"/>
          <w:lang w:val="en"/>
        </w:rPr>
        <w:t>10.1. Normative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850"/>
        <w:gridCol w:w="6506"/>
      </w:tblGrid>
      <w:tr w:rsidR="00645693">
        <w:trPr>
          <w:divId w:val="1696887379"/>
          <w:tblCellSpacing w:w="15" w:type="dxa"/>
        </w:trPr>
        <w:tc>
          <w:tcPr>
            <w:tcW w:w="0" w:type="auto"/>
            <w:hideMark/>
          </w:tcPr>
          <w:p w:rsidR="00645693" w:rsidRDefault="00645693">
            <w:pPr>
              <w:spacing w:before="0" w:beforeAutospacing="0" w:after="0" w:afterAutospacing="0"/>
              <w:rPr>
                <w:rFonts w:ascii="Verdana" w:eastAsia="Times New Roman" w:hAnsi="Verdana"/>
                <w:color w:val="000000"/>
                <w:sz w:val="20"/>
                <w:szCs w:val="20"/>
              </w:rPr>
            </w:pPr>
            <w:bookmarkStart w:id="219" w:name="ISO29115"/>
            <w:r>
              <w:rPr>
                <w:rFonts w:ascii="Verdana" w:eastAsia="Times New Roman" w:hAnsi="Verdana"/>
                <w:b/>
                <w:bCs/>
                <w:color w:val="000000"/>
                <w:sz w:val="20"/>
                <w:szCs w:val="20"/>
              </w:rPr>
              <w:t>[ISO29115]</w:t>
            </w:r>
            <w:bookmarkEnd w:id="219"/>
          </w:p>
        </w:tc>
        <w:tc>
          <w:tcPr>
            <w:tcW w:w="0" w:type="auto"/>
            <w:vAlign w:val="center"/>
            <w:hideMark/>
          </w:tcPr>
          <w:p w:rsidR="00645693" w:rsidRDefault="00645693">
            <w:pPr>
              <w:spacing w:before="0" w:beforeAutospacing="0" w:after="0" w:afterAutospacing="0"/>
              <w:rPr>
                <w:rFonts w:ascii="Verdana" w:eastAsia="Times New Roman" w:hAnsi="Verdana"/>
                <w:color w:val="000000"/>
                <w:sz w:val="20"/>
                <w:szCs w:val="20"/>
              </w:rPr>
            </w:pPr>
            <w:proofErr w:type="spellStart"/>
            <w:r>
              <w:rPr>
                <w:rFonts w:ascii="Verdana" w:eastAsia="Times New Roman" w:hAnsi="Verdana"/>
                <w:color w:val="000000"/>
                <w:sz w:val="20"/>
                <w:szCs w:val="20"/>
              </w:rPr>
              <w:t>McCallister</w:t>
            </w:r>
            <w:proofErr w:type="spellEnd"/>
            <w:r>
              <w:rPr>
                <w:rFonts w:ascii="Verdana" w:eastAsia="Times New Roman" w:hAnsi="Verdana"/>
                <w:color w:val="000000"/>
                <w:sz w:val="20"/>
                <w:szCs w:val="20"/>
              </w:rPr>
              <w:t xml:space="preserve">, E., “ITU-T Recommendation </w:t>
            </w:r>
            <w:proofErr w:type="spellStart"/>
            <w:r>
              <w:rPr>
                <w:rFonts w:ascii="Verdana" w:eastAsia="Times New Roman" w:hAnsi="Verdana"/>
                <w:color w:val="000000"/>
                <w:sz w:val="20"/>
                <w:szCs w:val="20"/>
              </w:rPr>
              <w:t>X.eaa</w:t>
            </w:r>
            <w:proofErr w:type="spellEnd"/>
            <w:r>
              <w:rPr>
                <w:rFonts w:ascii="Verdana" w:eastAsia="Times New Roman" w:hAnsi="Verdana"/>
                <w:color w:val="000000"/>
                <w:sz w:val="20"/>
                <w:szCs w:val="20"/>
              </w:rPr>
              <w:t xml:space="preserve"> | ISO/IEC 2nd CD 29115 -- Information technology - Security techniques - Entity authentication assurance framework,” ISO/IEC 29115.</w:t>
            </w:r>
          </w:p>
        </w:tc>
      </w:tr>
      <w:tr w:rsidR="00645693">
        <w:trPr>
          <w:divId w:val="1696887379"/>
          <w:tblCellSpacing w:w="15" w:type="dxa"/>
        </w:trPr>
        <w:tc>
          <w:tcPr>
            <w:tcW w:w="0" w:type="auto"/>
            <w:hideMark/>
          </w:tcPr>
          <w:p w:rsidR="00645693" w:rsidRDefault="00645693">
            <w:pPr>
              <w:spacing w:before="0" w:beforeAutospacing="0" w:after="0" w:afterAutospacing="0"/>
              <w:rPr>
                <w:rFonts w:ascii="Verdana" w:eastAsia="Times New Roman" w:hAnsi="Verdana"/>
                <w:color w:val="000000"/>
                <w:sz w:val="20"/>
                <w:szCs w:val="20"/>
              </w:rPr>
            </w:pPr>
            <w:bookmarkStart w:id="220" w:name="ISO3166-1"/>
            <w:r>
              <w:rPr>
                <w:rFonts w:ascii="Verdana" w:eastAsia="Times New Roman" w:hAnsi="Verdana"/>
                <w:b/>
                <w:bCs/>
                <w:color w:val="000000"/>
                <w:sz w:val="20"/>
                <w:szCs w:val="20"/>
              </w:rPr>
              <w:t>[ISO3166-1]</w:t>
            </w:r>
            <w:bookmarkEnd w:id="220"/>
          </w:p>
        </w:tc>
        <w:tc>
          <w:tcPr>
            <w:tcW w:w="0" w:type="auto"/>
            <w:vAlign w:val="center"/>
            <w:hideMark/>
          </w:tcPr>
          <w:p w:rsidR="00645693" w:rsidRDefault="0064569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w:t>
            </w:r>
            <w:hyperlink r:id="rId7" w:history="1">
              <w:r>
                <w:rPr>
                  <w:rStyle w:val="Hyperlink"/>
                  <w:rFonts w:ascii="Verdana" w:eastAsia="Times New Roman" w:hAnsi="Verdana"/>
                  <w:sz w:val="20"/>
                  <w:szCs w:val="20"/>
                </w:rPr>
                <w:t>ISO 3166-1:1997. Codes for the representation of names of countries and their subdivisions -- Part 1: Country codes</w:t>
              </w:r>
            </w:hyperlink>
            <w:r>
              <w:rPr>
                <w:rFonts w:ascii="Verdana" w:eastAsia="Times New Roman" w:hAnsi="Verdana"/>
                <w:color w:val="000000"/>
                <w:sz w:val="20"/>
                <w:szCs w:val="20"/>
              </w:rPr>
              <w:t>,” 1997.</w:t>
            </w:r>
          </w:p>
        </w:tc>
      </w:tr>
      <w:tr w:rsidR="00645693">
        <w:trPr>
          <w:divId w:val="1696887379"/>
          <w:tblCellSpacing w:w="15" w:type="dxa"/>
        </w:trPr>
        <w:tc>
          <w:tcPr>
            <w:tcW w:w="0" w:type="auto"/>
            <w:hideMark/>
          </w:tcPr>
          <w:p w:rsidR="00645693" w:rsidRDefault="00645693">
            <w:pPr>
              <w:spacing w:before="0" w:beforeAutospacing="0" w:after="0" w:afterAutospacing="0"/>
              <w:rPr>
                <w:rFonts w:ascii="Verdana" w:eastAsia="Times New Roman" w:hAnsi="Verdana"/>
                <w:color w:val="000000"/>
                <w:sz w:val="20"/>
                <w:szCs w:val="20"/>
              </w:rPr>
            </w:pPr>
            <w:bookmarkStart w:id="221" w:name="ISO639-1"/>
            <w:r>
              <w:rPr>
                <w:rFonts w:ascii="Verdana" w:eastAsia="Times New Roman" w:hAnsi="Verdana"/>
                <w:b/>
                <w:bCs/>
                <w:color w:val="000000"/>
                <w:sz w:val="20"/>
                <w:szCs w:val="20"/>
              </w:rPr>
              <w:t>[ISO639-1]</w:t>
            </w:r>
            <w:bookmarkEnd w:id="221"/>
          </w:p>
        </w:tc>
        <w:tc>
          <w:tcPr>
            <w:tcW w:w="0" w:type="auto"/>
            <w:vAlign w:val="center"/>
            <w:hideMark/>
          </w:tcPr>
          <w:p w:rsidR="00645693" w:rsidRDefault="0064569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“ISO 639-1:2002. Codes for the representation of names of languages -- Part 1: Alpha-2 code,” 2002.</w:t>
            </w:r>
          </w:p>
        </w:tc>
      </w:tr>
      <w:tr w:rsidR="00645693">
        <w:trPr>
          <w:divId w:val="1696887379"/>
          <w:tblCellSpacing w:w="15" w:type="dxa"/>
        </w:trPr>
        <w:tc>
          <w:tcPr>
            <w:tcW w:w="0" w:type="auto"/>
            <w:hideMark/>
          </w:tcPr>
          <w:p w:rsidR="00645693" w:rsidRDefault="00645693">
            <w:pPr>
              <w:spacing w:before="0" w:beforeAutospacing="0" w:after="0" w:afterAutospacing="0"/>
              <w:rPr>
                <w:rFonts w:ascii="Verdana" w:eastAsia="Times New Roman" w:hAnsi="Verdana"/>
                <w:color w:val="000000"/>
                <w:sz w:val="20"/>
                <w:szCs w:val="20"/>
              </w:rPr>
            </w:pPr>
            <w:bookmarkStart w:id="222" w:name="JWE"/>
            <w:r>
              <w:rPr>
                <w:rFonts w:ascii="Verdana" w:eastAsia="Times New Roman" w:hAnsi="Verdana"/>
                <w:b/>
                <w:bCs/>
                <w:color w:val="000000"/>
                <w:sz w:val="20"/>
                <w:szCs w:val="20"/>
              </w:rPr>
              <w:t>[JWE]</w:t>
            </w:r>
            <w:bookmarkEnd w:id="222"/>
          </w:p>
        </w:tc>
        <w:tc>
          <w:tcPr>
            <w:tcW w:w="0" w:type="auto"/>
            <w:vAlign w:val="center"/>
            <w:hideMark/>
          </w:tcPr>
          <w:p w:rsidR="00645693" w:rsidRDefault="0064569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8" w:history="1">
              <w:r>
                <w:rPr>
                  <w:rStyle w:val="Hyperlink"/>
                  <w:rFonts w:ascii="Verdana" w:eastAsia="Times New Roman" w:hAnsi="Verdana"/>
                  <w:sz w:val="20"/>
                  <w:szCs w:val="20"/>
                </w:rPr>
                <w:t>JSON Web Encryption</w:t>
              </w:r>
            </w:hyperlink>
            <w:r>
              <w:rPr>
                <w:rFonts w:ascii="Verdana" w:eastAsia="Times New Roman" w:hAnsi="Verdana"/>
                <w:color w:val="000000"/>
                <w:sz w:val="20"/>
                <w:szCs w:val="20"/>
              </w:rPr>
              <w:t>,” July 2011.</w:t>
            </w:r>
          </w:p>
        </w:tc>
      </w:tr>
      <w:tr w:rsidR="00645693">
        <w:trPr>
          <w:divId w:val="1696887379"/>
          <w:tblCellSpacing w:w="15" w:type="dxa"/>
        </w:trPr>
        <w:tc>
          <w:tcPr>
            <w:tcW w:w="0" w:type="auto"/>
            <w:hideMark/>
          </w:tcPr>
          <w:p w:rsidR="00645693" w:rsidRDefault="00645693">
            <w:pPr>
              <w:spacing w:before="0" w:beforeAutospacing="0" w:after="0" w:afterAutospacing="0"/>
              <w:rPr>
                <w:rFonts w:ascii="Verdana" w:eastAsia="Times New Roman" w:hAnsi="Verdana"/>
                <w:color w:val="000000"/>
                <w:sz w:val="20"/>
                <w:szCs w:val="20"/>
              </w:rPr>
            </w:pPr>
            <w:bookmarkStart w:id="223" w:name="JWS"/>
            <w:r>
              <w:rPr>
                <w:rFonts w:ascii="Verdana" w:eastAsia="Times New Roman" w:hAnsi="Verdana"/>
                <w:b/>
                <w:bCs/>
                <w:color w:val="000000"/>
                <w:sz w:val="20"/>
                <w:szCs w:val="20"/>
              </w:rPr>
              <w:t>[JWS]</w:t>
            </w:r>
            <w:bookmarkEnd w:id="223"/>
          </w:p>
        </w:tc>
        <w:tc>
          <w:tcPr>
            <w:tcW w:w="0" w:type="auto"/>
            <w:vAlign w:val="center"/>
            <w:hideMark/>
          </w:tcPr>
          <w:p w:rsidR="00645693" w:rsidRDefault="0064569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Balfanz, D., Bradley, J., Goland, Y., Panzer, J., Sakimura, N., and P. Tarjan, “</w:t>
            </w:r>
            <w:hyperlink r:id="rId9" w:history="1">
              <w:r>
                <w:rPr>
                  <w:rStyle w:val="Hyperlink"/>
                  <w:rFonts w:ascii="Verdana" w:eastAsia="Times New Roman" w:hAnsi="Verdana"/>
                  <w:sz w:val="20"/>
                  <w:szCs w:val="20"/>
                </w:rPr>
                <w:t>JSON Web Signatures</w:t>
              </w:r>
            </w:hyperlink>
            <w:r>
              <w:rPr>
                <w:rFonts w:ascii="Verdana" w:eastAsia="Times New Roman" w:hAnsi="Verdana"/>
                <w:color w:val="000000"/>
                <w:sz w:val="20"/>
                <w:szCs w:val="20"/>
              </w:rPr>
              <w:t>,” April 2011.</w:t>
            </w:r>
          </w:p>
        </w:tc>
      </w:tr>
      <w:tr w:rsidR="00645693">
        <w:trPr>
          <w:divId w:val="1696887379"/>
          <w:tblCellSpacing w:w="15" w:type="dxa"/>
        </w:trPr>
        <w:tc>
          <w:tcPr>
            <w:tcW w:w="0" w:type="auto"/>
            <w:hideMark/>
          </w:tcPr>
          <w:p w:rsidR="00645693" w:rsidRDefault="00645693">
            <w:pPr>
              <w:spacing w:before="0" w:beforeAutospacing="0" w:after="0" w:afterAutospacing="0"/>
              <w:rPr>
                <w:rFonts w:ascii="Verdana" w:eastAsia="Times New Roman" w:hAnsi="Verdana"/>
                <w:color w:val="000000"/>
                <w:sz w:val="20"/>
                <w:szCs w:val="20"/>
              </w:rPr>
            </w:pPr>
            <w:bookmarkStart w:id="224" w:name="JWT"/>
            <w:r>
              <w:rPr>
                <w:rFonts w:ascii="Verdana" w:eastAsia="Times New Roman" w:hAnsi="Verdana"/>
                <w:b/>
                <w:bCs/>
                <w:color w:val="000000"/>
                <w:sz w:val="20"/>
                <w:szCs w:val="20"/>
              </w:rPr>
              <w:t>[JWT]</w:t>
            </w:r>
            <w:bookmarkEnd w:id="224"/>
          </w:p>
        </w:tc>
        <w:tc>
          <w:tcPr>
            <w:tcW w:w="0" w:type="auto"/>
            <w:vAlign w:val="center"/>
            <w:hideMark/>
          </w:tcPr>
          <w:p w:rsidR="00645693" w:rsidRDefault="0064569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Balfanz, D., Bradley, J., Goland, Y., Panzer, J., Sakimura, N., and P. Tarjan, “</w:t>
            </w:r>
            <w:hyperlink r:id="rId10" w:history="1">
              <w:r>
                <w:rPr>
                  <w:rStyle w:val="Hyperlink"/>
                  <w:rFonts w:ascii="Verdana" w:eastAsia="Times New Roman" w:hAnsi="Verdana"/>
                  <w:sz w:val="20"/>
                  <w:szCs w:val="20"/>
                </w:rPr>
                <w:t>JSON Web Token</w:t>
              </w:r>
            </w:hyperlink>
            <w:r>
              <w:rPr>
                <w:rFonts w:ascii="Verdana" w:eastAsia="Times New Roman" w:hAnsi="Verdana"/>
                <w:color w:val="000000"/>
                <w:sz w:val="20"/>
                <w:szCs w:val="20"/>
              </w:rPr>
              <w:t>,” July 2011.</w:t>
            </w:r>
          </w:p>
        </w:tc>
      </w:tr>
      <w:tr w:rsidR="00645693">
        <w:trPr>
          <w:divId w:val="1696887379"/>
          <w:tblCellSpacing w:w="15" w:type="dxa"/>
        </w:trPr>
        <w:tc>
          <w:tcPr>
            <w:tcW w:w="0" w:type="auto"/>
            <w:hideMark/>
          </w:tcPr>
          <w:p w:rsidR="00645693" w:rsidRDefault="00645693">
            <w:pPr>
              <w:spacing w:before="0" w:beforeAutospacing="0" w:after="0" w:afterAutospacing="0"/>
              <w:rPr>
                <w:rFonts w:ascii="Verdana" w:eastAsia="Times New Roman" w:hAnsi="Verdana"/>
                <w:color w:val="000000"/>
                <w:sz w:val="20"/>
                <w:szCs w:val="20"/>
              </w:rPr>
            </w:pPr>
            <w:bookmarkStart w:id="225" w:name="OAuth.2.0"/>
            <w:r>
              <w:rPr>
                <w:rFonts w:ascii="Verdana" w:eastAsia="Times New Roman" w:hAnsi="Verdana"/>
                <w:b/>
                <w:bCs/>
                <w:color w:val="000000"/>
                <w:sz w:val="20"/>
                <w:szCs w:val="20"/>
              </w:rPr>
              <w:t>[OAuth.2.0]</w:t>
            </w:r>
            <w:bookmarkEnd w:id="225"/>
          </w:p>
        </w:tc>
        <w:tc>
          <w:tcPr>
            <w:tcW w:w="0" w:type="auto"/>
            <w:vAlign w:val="center"/>
            <w:hideMark/>
          </w:tcPr>
          <w:p w:rsidR="00645693" w:rsidRDefault="0064569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Hammer-Lahav, E., Ed., Recordon, D., and D. Hardt, “</w:t>
            </w:r>
            <w:hyperlink r:id="rId11" w:history="1">
              <w:r>
                <w:rPr>
                  <w:rStyle w:val="Hyperlink"/>
                  <w:rFonts w:ascii="Verdana" w:eastAsia="Times New Roman" w:hAnsi="Verdana"/>
                  <w:sz w:val="20"/>
                  <w:szCs w:val="20"/>
                </w:rPr>
                <w:t>OAuth 2.0 Authorization Protocol</w:t>
              </w:r>
            </w:hyperlink>
            <w:r>
              <w:rPr>
                <w:rFonts w:ascii="Verdana" w:eastAsia="Times New Roman" w:hAnsi="Verdana"/>
                <w:color w:val="000000"/>
                <w:sz w:val="20"/>
                <w:szCs w:val="20"/>
              </w:rPr>
              <w:t>,” September 2011.</w:t>
            </w:r>
          </w:p>
        </w:tc>
      </w:tr>
      <w:tr w:rsidR="00645693">
        <w:trPr>
          <w:divId w:val="1696887379"/>
          <w:tblCellSpacing w:w="15" w:type="dxa"/>
        </w:trPr>
        <w:tc>
          <w:tcPr>
            <w:tcW w:w="0" w:type="auto"/>
            <w:hideMark/>
          </w:tcPr>
          <w:p w:rsidR="00645693" w:rsidRDefault="00645693">
            <w:pPr>
              <w:spacing w:before="0" w:beforeAutospacing="0" w:after="0" w:afterAutospacing="0"/>
              <w:rPr>
                <w:rFonts w:ascii="Verdana" w:eastAsia="Times New Roman" w:hAnsi="Verdana"/>
                <w:color w:val="000000"/>
                <w:sz w:val="20"/>
                <w:szCs w:val="20"/>
              </w:rPr>
            </w:pPr>
            <w:bookmarkStart w:id="226" w:name="OAuth.2.0.Bearer"/>
            <w:r>
              <w:rPr>
                <w:rFonts w:ascii="Verdana" w:eastAsia="Times New Roman" w:hAnsi="Verdana"/>
                <w:b/>
                <w:bCs/>
                <w:color w:val="000000"/>
                <w:sz w:val="20"/>
                <w:szCs w:val="20"/>
              </w:rPr>
              <w:t>[OAuth.2.0.Bearer]</w:t>
            </w:r>
            <w:bookmarkEnd w:id="226"/>
          </w:p>
        </w:tc>
        <w:tc>
          <w:tcPr>
            <w:tcW w:w="0" w:type="auto"/>
            <w:vAlign w:val="center"/>
            <w:hideMark/>
          </w:tcPr>
          <w:p w:rsidR="00645693" w:rsidRDefault="0064569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Hardt, D., and D. Recordon, “</w:t>
            </w:r>
            <w:hyperlink r:id="rId12" w:history="1">
              <w:r>
                <w:rPr>
                  <w:rStyle w:val="Hyperlink"/>
                  <w:rFonts w:ascii="Verdana" w:eastAsia="Times New Roman" w:hAnsi="Verdana"/>
                  <w:sz w:val="20"/>
                  <w:szCs w:val="20"/>
                </w:rPr>
                <w:t>OAuth 2.0 Protocol: Bearer Tokens</w:t>
              </w:r>
            </w:hyperlink>
            <w:r>
              <w:rPr>
                <w:rFonts w:ascii="Verdana" w:eastAsia="Times New Roman" w:hAnsi="Verdana"/>
                <w:color w:val="000000"/>
                <w:sz w:val="20"/>
                <w:szCs w:val="20"/>
              </w:rPr>
              <w:t>,” September 2011.</w:t>
            </w:r>
          </w:p>
        </w:tc>
      </w:tr>
      <w:tr w:rsidR="00645693">
        <w:trPr>
          <w:divId w:val="1696887379"/>
          <w:tblCellSpacing w:w="15" w:type="dxa"/>
        </w:trPr>
        <w:tc>
          <w:tcPr>
            <w:tcW w:w="0" w:type="auto"/>
            <w:hideMark/>
          </w:tcPr>
          <w:p w:rsidR="00645693" w:rsidRDefault="00645693">
            <w:pPr>
              <w:spacing w:before="0" w:beforeAutospacing="0" w:after="0" w:afterAutospacing="0"/>
              <w:rPr>
                <w:rFonts w:ascii="Verdana" w:eastAsia="Times New Roman" w:hAnsi="Verdana"/>
                <w:color w:val="000000"/>
                <w:sz w:val="20"/>
                <w:szCs w:val="20"/>
              </w:rPr>
            </w:pPr>
            <w:bookmarkStart w:id="227" w:name="OAuth.2.0.SC"/>
            <w:r>
              <w:rPr>
                <w:rFonts w:ascii="Verdana" w:eastAsia="Times New Roman" w:hAnsi="Verdana"/>
                <w:b/>
                <w:bCs/>
                <w:color w:val="000000"/>
                <w:sz w:val="20"/>
                <w:szCs w:val="20"/>
              </w:rPr>
              <w:t>[OAuth.2.0.SC]</w:t>
            </w:r>
            <w:bookmarkEnd w:id="227"/>
          </w:p>
        </w:tc>
        <w:tc>
          <w:tcPr>
            <w:tcW w:w="0" w:type="auto"/>
            <w:vAlign w:val="center"/>
            <w:hideMark/>
          </w:tcPr>
          <w:p w:rsidR="00645693" w:rsidRDefault="0064569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xml:space="preserve">Lodderstedt, T., Ed., </w:t>
            </w:r>
            <w:proofErr w:type="spellStart"/>
            <w:r>
              <w:rPr>
                <w:rFonts w:ascii="Verdana" w:eastAsia="Times New Roman" w:hAnsi="Verdana"/>
                <w:color w:val="000000"/>
                <w:sz w:val="20"/>
                <w:szCs w:val="20"/>
              </w:rPr>
              <w:t>McGloin</w:t>
            </w:r>
            <w:proofErr w:type="spellEnd"/>
            <w:r>
              <w:rPr>
                <w:rFonts w:ascii="Verdana" w:eastAsia="Times New Roman" w:hAnsi="Verdana"/>
                <w:color w:val="000000"/>
                <w:sz w:val="20"/>
                <w:szCs w:val="20"/>
              </w:rPr>
              <w:t>, M., and P. Hunt, “</w:t>
            </w:r>
            <w:hyperlink r:id="rId13" w:history="1">
              <w:r>
                <w:rPr>
                  <w:rStyle w:val="Hyperlink"/>
                  <w:rFonts w:ascii="Verdana" w:eastAsia="Times New Roman" w:hAnsi="Verdana"/>
                  <w:sz w:val="20"/>
                  <w:szCs w:val="20"/>
                </w:rPr>
                <w:t>OAuth 2.0 Threat Model and Security Considerations</w:t>
              </w:r>
            </w:hyperlink>
            <w:r>
              <w:rPr>
                <w:rFonts w:ascii="Verdana" w:eastAsia="Times New Roman" w:hAnsi="Verdana"/>
                <w:color w:val="000000"/>
                <w:sz w:val="20"/>
                <w:szCs w:val="20"/>
              </w:rPr>
              <w:t>,” July 2011.</w:t>
            </w:r>
          </w:p>
        </w:tc>
      </w:tr>
      <w:tr w:rsidR="00645693">
        <w:trPr>
          <w:divId w:val="1696887379"/>
          <w:tblCellSpacing w:w="15" w:type="dxa"/>
        </w:trPr>
        <w:tc>
          <w:tcPr>
            <w:tcW w:w="0" w:type="auto"/>
            <w:hideMark/>
          </w:tcPr>
          <w:p w:rsidR="00645693" w:rsidRDefault="00645693">
            <w:pPr>
              <w:spacing w:before="0" w:beforeAutospacing="0" w:after="0" w:afterAutospacing="0"/>
              <w:rPr>
                <w:rFonts w:ascii="Verdana" w:eastAsia="Times New Roman" w:hAnsi="Verdana"/>
                <w:color w:val="000000"/>
                <w:sz w:val="20"/>
                <w:szCs w:val="20"/>
              </w:rPr>
            </w:pPr>
            <w:bookmarkStart w:id="228" w:name="OpenID.Basic"/>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OpenID.Basic</w:t>
            </w:r>
            <w:proofErr w:type="spellEnd"/>
            <w:r>
              <w:rPr>
                <w:rFonts w:ascii="Verdana" w:eastAsia="Times New Roman" w:hAnsi="Verdana"/>
                <w:b/>
                <w:bCs/>
                <w:color w:val="000000"/>
                <w:sz w:val="20"/>
                <w:szCs w:val="20"/>
              </w:rPr>
              <w:t>]</w:t>
            </w:r>
            <w:bookmarkEnd w:id="228"/>
          </w:p>
        </w:tc>
        <w:tc>
          <w:tcPr>
            <w:tcW w:w="0" w:type="auto"/>
            <w:vAlign w:val="center"/>
            <w:hideMark/>
          </w:tcPr>
          <w:p w:rsidR="00645693" w:rsidRDefault="0064569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Mortimore, C., and E. Jay, “</w:t>
            </w:r>
            <w:hyperlink r:id="rId14" w:history="1">
              <w:r>
                <w:rPr>
                  <w:rStyle w:val="Hyperlink"/>
                  <w:rFonts w:ascii="Verdana" w:eastAsia="Times New Roman" w:hAnsi="Verdana"/>
                  <w:sz w:val="20"/>
                  <w:szCs w:val="20"/>
                </w:rPr>
                <w:t>OpenID Connect Basic Client 1.0</w:t>
              </w:r>
            </w:hyperlink>
            <w:r>
              <w:rPr>
                <w:rFonts w:ascii="Verdana" w:eastAsia="Times New Roman" w:hAnsi="Verdana"/>
                <w:color w:val="000000"/>
                <w:sz w:val="20"/>
                <w:szCs w:val="20"/>
              </w:rPr>
              <w:t>,” October 2011.</w:t>
            </w:r>
          </w:p>
        </w:tc>
      </w:tr>
      <w:tr w:rsidR="00645693">
        <w:trPr>
          <w:divId w:val="1696887379"/>
          <w:tblCellSpacing w:w="15" w:type="dxa"/>
        </w:trPr>
        <w:tc>
          <w:tcPr>
            <w:tcW w:w="0" w:type="auto"/>
            <w:hideMark/>
          </w:tcPr>
          <w:p w:rsidR="00645693" w:rsidRDefault="00645693">
            <w:pPr>
              <w:spacing w:before="0" w:beforeAutospacing="0" w:after="0" w:afterAutospacing="0"/>
              <w:rPr>
                <w:rFonts w:ascii="Verdana" w:eastAsia="Times New Roman" w:hAnsi="Verdana"/>
                <w:color w:val="000000"/>
                <w:sz w:val="20"/>
                <w:szCs w:val="20"/>
              </w:rPr>
            </w:pPr>
            <w:bookmarkStart w:id="229" w:name="OpenID.Discovery"/>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OpenID.Discovery</w:t>
            </w:r>
            <w:proofErr w:type="spellEnd"/>
            <w:r>
              <w:rPr>
                <w:rFonts w:ascii="Verdana" w:eastAsia="Times New Roman" w:hAnsi="Verdana"/>
                <w:b/>
                <w:bCs/>
                <w:color w:val="000000"/>
                <w:sz w:val="20"/>
                <w:szCs w:val="20"/>
              </w:rPr>
              <w:t>]</w:t>
            </w:r>
            <w:bookmarkEnd w:id="229"/>
          </w:p>
        </w:tc>
        <w:tc>
          <w:tcPr>
            <w:tcW w:w="0" w:type="auto"/>
            <w:vAlign w:val="center"/>
            <w:hideMark/>
          </w:tcPr>
          <w:p w:rsidR="00645693" w:rsidRDefault="0064569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and E. Jay, “</w:t>
            </w:r>
            <w:hyperlink r:id="rId15" w:history="1">
              <w:r>
                <w:rPr>
                  <w:rStyle w:val="Hyperlink"/>
                  <w:rFonts w:ascii="Verdana" w:eastAsia="Times New Roman" w:hAnsi="Verdana"/>
                  <w:sz w:val="20"/>
                  <w:szCs w:val="20"/>
                </w:rPr>
                <w:t>OpenID Connect Discovery 1.0</w:t>
              </w:r>
            </w:hyperlink>
            <w:r>
              <w:rPr>
                <w:rFonts w:ascii="Verdana" w:eastAsia="Times New Roman" w:hAnsi="Verdana"/>
                <w:color w:val="000000"/>
                <w:sz w:val="20"/>
                <w:szCs w:val="20"/>
              </w:rPr>
              <w:t>,” September 2011.</w:t>
            </w:r>
          </w:p>
        </w:tc>
      </w:tr>
      <w:tr w:rsidR="00645693">
        <w:trPr>
          <w:divId w:val="1696887379"/>
          <w:tblCellSpacing w:w="15" w:type="dxa"/>
        </w:trPr>
        <w:tc>
          <w:tcPr>
            <w:tcW w:w="0" w:type="auto"/>
            <w:hideMark/>
          </w:tcPr>
          <w:p w:rsidR="00645693" w:rsidRDefault="00645693">
            <w:pPr>
              <w:spacing w:before="0" w:beforeAutospacing="0" w:after="0" w:afterAutospacing="0"/>
              <w:rPr>
                <w:rFonts w:ascii="Verdana" w:eastAsia="Times New Roman" w:hAnsi="Verdana"/>
                <w:color w:val="000000"/>
                <w:sz w:val="20"/>
                <w:szCs w:val="20"/>
              </w:rPr>
            </w:pPr>
            <w:bookmarkStart w:id="230" w:name="OpenID.Registration"/>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OpenID.Registration</w:t>
            </w:r>
            <w:proofErr w:type="spellEnd"/>
            <w:r>
              <w:rPr>
                <w:rFonts w:ascii="Verdana" w:eastAsia="Times New Roman" w:hAnsi="Verdana"/>
                <w:b/>
                <w:bCs/>
                <w:color w:val="000000"/>
                <w:sz w:val="20"/>
                <w:szCs w:val="20"/>
              </w:rPr>
              <w:t>]</w:t>
            </w:r>
            <w:bookmarkEnd w:id="230"/>
          </w:p>
        </w:tc>
        <w:tc>
          <w:tcPr>
            <w:tcW w:w="0" w:type="auto"/>
            <w:vAlign w:val="center"/>
            <w:hideMark/>
          </w:tcPr>
          <w:p w:rsidR="00645693" w:rsidRDefault="0064569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Ed., and M. Jones, “</w:t>
            </w:r>
            <w:hyperlink r:id="rId16" w:history="1">
              <w:r>
                <w:rPr>
                  <w:rStyle w:val="Hyperlink"/>
                  <w:rFonts w:ascii="Verdana" w:eastAsia="Times New Roman" w:hAnsi="Verdana"/>
                  <w:sz w:val="20"/>
                  <w:szCs w:val="20"/>
                </w:rPr>
                <w:t>OpenID Connect Dynamic Client Registration 1.0</w:t>
              </w:r>
            </w:hyperlink>
            <w:r>
              <w:rPr>
                <w:rFonts w:ascii="Verdana" w:eastAsia="Times New Roman" w:hAnsi="Verdana"/>
                <w:color w:val="000000"/>
                <w:sz w:val="20"/>
                <w:szCs w:val="20"/>
              </w:rPr>
              <w:t>,” September 2011.</w:t>
            </w:r>
          </w:p>
        </w:tc>
      </w:tr>
      <w:tr w:rsidR="00645693">
        <w:trPr>
          <w:divId w:val="1696887379"/>
          <w:tblCellSpacing w:w="15" w:type="dxa"/>
        </w:trPr>
        <w:tc>
          <w:tcPr>
            <w:tcW w:w="0" w:type="auto"/>
            <w:hideMark/>
          </w:tcPr>
          <w:p w:rsidR="00645693" w:rsidRDefault="00645693">
            <w:pPr>
              <w:spacing w:before="0" w:beforeAutospacing="0" w:after="0" w:afterAutospacing="0"/>
              <w:rPr>
                <w:rFonts w:ascii="Verdana" w:eastAsia="Times New Roman" w:hAnsi="Verdana"/>
                <w:color w:val="000000"/>
                <w:sz w:val="20"/>
                <w:szCs w:val="20"/>
              </w:rPr>
            </w:pPr>
            <w:bookmarkStart w:id="231" w:name="OpenID.Session"/>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OpenID.Session</w:t>
            </w:r>
            <w:proofErr w:type="spellEnd"/>
            <w:r>
              <w:rPr>
                <w:rFonts w:ascii="Verdana" w:eastAsia="Times New Roman" w:hAnsi="Verdana"/>
                <w:b/>
                <w:bCs/>
                <w:color w:val="000000"/>
                <w:sz w:val="20"/>
                <w:szCs w:val="20"/>
              </w:rPr>
              <w:t>]</w:t>
            </w:r>
            <w:bookmarkEnd w:id="231"/>
          </w:p>
        </w:tc>
        <w:tc>
          <w:tcPr>
            <w:tcW w:w="0" w:type="auto"/>
            <w:vAlign w:val="center"/>
            <w:hideMark/>
          </w:tcPr>
          <w:p w:rsidR="00645693" w:rsidRDefault="0064569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Mortimore, C., and E. Jay, “</w:t>
            </w:r>
            <w:hyperlink r:id="rId17" w:history="1">
              <w:r>
                <w:rPr>
                  <w:rStyle w:val="Hyperlink"/>
                  <w:rFonts w:ascii="Verdana" w:eastAsia="Times New Roman" w:hAnsi="Verdana"/>
                  <w:sz w:val="20"/>
                  <w:szCs w:val="20"/>
                </w:rPr>
                <w:t>OpenID Connect Session Management 1.0</w:t>
              </w:r>
            </w:hyperlink>
            <w:r>
              <w:rPr>
                <w:rFonts w:ascii="Verdana" w:eastAsia="Times New Roman" w:hAnsi="Verdana"/>
                <w:color w:val="000000"/>
                <w:sz w:val="20"/>
                <w:szCs w:val="20"/>
              </w:rPr>
              <w:t>,” September 2011.</w:t>
            </w:r>
          </w:p>
        </w:tc>
      </w:tr>
      <w:tr w:rsidR="00645693">
        <w:trPr>
          <w:divId w:val="1696887379"/>
          <w:tblCellSpacing w:w="15" w:type="dxa"/>
        </w:trPr>
        <w:tc>
          <w:tcPr>
            <w:tcW w:w="0" w:type="auto"/>
            <w:hideMark/>
          </w:tcPr>
          <w:p w:rsidR="00645693" w:rsidRDefault="00645693">
            <w:pPr>
              <w:spacing w:before="0" w:beforeAutospacing="0" w:after="0" w:afterAutospacing="0"/>
              <w:rPr>
                <w:rFonts w:ascii="Verdana" w:eastAsia="Times New Roman" w:hAnsi="Verdana"/>
                <w:color w:val="000000"/>
                <w:sz w:val="20"/>
                <w:szCs w:val="20"/>
              </w:rPr>
            </w:pPr>
            <w:bookmarkStart w:id="232" w:name="OpenID.Standard"/>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OpenID.Standard</w:t>
            </w:r>
            <w:proofErr w:type="spellEnd"/>
            <w:r>
              <w:rPr>
                <w:rFonts w:ascii="Verdana" w:eastAsia="Times New Roman" w:hAnsi="Verdana"/>
                <w:b/>
                <w:bCs/>
                <w:color w:val="000000"/>
                <w:sz w:val="20"/>
                <w:szCs w:val="20"/>
              </w:rPr>
              <w:t>]</w:t>
            </w:r>
            <w:bookmarkEnd w:id="232"/>
          </w:p>
        </w:tc>
        <w:tc>
          <w:tcPr>
            <w:tcW w:w="0" w:type="auto"/>
            <w:vAlign w:val="center"/>
            <w:hideMark/>
          </w:tcPr>
          <w:p w:rsidR="00645693" w:rsidRDefault="0064569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Mortimore, C., and E. Jay, “</w:t>
            </w:r>
            <w:hyperlink r:id="rId18" w:history="1">
              <w:r>
                <w:rPr>
                  <w:rStyle w:val="Hyperlink"/>
                  <w:rFonts w:ascii="Verdana" w:eastAsia="Times New Roman" w:hAnsi="Verdana"/>
                  <w:sz w:val="20"/>
                  <w:szCs w:val="20"/>
                </w:rPr>
                <w:t>OpenID Connect Standard 1.0</w:t>
              </w:r>
            </w:hyperlink>
            <w:r>
              <w:rPr>
                <w:rFonts w:ascii="Verdana" w:eastAsia="Times New Roman" w:hAnsi="Verdana"/>
                <w:color w:val="000000"/>
                <w:sz w:val="20"/>
                <w:szCs w:val="20"/>
              </w:rPr>
              <w:t>,” October 2011.</w:t>
            </w:r>
          </w:p>
        </w:tc>
      </w:tr>
      <w:tr w:rsidR="00645693">
        <w:trPr>
          <w:divId w:val="1696887379"/>
          <w:tblCellSpacing w:w="15" w:type="dxa"/>
        </w:trPr>
        <w:tc>
          <w:tcPr>
            <w:tcW w:w="0" w:type="auto"/>
            <w:hideMark/>
          </w:tcPr>
          <w:p w:rsidR="00645693" w:rsidRDefault="00645693">
            <w:pPr>
              <w:spacing w:before="0" w:beforeAutospacing="0" w:after="0" w:afterAutospacing="0"/>
              <w:rPr>
                <w:rFonts w:ascii="Verdana" w:eastAsia="Times New Roman" w:hAnsi="Verdana"/>
                <w:color w:val="000000"/>
                <w:sz w:val="20"/>
                <w:szCs w:val="20"/>
              </w:rPr>
            </w:pPr>
            <w:bookmarkStart w:id="233" w:name="RFC2119"/>
            <w:r>
              <w:rPr>
                <w:rFonts w:ascii="Verdana" w:eastAsia="Times New Roman" w:hAnsi="Verdana"/>
                <w:b/>
                <w:bCs/>
                <w:color w:val="000000"/>
                <w:sz w:val="20"/>
                <w:szCs w:val="20"/>
              </w:rPr>
              <w:t>[RFC2119]</w:t>
            </w:r>
            <w:bookmarkEnd w:id="233"/>
          </w:p>
        </w:tc>
        <w:tc>
          <w:tcPr>
            <w:tcW w:w="0" w:type="auto"/>
            <w:vAlign w:val="center"/>
            <w:hideMark/>
          </w:tcPr>
          <w:p w:rsidR="00645693" w:rsidRDefault="001508E1">
            <w:pPr>
              <w:spacing w:before="0" w:beforeAutospacing="0" w:after="0" w:afterAutospacing="0"/>
              <w:rPr>
                <w:rFonts w:ascii="Verdana" w:eastAsia="Times New Roman" w:hAnsi="Verdana"/>
                <w:color w:val="000000"/>
                <w:sz w:val="20"/>
                <w:szCs w:val="20"/>
              </w:rPr>
            </w:pPr>
            <w:hyperlink r:id="rId19" w:history="1">
              <w:r w:rsidR="00645693">
                <w:rPr>
                  <w:rStyle w:val="Hyperlink"/>
                  <w:rFonts w:ascii="Verdana" w:eastAsia="Times New Roman" w:hAnsi="Verdana"/>
                  <w:sz w:val="20"/>
                  <w:szCs w:val="20"/>
                </w:rPr>
                <w:t>Bradner, S.</w:t>
              </w:r>
            </w:hyperlink>
            <w:r w:rsidR="00645693">
              <w:rPr>
                <w:rFonts w:ascii="Verdana" w:eastAsia="Times New Roman" w:hAnsi="Verdana"/>
                <w:color w:val="000000"/>
                <w:sz w:val="20"/>
                <w:szCs w:val="20"/>
              </w:rPr>
              <w:t>, “</w:t>
            </w:r>
            <w:hyperlink r:id="rId20" w:history="1">
              <w:r w:rsidR="00645693">
                <w:rPr>
                  <w:rStyle w:val="Hyperlink"/>
                  <w:rFonts w:ascii="Verdana" w:eastAsia="Times New Roman" w:hAnsi="Verdana"/>
                  <w:sz w:val="20"/>
                  <w:szCs w:val="20"/>
                </w:rPr>
                <w:t>Key words for use in RFCs to Indicate Requirement Levels</w:t>
              </w:r>
            </w:hyperlink>
            <w:r w:rsidR="00645693">
              <w:rPr>
                <w:rFonts w:ascii="Verdana" w:eastAsia="Times New Roman" w:hAnsi="Verdana"/>
                <w:color w:val="000000"/>
                <w:sz w:val="20"/>
                <w:szCs w:val="20"/>
              </w:rPr>
              <w:t>,” BCP 14, RFC 2119, March 1997 (</w:t>
            </w:r>
            <w:hyperlink r:id="rId21" w:history="1">
              <w:r w:rsidR="00645693">
                <w:rPr>
                  <w:rStyle w:val="Hyperlink"/>
                  <w:rFonts w:ascii="Verdana" w:eastAsia="Times New Roman" w:hAnsi="Verdana"/>
                  <w:sz w:val="20"/>
                  <w:szCs w:val="20"/>
                </w:rPr>
                <w:t>TXT</w:t>
              </w:r>
            </w:hyperlink>
            <w:r w:rsidR="00645693">
              <w:rPr>
                <w:rFonts w:ascii="Verdana" w:eastAsia="Times New Roman" w:hAnsi="Verdana"/>
                <w:color w:val="000000"/>
                <w:sz w:val="20"/>
                <w:szCs w:val="20"/>
              </w:rPr>
              <w:t xml:space="preserve">, </w:t>
            </w:r>
            <w:hyperlink r:id="rId22" w:history="1">
              <w:r w:rsidR="00645693">
                <w:rPr>
                  <w:rStyle w:val="Hyperlink"/>
                  <w:rFonts w:ascii="Verdana" w:eastAsia="Times New Roman" w:hAnsi="Verdana"/>
                  <w:sz w:val="20"/>
                  <w:szCs w:val="20"/>
                </w:rPr>
                <w:t>HTML</w:t>
              </w:r>
            </w:hyperlink>
            <w:r w:rsidR="00645693">
              <w:rPr>
                <w:rFonts w:ascii="Verdana" w:eastAsia="Times New Roman" w:hAnsi="Verdana"/>
                <w:color w:val="000000"/>
                <w:sz w:val="20"/>
                <w:szCs w:val="20"/>
              </w:rPr>
              <w:t xml:space="preserve">, </w:t>
            </w:r>
            <w:hyperlink r:id="rId23" w:history="1">
              <w:r w:rsidR="00645693">
                <w:rPr>
                  <w:rStyle w:val="Hyperlink"/>
                  <w:rFonts w:ascii="Verdana" w:eastAsia="Times New Roman" w:hAnsi="Verdana"/>
                  <w:sz w:val="20"/>
                  <w:szCs w:val="20"/>
                </w:rPr>
                <w:t>XML</w:t>
              </w:r>
            </w:hyperlink>
            <w:r w:rsidR="00645693">
              <w:rPr>
                <w:rFonts w:ascii="Verdana" w:eastAsia="Times New Roman" w:hAnsi="Verdana"/>
                <w:color w:val="000000"/>
                <w:sz w:val="20"/>
                <w:szCs w:val="20"/>
              </w:rPr>
              <w:t>).</w:t>
            </w:r>
          </w:p>
        </w:tc>
      </w:tr>
      <w:tr w:rsidR="00645693">
        <w:trPr>
          <w:divId w:val="1696887379"/>
          <w:tblCellSpacing w:w="15" w:type="dxa"/>
        </w:trPr>
        <w:tc>
          <w:tcPr>
            <w:tcW w:w="0" w:type="auto"/>
            <w:hideMark/>
          </w:tcPr>
          <w:p w:rsidR="00645693" w:rsidRDefault="00645693">
            <w:pPr>
              <w:spacing w:before="0" w:beforeAutospacing="0" w:after="0" w:afterAutospacing="0"/>
              <w:rPr>
                <w:rFonts w:ascii="Verdana" w:eastAsia="Times New Roman" w:hAnsi="Verdana"/>
                <w:color w:val="000000"/>
                <w:sz w:val="20"/>
                <w:szCs w:val="20"/>
              </w:rPr>
            </w:pPr>
            <w:bookmarkStart w:id="234" w:name="RFC3339"/>
            <w:r>
              <w:rPr>
                <w:rFonts w:ascii="Verdana" w:eastAsia="Times New Roman" w:hAnsi="Verdana"/>
                <w:b/>
                <w:bCs/>
                <w:color w:val="000000"/>
                <w:sz w:val="20"/>
                <w:szCs w:val="20"/>
              </w:rPr>
              <w:t>[RFC3339]</w:t>
            </w:r>
            <w:bookmarkEnd w:id="234"/>
          </w:p>
        </w:tc>
        <w:tc>
          <w:tcPr>
            <w:tcW w:w="0" w:type="auto"/>
            <w:vAlign w:val="center"/>
            <w:hideMark/>
          </w:tcPr>
          <w:p w:rsidR="00645693" w:rsidRDefault="001508E1">
            <w:pPr>
              <w:spacing w:before="0" w:beforeAutospacing="0" w:after="0" w:afterAutospacing="0"/>
              <w:rPr>
                <w:rFonts w:ascii="Verdana" w:eastAsia="Times New Roman" w:hAnsi="Verdana"/>
                <w:color w:val="000000"/>
                <w:sz w:val="20"/>
                <w:szCs w:val="20"/>
              </w:rPr>
            </w:pPr>
            <w:hyperlink r:id="rId24" w:history="1">
              <w:r w:rsidR="00645693">
                <w:rPr>
                  <w:rStyle w:val="Hyperlink"/>
                  <w:rFonts w:ascii="Verdana" w:eastAsia="Times New Roman" w:hAnsi="Verdana"/>
                  <w:sz w:val="20"/>
                  <w:szCs w:val="20"/>
                </w:rPr>
                <w:t>Klyne, G., Ed.</w:t>
              </w:r>
            </w:hyperlink>
            <w:r w:rsidR="00645693">
              <w:rPr>
                <w:rFonts w:ascii="Verdana" w:eastAsia="Times New Roman" w:hAnsi="Verdana"/>
                <w:color w:val="000000"/>
                <w:sz w:val="20"/>
                <w:szCs w:val="20"/>
              </w:rPr>
              <w:t xml:space="preserve"> and </w:t>
            </w:r>
            <w:hyperlink r:id="rId25" w:history="1">
              <w:r w:rsidR="00645693">
                <w:rPr>
                  <w:rStyle w:val="Hyperlink"/>
                  <w:rFonts w:ascii="Verdana" w:eastAsia="Times New Roman" w:hAnsi="Verdana"/>
                  <w:sz w:val="20"/>
                  <w:szCs w:val="20"/>
                </w:rPr>
                <w:t>C. Newman</w:t>
              </w:r>
            </w:hyperlink>
            <w:r w:rsidR="00645693">
              <w:rPr>
                <w:rFonts w:ascii="Verdana" w:eastAsia="Times New Roman" w:hAnsi="Verdana"/>
                <w:color w:val="000000"/>
                <w:sz w:val="20"/>
                <w:szCs w:val="20"/>
              </w:rPr>
              <w:t>, “</w:t>
            </w:r>
            <w:hyperlink r:id="rId26" w:history="1">
              <w:r w:rsidR="00645693">
                <w:rPr>
                  <w:rStyle w:val="Hyperlink"/>
                  <w:rFonts w:ascii="Verdana" w:eastAsia="Times New Roman" w:hAnsi="Verdana"/>
                  <w:sz w:val="20"/>
                  <w:szCs w:val="20"/>
                </w:rPr>
                <w:t>Date and Time on the Internet: Timestamps</w:t>
              </w:r>
            </w:hyperlink>
            <w:r w:rsidR="00645693">
              <w:rPr>
                <w:rFonts w:ascii="Verdana" w:eastAsia="Times New Roman" w:hAnsi="Verdana"/>
                <w:color w:val="000000"/>
                <w:sz w:val="20"/>
                <w:szCs w:val="20"/>
              </w:rPr>
              <w:t>,” RFC 3339, July 2002 (</w:t>
            </w:r>
            <w:hyperlink r:id="rId27" w:history="1">
              <w:r w:rsidR="00645693">
                <w:rPr>
                  <w:rStyle w:val="Hyperlink"/>
                  <w:rFonts w:ascii="Verdana" w:eastAsia="Times New Roman" w:hAnsi="Verdana"/>
                  <w:sz w:val="20"/>
                  <w:szCs w:val="20"/>
                </w:rPr>
                <w:t>TXT</w:t>
              </w:r>
            </w:hyperlink>
            <w:r w:rsidR="00645693">
              <w:rPr>
                <w:rFonts w:ascii="Verdana" w:eastAsia="Times New Roman" w:hAnsi="Verdana"/>
                <w:color w:val="000000"/>
                <w:sz w:val="20"/>
                <w:szCs w:val="20"/>
              </w:rPr>
              <w:t xml:space="preserve">, </w:t>
            </w:r>
            <w:hyperlink r:id="rId28" w:history="1">
              <w:r w:rsidR="00645693">
                <w:rPr>
                  <w:rStyle w:val="Hyperlink"/>
                  <w:rFonts w:ascii="Verdana" w:eastAsia="Times New Roman" w:hAnsi="Verdana"/>
                  <w:sz w:val="20"/>
                  <w:szCs w:val="20"/>
                </w:rPr>
                <w:t>HTML</w:t>
              </w:r>
            </w:hyperlink>
            <w:r w:rsidR="00645693">
              <w:rPr>
                <w:rFonts w:ascii="Verdana" w:eastAsia="Times New Roman" w:hAnsi="Verdana"/>
                <w:color w:val="000000"/>
                <w:sz w:val="20"/>
                <w:szCs w:val="20"/>
              </w:rPr>
              <w:t xml:space="preserve">, </w:t>
            </w:r>
            <w:hyperlink r:id="rId29" w:history="1">
              <w:r w:rsidR="00645693">
                <w:rPr>
                  <w:rStyle w:val="Hyperlink"/>
                  <w:rFonts w:ascii="Verdana" w:eastAsia="Times New Roman" w:hAnsi="Verdana"/>
                  <w:sz w:val="20"/>
                  <w:szCs w:val="20"/>
                </w:rPr>
                <w:t>XML</w:t>
              </w:r>
            </w:hyperlink>
            <w:r w:rsidR="00645693">
              <w:rPr>
                <w:rFonts w:ascii="Verdana" w:eastAsia="Times New Roman" w:hAnsi="Verdana"/>
                <w:color w:val="000000"/>
                <w:sz w:val="20"/>
                <w:szCs w:val="20"/>
              </w:rPr>
              <w:t>).</w:t>
            </w:r>
          </w:p>
        </w:tc>
      </w:tr>
      <w:tr w:rsidR="00645693">
        <w:trPr>
          <w:divId w:val="1696887379"/>
          <w:tblCellSpacing w:w="15" w:type="dxa"/>
        </w:trPr>
        <w:tc>
          <w:tcPr>
            <w:tcW w:w="0" w:type="auto"/>
            <w:hideMark/>
          </w:tcPr>
          <w:p w:rsidR="00645693" w:rsidRDefault="00645693">
            <w:pPr>
              <w:spacing w:before="0" w:beforeAutospacing="0" w:after="0" w:afterAutospacing="0"/>
              <w:rPr>
                <w:rFonts w:ascii="Verdana" w:eastAsia="Times New Roman" w:hAnsi="Verdana"/>
                <w:color w:val="000000"/>
                <w:sz w:val="20"/>
                <w:szCs w:val="20"/>
              </w:rPr>
            </w:pPr>
            <w:bookmarkStart w:id="235" w:name="RFC4627"/>
            <w:r>
              <w:rPr>
                <w:rFonts w:ascii="Verdana" w:eastAsia="Times New Roman" w:hAnsi="Verdana"/>
                <w:b/>
                <w:bCs/>
                <w:color w:val="000000"/>
                <w:sz w:val="20"/>
                <w:szCs w:val="20"/>
              </w:rPr>
              <w:t>[RFC4627]</w:t>
            </w:r>
            <w:bookmarkEnd w:id="235"/>
          </w:p>
        </w:tc>
        <w:tc>
          <w:tcPr>
            <w:tcW w:w="0" w:type="auto"/>
            <w:vAlign w:val="center"/>
            <w:hideMark/>
          </w:tcPr>
          <w:p w:rsidR="00645693" w:rsidRDefault="0064569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Crockford, D., “</w:t>
            </w:r>
            <w:hyperlink r:id="rId30" w:history="1">
              <w:r>
                <w:rPr>
                  <w:rStyle w:val="Hyperlink"/>
                  <w:rFonts w:ascii="Verdana" w:eastAsia="Times New Roman" w:hAnsi="Verdana"/>
                  <w:sz w:val="20"/>
                  <w:szCs w:val="20"/>
                </w:rPr>
                <w:t>The application/</w:t>
              </w:r>
              <w:proofErr w:type="spellStart"/>
              <w:r>
                <w:rPr>
                  <w:rStyle w:val="Hyperlink"/>
                  <w:rFonts w:ascii="Verdana" w:eastAsia="Times New Roman" w:hAnsi="Verdana"/>
                  <w:sz w:val="20"/>
                  <w:szCs w:val="20"/>
                </w:rPr>
                <w:t>json</w:t>
              </w:r>
              <w:proofErr w:type="spellEnd"/>
              <w:r>
                <w:rPr>
                  <w:rStyle w:val="Hyperlink"/>
                  <w:rFonts w:ascii="Verdana" w:eastAsia="Times New Roman" w:hAnsi="Verdana"/>
                  <w:sz w:val="20"/>
                  <w:szCs w:val="20"/>
                </w:rPr>
                <w:t xml:space="preserve"> Media Type for JavaScript Object Notation (JSON)</w:t>
              </w:r>
            </w:hyperlink>
            <w:r>
              <w:rPr>
                <w:rFonts w:ascii="Verdana" w:eastAsia="Times New Roman" w:hAnsi="Verdana"/>
                <w:color w:val="000000"/>
                <w:sz w:val="20"/>
                <w:szCs w:val="20"/>
              </w:rPr>
              <w:t>,” RFC 4627, July 2006 (</w:t>
            </w:r>
            <w:hyperlink r:id="rId31"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645693">
        <w:trPr>
          <w:divId w:val="1696887379"/>
          <w:tblCellSpacing w:w="15" w:type="dxa"/>
        </w:trPr>
        <w:tc>
          <w:tcPr>
            <w:tcW w:w="0" w:type="auto"/>
            <w:hideMark/>
          </w:tcPr>
          <w:p w:rsidR="00645693" w:rsidRDefault="00645693">
            <w:pPr>
              <w:spacing w:before="0" w:beforeAutospacing="0" w:after="0" w:afterAutospacing="0"/>
              <w:rPr>
                <w:rFonts w:ascii="Verdana" w:eastAsia="Times New Roman" w:hAnsi="Verdana"/>
                <w:color w:val="000000"/>
                <w:sz w:val="20"/>
                <w:szCs w:val="20"/>
              </w:rPr>
            </w:pPr>
            <w:bookmarkStart w:id="236" w:name="RFC5646"/>
            <w:r>
              <w:rPr>
                <w:rFonts w:ascii="Verdana" w:eastAsia="Times New Roman" w:hAnsi="Verdana"/>
                <w:b/>
                <w:bCs/>
                <w:color w:val="000000"/>
                <w:sz w:val="20"/>
                <w:szCs w:val="20"/>
              </w:rPr>
              <w:t>[RFC5646]</w:t>
            </w:r>
            <w:bookmarkEnd w:id="236"/>
          </w:p>
        </w:tc>
        <w:tc>
          <w:tcPr>
            <w:tcW w:w="0" w:type="auto"/>
            <w:vAlign w:val="center"/>
            <w:hideMark/>
          </w:tcPr>
          <w:p w:rsidR="00645693" w:rsidRDefault="0064569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Phillips, A. and M. Davis, “</w:t>
            </w:r>
            <w:hyperlink r:id="rId32" w:history="1">
              <w:r>
                <w:rPr>
                  <w:rStyle w:val="Hyperlink"/>
                  <w:rFonts w:ascii="Verdana" w:eastAsia="Times New Roman" w:hAnsi="Verdana"/>
                  <w:sz w:val="20"/>
                  <w:szCs w:val="20"/>
                </w:rPr>
                <w:t>Tags for Identifying Languages</w:t>
              </w:r>
            </w:hyperlink>
            <w:r>
              <w:rPr>
                <w:rFonts w:ascii="Verdana" w:eastAsia="Times New Roman" w:hAnsi="Verdana"/>
                <w:color w:val="000000"/>
                <w:sz w:val="20"/>
                <w:szCs w:val="20"/>
              </w:rPr>
              <w:t>,” BCP 47, RFC 5646, September 2009 (</w:t>
            </w:r>
            <w:hyperlink r:id="rId33"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645693">
        <w:trPr>
          <w:divId w:val="1696887379"/>
          <w:tblCellSpacing w:w="15" w:type="dxa"/>
        </w:trPr>
        <w:tc>
          <w:tcPr>
            <w:tcW w:w="0" w:type="auto"/>
            <w:hideMark/>
          </w:tcPr>
          <w:p w:rsidR="00645693" w:rsidRDefault="00645693">
            <w:pPr>
              <w:spacing w:before="0" w:beforeAutospacing="0" w:after="0" w:afterAutospacing="0"/>
              <w:rPr>
                <w:rFonts w:ascii="Verdana" w:eastAsia="Times New Roman" w:hAnsi="Verdana"/>
                <w:color w:val="000000"/>
                <w:sz w:val="20"/>
                <w:szCs w:val="20"/>
              </w:rPr>
            </w:pPr>
            <w:bookmarkStart w:id="237" w:name="SP800-63"/>
            <w:r>
              <w:rPr>
                <w:rFonts w:ascii="Verdana" w:eastAsia="Times New Roman" w:hAnsi="Verdana"/>
                <w:b/>
                <w:bCs/>
                <w:color w:val="000000"/>
                <w:sz w:val="20"/>
                <w:szCs w:val="20"/>
              </w:rPr>
              <w:t>[SP800-63]</w:t>
            </w:r>
            <w:bookmarkEnd w:id="237"/>
          </w:p>
        </w:tc>
        <w:tc>
          <w:tcPr>
            <w:tcW w:w="0" w:type="auto"/>
            <w:vAlign w:val="center"/>
            <w:hideMark/>
          </w:tcPr>
          <w:p w:rsidR="00645693" w:rsidRDefault="0064569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National Institute of Standards and Technology, “</w:t>
            </w:r>
            <w:hyperlink r:id="rId34" w:history="1">
              <w:r>
                <w:rPr>
                  <w:rStyle w:val="Hyperlink"/>
                  <w:rFonts w:ascii="Verdana" w:eastAsia="Times New Roman" w:hAnsi="Verdana"/>
                  <w:sz w:val="20"/>
                  <w:szCs w:val="20"/>
                </w:rPr>
                <w:t>NIST SP800-63rev.1: Electronic Authentication Guideline</w:t>
              </w:r>
            </w:hyperlink>
            <w:r>
              <w:rPr>
                <w:rFonts w:ascii="Verdana" w:eastAsia="Times New Roman" w:hAnsi="Verdana"/>
                <w:color w:val="000000"/>
                <w:sz w:val="20"/>
                <w:szCs w:val="20"/>
              </w:rPr>
              <w:t>,” NIST SP800-63.</w:t>
            </w:r>
          </w:p>
        </w:tc>
      </w:tr>
      <w:tr w:rsidR="00645693">
        <w:trPr>
          <w:divId w:val="1696887379"/>
          <w:tblCellSpacing w:w="15" w:type="dxa"/>
        </w:trPr>
        <w:tc>
          <w:tcPr>
            <w:tcW w:w="0" w:type="auto"/>
            <w:hideMark/>
          </w:tcPr>
          <w:p w:rsidR="00645693" w:rsidRDefault="00645693">
            <w:pPr>
              <w:spacing w:before="0" w:beforeAutospacing="0" w:after="0" w:afterAutospacing="0"/>
              <w:rPr>
                <w:rFonts w:ascii="Verdana" w:eastAsia="Times New Roman" w:hAnsi="Verdana"/>
                <w:color w:val="000000"/>
                <w:sz w:val="20"/>
                <w:szCs w:val="20"/>
              </w:rPr>
            </w:pPr>
            <w:bookmarkStart w:id="238" w:name="W3C.REC-html401-19991224"/>
            <w:r>
              <w:rPr>
                <w:rFonts w:ascii="Verdana" w:eastAsia="Times New Roman" w:hAnsi="Verdana"/>
                <w:b/>
                <w:bCs/>
                <w:color w:val="000000"/>
                <w:sz w:val="20"/>
                <w:szCs w:val="20"/>
              </w:rPr>
              <w:t>[W3C.REC-html401-19991224]</w:t>
            </w:r>
            <w:bookmarkEnd w:id="238"/>
          </w:p>
        </w:tc>
        <w:tc>
          <w:tcPr>
            <w:tcW w:w="0" w:type="auto"/>
            <w:vAlign w:val="center"/>
            <w:hideMark/>
          </w:tcPr>
          <w:p w:rsidR="00645693" w:rsidRDefault="0064569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Raggett, D., Hors, A., and I. Jacobs, “</w:t>
            </w:r>
            <w:hyperlink r:id="rId35" w:history="1">
              <w:r>
                <w:rPr>
                  <w:rStyle w:val="Hyperlink"/>
                  <w:rFonts w:ascii="Verdana" w:eastAsia="Times New Roman" w:hAnsi="Verdana"/>
                  <w:sz w:val="20"/>
                  <w:szCs w:val="20"/>
                </w:rPr>
                <w:t>HTML 4.01 Specification</w:t>
              </w:r>
            </w:hyperlink>
            <w:r>
              <w:rPr>
                <w:rFonts w:ascii="Verdana" w:eastAsia="Times New Roman" w:hAnsi="Verdana"/>
                <w:color w:val="000000"/>
                <w:sz w:val="20"/>
                <w:szCs w:val="20"/>
              </w:rPr>
              <w:t>,” World Wide Web Consortium Recommendation REC-html401-19991224, December 1999 (</w:t>
            </w:r>
            <w:hyperlink r:id="rId36"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645693">
        <w:trPr>
          <w:divId w:val="1696887379"/>
          <w:tblCellSpacing w:w="15" w:type="dxa"/>
        </w:trPr>
        <w:tc>
          <w:tcPr>
            <w:tcW w:w="0" w:type="auto"/>
            <w:hideMark/>
          </w:tcPr>
          <w:p w:rsidR="00645693" w:rsidRDefault="00645693">
            <w:pPr>
              <w:spacing w:before="0" w:beforeAutospacing="0" w:after="0" w:afterAutospacing="0"/>
              <w:rPr>
                <w:rFonts w:ascii="Verdana" w:eastAsia="Times New Roman" w:hAnsi="Verdana"/>
                <w:color w:val="000000"/>
                <w:sz w:val="20"/>
                <w:szCs w:val="20"/>
              </w:rPr>
            </w:pPr>
            <w:bookmarkStart w:id="239" w:name="zoneinfo"/>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zoneinfo</w:t>
            </w:r>
            <w:proofErr w:type="spellEnd"/>
            <w:r>
              <w:rPr>
                <w:rFonts w:ascii="Verdana" w:eastAsia="Times New Roman" w:hAnsi="Verdana"/>
                <w:b/>
                <w:bCs/>
                <w:color w:val="000000"/>
                <w:sz w:val="20"/>
                <w:szCs w:val="20"/>
              </w:rPr>
              <w:t>]</w:t>
            </w:r>
            <w:bookmarkEnd w:id="239"/>
          </w:p>
        </w:tc>
        <w:tc>
          <w:tcPr>
            <w:tcW w:w="0" w:type="auto"/>
            <w:vAlign w:val="center"/>
            <w:hideMark/>
          </w:tcPr>
          <w:p w:rsidR="00645693" w:rsidRDefault="0064569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Public Domain, “</w:t>
            </w:r>
            <w:hyperlink r:id="rId37" w:history="1">
              <w:r>
                <w:rPr>
                  <w:rStyle w:val="Hyperlink"/>
                  <w:rFonts w:ascii="Verdana" w:eastAsia="Times New Roman" w:hAnsi="Verdana"/>
                  <w:sz w:val="20"/>
                  <w:szCs w:val="20"/>
                </w:rPr>
                <w:t xml:space="preserve">The </w:t>
              </w:r>
              <w:proofErr w:type="spellStart"/>
              <w:r>
                <w:rPr>
                  <w:rStyle w:val="Hyperlink"/>
                  <w:rFonts w:ascii="Verdana" w:eastAsia="Times New Roman" w:hAnsi="Verdana"/>
                  <w:sz w:val="20"/>
                  <w:szCs w:val="20"/>
                </w:rPr>
                <w:t>tz</w:t>
              </w:r>
              <w:proofErr w:type="spellEnd"/>
              <w:r>
                <w:rPr>
                  <w:rStyle w:val="Hyperlink"/>
                  <w:rFonts w:ascii="Verdana" w:eastAsia="Times New Roman" w:hAnsi="Verdana"/>
                  <w:sz w:val="20"/>
                  <w:szCs w:val="20"/>
                </w:rPr>
                <w:t xml:space="preserve"> database</w:t>
              </w:r>
            </w:hyperlink>
            <w:r>
              <w:rPr>
                <w:rFonts w:ascii="Verdana" w:eastAsia="Times New Roman" w:hAnsi="Verdana"/>
                <w:color w:val="000000"/>
                <w:sz w:val="20"/>
                <w:szCs w:val="20"/>
              </w:rPr>
              <w:t>,” June 2011.</w:t>
            </w:r>
          </w:p>
        </w:tc>
      </w:tr>
    </w:tbl>
    <w:p w:rsidR="00645693" w:rsidRDefault="00645693">
      <w:pPr>
        <w:spacing w:before="0" w:beforeAutospacing="0" w:after="0" w:afterAutospacing="0"/>
        <w:divId w:val="1696887379"/>
        <w:rPr>
          <w:rFonts w:ascii="Verdana" w:eastAsia="Times New Roman" w:hAnsi="Verdana"/>
          <w:color w:val="000000"/>
          <w:lang w:val="en"/>
        </w:rPr>
      </w:pPr>
      <w:bookmarkStart w:id="240" w:name="rfc.references2"/>
      <w:bookmarkEnd w:id="240"/>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10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r>
        <w:rPr>
          <w:rFonts w:eastAsia="Times New Roman"/>
          <w:lang w:val="en"/>
        </w:rPr>
        <w:t>10.2. Informative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274"/>
        <w:gridCol w:w="7082"/>
      </w:tblGrid>
      <w:tr w:rsidR="00645693">
        <w:trPr>
          <w:divId w:val="1696887379"/>
          <w:tblCellSpacing w:w="15" w:type="dxa"/>
        </w:trPr>
        <w:tc>
          <w:tcPr>
            <w:tcW w:w="0" w:type="auto"/>
            <w:hideMark/>
          </w:tcPr>
          <w:p w:rsidR="00645693" w:rsidRDefault="00645693">
            <w:pPr>
              <w:spacing w:before="0" w:beforeAutospacing="0" w:after="0" w:afterAutospacing="0"/>
              <w:rPr>
                <w:rFonts w:ascii="Verdana" w:eastAsia="Times New Roman" w:hAnsi="Verdana"/>
                <w:color w:val="000000"/>
                <w:sz w:val="20"/>
                <w:szCs w:val="20"/>
              </w:rPr>
            </w:pPr>
            <w:bookmarkStart w:id="241" w:name="OpenID.2.0"/>
            <w:r>
              <w:rPr>
                <w:rFonts w:ascii="Verdana" w:eastAsia="Times New Roman" w:hAnsi="Verdana"/>
                <w:b/>
                <w:bCs/>
                <w:color w:val="000000"/>
                <w:sz w:val="20"/>
                <w:szCs w:val="20"/>
              </w:rPr>
              <w:t>[OpenID.2.0]</w:t>
            </w:r>
            <w:bookmarkEnd w:id="241"/>
          </w:p>
        </w:tc>
        <w:tc>
          <w:tcPr>
            <w:tcW w:w="0" w:type="auto"/>
            <w:vAlign w:val="center"/>
            <w:hideMark/>
          </w:tcPr>
          <w:p w:rsidR="00645693" w:rsidRDefault="0064569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specs@openid.net, “OpenID Authentication 2.0,” 2007 (</w:t>
            </w:r>
            <w:hyperlink r:id="rId38"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39"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645693">
        <w:trPr>
          <w:divId w:val="1696887379"/>
          <w:tblCellSpacing w:w="15" w:type="dxa"/>
        </w:trPr>
        <w:tc>
          <w:tcPr>
            <w:tcW w:w="0" w:type="auto"/>
            <w:hideMark/>
          </w:tcPr>
          <w:p w:rsidR="00645693" w:rsidRDefault="00645693">
            <w:pPr>
              <w:spacing w:before="0" w:beforeAutospacing="0" w:after="0" w:afterAutospacing="0"/>
              <w:rPr>
                <w:rFonts w:ascii="Verdana" w:eastAsia="Times New Roman" w:hAnsi="Verdana"/>
                <w:color w:val="000000"/>
                <w:sz w:val="20"/>
                <w:szCs w:val="20"/>
              </w:rPr>
            </w:pPr>
            <w:bookmarkStart w:id="242" w:name="RESPONSE.TYPES"/>
            <w:r>
              <w:rPr>
                <w:rFonts w:ascii="Verdana" w:eastAsia="Times New Roman" w:hAnsi="Verdana"/>
                <w:b/>
                <w:bCs/>
                <w:color w:val="000000"/>
                <w:sz w:val="20"/>
                <w:szCs w:val="20"/>
              </w:rPr>
              <w:t>[RESPONSE.TYPES]</w:t>
            </w:r>
            <w:bookmarkEnd w:id="242"/>
          </w:p>
        </w:tc>
        <w:tc>
          <w:tcPr>
            <w:tcW w:w="0" w:type="auto"/>
            <w:vAlign w:val="center"/>
            <w:hideMark/>
          </w:tcPr>
          <w:p w:rsidR="00645693" w:rsidRDefault="00645693">
            <w:pPr>
              <w:spacing w:before="0" w:beforeAutospacing="0" w:after="0" w:afterAutospacing="0"/>
              <w:rPr>
                <w:rFonts w:ascii="Verdana" w:eastAsia="Times New Roman" w:hAnsi="Verdana"/>
                <w:color w:val="000000"/>
                <w:sz w:val="20"/>
                <w:szCs w:val="20"/>
              </w:rPr>
            </w:pPr>
            <w:proofErr w:type="gramStart"/>
            <w:r>
              <w:rPr>
                <w:rFonts w:ascii="Verdana" w:eastAsia="Times New Roman" w:hAnsi="Verdana"/>
                <w:color w:val="000000"/>
                <w:sz w:val="20"/>
                <w:szCs w:val="20"/>
              </w:rPr>
              <w:t>de</w:t>
            </w:r>
            <w:proofErr w:type="gramEnd"/>
            <w:r>
              <w:rPr>
                <w:rFonts w:ascii="Verdana" w:eastAsia="Times New Roman" w:hAnsi="Verdana"/>
                <w:color w:val="000000"/>
                <w:sz w:val="20"/>
                <w:szCs w:val="20"/>
              </w:rPr>
              <w:t xml:space="preserve"> Medeiros, B., </w:t>
            </w:r>
            <w:hyperlink r:id="rId40" w:history="1">
              <w:r>
                <w:rPr>
                  <w:rStyle w:val="Hyperlink"/>
                  <w:rFonts w:ascii="Verdana" w:eastAsia="Times New Roman" w:hAnsi="Verdana"/>
                  <w:sz w:val="20"/>
                  <w:szCs w:val="20"/>
                </w:rPr>
                <w:t>Scurtescu, M.</w:t>
              </w:r>
            </w:hyperlink>
            <w:r>
              <w:rPr>
                <w:rFonts w:ascii="Verdana" w:eastAsia="Times New Roman" w:hAnsi="Verdana"/>
                <w:color w:val="000000"/>
                <w:sz w:val="20"/>
                <w:szCs w:val="20"/>
              </w:rPr>
              <w:t xml:space="preserve">, and </w:t>
            </w:r>
            <w:hyperlink r:id="rId41" w:history="1">
              <w:r>
                <w:rPr>
                  <w:rStyle w:val="Hyperlink"/>
                  <w:rFonts w:ascii="Verdana" w:eastAsia="Times New Roman" w:hAnsi="Verdana"/>
                  <w:sz w:val="20"/>
                  <w:szCs w:val="20"/>
                </w:rPr>
                <w:t>P. Tarjan</w:t>
              </w:r>
            </w:hyperlink>
            <w:r>
              <w:rPr>
                <w:rFonts w:ascii="Verdana" w:eastAsia="Times New Roman" w:hAnsi="Verdana"/>
                <w:color w:val="000000"/>
                <w:sz w:val="20"/>
                <w:szCs w:val="20"/>
              </w:rPr>
              <w:t>, “</w:t>
            </w:r>
            <w:hyperlink r:id="rId42" w:history="1">
              <w:r>
                <w:rPr>
                  <w:rStyle w:val="Hyperlink"/>
                  <w:rFonts w:ascii="Verdana" w:eastAsia="Times New Roman" w:hAnsi="Verdana"/>
                  <w:sz w:val="20"/>
                  <w:szCs w:val="20"/>
                </w:rPr>
                <w:t>OAuth 2.0 Multiple Response Type Encoding Practices</w:t>
              </w:r>
            </w:hyperlink>
            <w:r>
              <w:rPr>
                <w:rFonts w:ascii="Verdana" w:eastAsia="Times New Roman" w:hAnsi="Verdana"/>
                <w:color w:val="000000"/>
                <w:sz w:val="20"/>
                <w:szCs w:val="20"/>
              </w:rPr>
              <w:t>,” October 2011.</w:t>
            </w:r>
          </w:p>
        </w:tc>
      </w:tr>
    </w:tbl>
    <w:p w:rsidR="00645693" w:rsidRDefault="00645693">
      <w:pPr>
        <w:spacing w:before="0" w:beforeAutospacing="0" w:after="0" w:afterAutospacing="0"/>
        <w:divId w:val="1696887379"/>
        <w:rPr>
          <w:rFonts w:ascii="Verdana" w:eastAsia="Times New Roman" w:hAnsi="Verdana"/>
          <w:color w:val="000000"/>
          <w:lang w:val="en"/>
        </w:rPr>
      </w:pPr>
      <w:bookmarkStart w:id="243" w:name="anchor50"/>
      <w:bookmarkEnd w:id="243"/>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10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244" w:name="rfc.section.A"/>
      <w:bookmarkEnd w:id="244"/>
      <w:proofErr w:type="gramStart"/>
      <w:r>
        <w:rPr>
          <w:rFonts w:eastAsia="Times New Roman"/>
          <w:lang w:val="en"/>
        </w:rPr>
        <w:t>Appendix A.</w:t>
      </w:r>
      <w:proofErr w:type="gramEnd"/>
      <w:r>
        <w:rPr>
          <w:rFonts w:eastAsia="Times New Roman"/>
          <w:lang w:val="en"/>
        </w:rPr>
        <w:t>  Acknowledgements</w:t>
      </w:r>
    </w:p>
    <w:p w:rsidR="00645693" w:rsidRDefault="00645693">
      <w:pPr>
        <w:pStyle w:val="NormalWeb"/>
        <w:divId w:val="1696887379"/>
        <w:rPr>
          <w:rFonts w:ascii="Verdana" w:hAnsi="Verdana"/>
          <w:color w:val="000000"/>
          <w:lang w:val="en"/>
        </w:rPr>
      </w:pPr>
      <w:r>
        <w:rPr>
          <w:rFonts w:ascii="Verdana" w:hAnsi="Verdana"/>
          <w:color w:val="000000"/>
          <w:lang w:val="en"/>
        </w:rPr>
        <w:t xml:space="preserve">As a successor version of OpenID, this specification heavily relies on </w:t>
      </w:r>
      <w:hyperlink w:anchor="OpenID.2.0" w:history="1">
        <w:r>
          <w:rPr>
            <w:rStyle w:val="Hyperlink"/>
            <w:rFonts w:ascii="Verdana" w:hAnsi="Verdana"/>
            <w:u w:val="none"/>
            <w:lang w:val="en"/>
          </w:rPr>
          <w:t>OpenID Authentication 2.0</w:t>
        </w:r>
        <w:r>
          <w:rPr>
            <w:rStyle w:val="Hyperlink"/>
            <w:rFonts w:ascii="Verdana" w:hAnsi="Verdana"/>
            <w:vanish/>
            <w:u w:val="none"/>
            <w:lang w:val="en"/>
          </w:rPr>
          <w:t xml:space="preserve"> (specs@openid.net, “OpenID Authentication 2.0,” 2007.)</w:t>
        </w:r>
      </w:hyperlink>
      <w:r>
        <w:rPr>
          <w:rFonts w:ascii="Verdana" w:hAnsi="Verdana"/>
          <w:color w:val="000000"/>
          <w:lang w:val="en"/>
        </w:rPr>
        <w:t xml:space="preserve"> [OpenID.2.0]. Please refer to Appendix C of OpenID Authentication 2.0 for the full list of the contributors for that specification.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This specification is largely compliant with OAuth 2.0 draft 20. Please refer to the OAuth 2.0 specification for the list of contributors.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In addition, the OpenID Community would like to thank the following people for the work they've done in the drafting and editing of this specification. </w:t>
      </w:r>
    </w:p>
    <w:p w:rsidR="00645693" w:rsidRDefault="00645693">
      <w:pPr>
        <w:pStyle w:val="NormalWeb"/>
        <w:divId w:val="508756291"/>
        <w:rPr>
          <w:rFonts w:ascii="Verdana" w:hAnsi="Verdana"/>
          <w:color w:val="000000"/>
          <w:lang w:val="en"/>
        </w:rPr>
      </w:pPr>
      <w:r>
        <w:rPr>
          <w:rFonts w:ascii="Verdana" w:hAnsi="Verdana"/>
          <w:color w:val="000000"/>
          <w:lang w:val="en"/>
        </w:rPr>
        <w:t xml:space="preserve">Anthony Nadalin (tonynad@microsoft.com), Microsoft </w:t>
      </w:r>
    </w:p>
    <w:p w:rsidR="00645693" w:rsidRDefault="00645693">
      <w:pPr>
        <w:pStyle w:val="NormalWeb"/>
        <w:divId w:val="508756291"/>
        <w:rPr>
          <w:rFonts w:ascii="Verdana" w:hAnsi="Verdana"/>
          <w:color w:val="000000"/>
          <w:lang w:val="en"/>
        </w:rPr>
      </w:pPr>
      <w:r>
        <w:rPr>
          <w:rFonts w:ascii="Verdana" w:hAnsi="Verdana"/>
          <w:color w:val="000000"/>
          <w:lang w:val="en"/>
        </w:rPr>
        <w:t xml:space="preserve">Axel Nennker (axel.nennker@telekom.de), Deutsche Telekom </w:t>
      </w:r>
    </w:p>
    <w:p w:rsidR="00645693" w:rsidRDefault="00645693">
      <w:pPr>
        <w:pStyle w:val="NormalWeb"/>
        <w:divId w:val="508756291"/>
        <w:rPr>
          <w:rFonts w:ascii="Verdana" w:hAnsi="Verdana"/>
          <w:color w:val="000000"/>
          <w:lang w:val="en"/>
        </w:rPr>
      </w:pPr>
      <w:r>
        <w:rPr>
          <w:rFonts w:ascii="Verdana" w:hAnsi="Verdana"/>
          <w:color w:val="000000"/>
          <w:lang w:val="en"/>
        </w:rPr>
        <w:t xml:space="preserve">Casper </w:t>
      </w:r>
      <w:proofErr w:type="spellStart"/>
      <w:r>
        <w:rPr>
          <w:rFonts w:ascii="Verdana" w:hAnsi="Verdana"/>
          <w:color w:val="000000"/>
          <w:lang w:val="en"/>
        </w:rPr>
        <w:t>Biering</w:t>
      </w:r>
      <w:proofErr w:type="spellEnd"/>
      <w:r>
        <w:rPr>
          <w:rFonts w:ascii="Verdana" w:hAnsi="Verdana"/>
          <w:color w:val="000000"/>
          <w:lang w:val="en"/>
        </w:rPr>
        <w:t xml:space="preserve"> (cb@peercraft.com), </w:t>
      </w:r>
      <w:proofErr w:type="spellStart"/>
      <w:r>
        <w:rPr>
          <w:rFonts w:ascii="Verdana" w:hAnsi="Verdana"/>
          <w:color w:val="000000"/>
          <w:lang w:val="en"/>
        </w:rPr>
        <w:t>Peercraft</w:t>
      </w:r>
      <w:proofErr w:type="spellEnd"/>
      <w:r>
        <w:rPr>
          <w:rFonts w:ascii="Verdana" w:hAnsi="Verdana"/>
          <w:color w:val="000000"/>
          <w:lang w:val="en"/>
        </w:rPr>
        <w:t xml:space="preserve"> </w:t>
      </w:r>
    </w:p>
    <w:p w:rsidR="00645693" w:rsidRDefault="00645693">
      <w:pPr>
        <w:pStyle w:val="NormalWeb"/>
        <w:divId w:val="508756291"/>
        <w:rPr>
          <w:rFonts w:ascii="Verdana" w:hAnsi="Verdana"/>
          <w:color w:val="000000"/>
          <w:lang w:val="en"/>
        </w:rPr>
      </w:pPr>
      <w:r>
        <w:rPr>
          <w:rFonts w:ascii="Verdana" w:hAnsi="Verdana"/>
          <w:color w:val="000000"/>
          <w:lang w:val="en"/>
        </w:rPr>
        <w:t xml:space="preserve">Breno de Medeiros (breno@gmail.com), Google </w:t>
      </w:r>
    </w:p>
    <w:p w:rsidR="00645693" w:rsidRDefault="00645693">
      <w:pPr>
        <w:pStyle w:val="NormalWeb"/>
        <w:divId w:val="508756291"/>
        <w:rPr>
          <w:rFonts w:ascii="Verdana" w:hAnsi="Verdana"/>
          <w:color w:val="000000"/>
          <w:lang w:val="en"/>
        </w:rPr>
      </w:pPr>
      <w:r>
        <w:rPr>
          <w:rFonts w:ascii="Verdana" w:hAnsi="Verdana"/>
          <w:color w:val="000000"/>
          <w:lang w:val="en"/>
        </w:rPr>
        <w:t xml:space="preserve">Chuck Mortimore (cmortimore@salesforce.com), Salesforce.com </w:t>
      </w:r>
    </w:p>
    <w:p w:rsidR="00645693" w:rsidRDefault="00645693">
      <w:pPr>
        <w:pStyle w:val="NormalWeb"/>
        <w:divId w:val="508756291"/>
        <w:rPr>
          <w:rFonts w:ascii="Verdana" w:hAnsi="Verdana"/>
          <w:color w:val="000000"/>
          <w:lang w:val="en"/>
        </w:rPr>
      </w:pPr>
      <w:r>
        <w:rPr>
          <w:rFonts w:ascii="Verdana" w:hAnsi="Verdana"/>
          <w:color w:val="000000"/>
          <w:lang w:val="en"/>
        </w:rPr>
        <w:t xml:space="preserve">David Recordon (dr@fb.com), Facebook </w:t>
      </w:r>
    </w:p>
    <w:p w:rsidR="00645693" w:rsidRDefault="00645693">
      <w:pPr>
        <w:pStyle w:val="NormalWeb"/>
        <w:divId w:val="508756291"/>
        <w:rPr>
          <w:rFonts w:ascii="Verdana" w:hAnsi="Verdana"/>
          <w:color w:val="000000"/>
          <w:lang w:val="en"/>
        </w:rPr>
      </w:pPr>
      <w:r>
        <w:rPr>
          <w:rFonts w:ascii="Verdana" w:hAnsi="Verdana"/>
          <w:color w:val="000000"/>
          <w:lang w:val="en"/>
        </w:rPr>
        <w:t xml:space="preserve">George Fletcher (george.fletcher@corp.aol.com), AOL </w:t>
      </w:r>
    </w:p>
    <w:p w:rsidR="00645693" w:rsidRDefault="00645693">
      <w:pPr>
        <w:pStyle w:val="NormalWeb"/>
        <w:divId w:val="508756291"/>
        <w:rPr>
          <w:rFonts w:ascii="Verdana" w:hAnsi="Verdana"/>
          <w:color w:val="000000"/>
          <w:lang w:val="en"/>
        </w:rPr>
      </w:pPr>
      <w:r>
        <w:rPr>
          <w:rFonts w:ascii="Verdana" w:hAnsi="Verdana"/>
          <w:color w:val="000000"/>
          <w:lang w:val="en"/>
        </w:rPr>
        <w:t xml:space="preserve">Hideki Nara (hideki.nara@gmail.com), </w:t>
      </w:r>
      <w:proofErr w:type="spellStart"/>
      <w:r>
        <w:rPr>
          <w:rFonts w:ascii="Verdana" w:hAnsi="Verdana"/>
          <w:color w:val="000000"/>
          <w:lang w:val="en"/>
        </w:rPr>
        <w:t>Takt</w:t>
      </w:r>
      <w:proofErr w:type="spellEnd"/>
      <w:r>
        <w:rPr>
          <w:rFonts w:ascii="Verdana" w:hAnsi="Verdana"/>
          <w:color w:val="000000"/>
          <w:lang w:val="en"/>
        </w:rPr>
        <w:t xml:space="preserve"> Communications </w:t>
      </w:r>
    </w:p>
    <w:p w:rsidR="00645693" w:rsidRDefault="00645693">
      <w:pPr>
        <w:pStyle w:val="NormalWeb"/>
        <w:divId w:val="508756291"/>
        <w:rPr>
          <w:rFonts w:ascii="Verdana" w:hAnsi="Verdana"/>
          <w:color w:val="000000"/>
          <w:lang w:val="en"/>
        </w:rPr>
      </w:pPr>
      <w:r>
        <w:rPr>
          <w:rFonts w:ascii="Verdana" w:hAnsi="Verdana"/>
          <w:color w:val="000000"/>
          <w:lang w:val="en"/>
        </w:rPr>
        <w:t xml:space="preserve">John Bradley (jbradely@mac.com), Protiviti Government Services </w:t>
      </w:r>
    </w:p>
    <w:p w:rsidR="00645693" w:rsidRDefault="00645693">
      <w:pPr>
        <w:pStyle w:val="NormalWeb"/>
        <w:divId w:val="508756291"/>
        <w:rPr>
          <w:rFonts w:ascii="Verdana" w:hAnsi="Verdana"/>
          <w:color w:val="000000"/>
          <w:lang w:val="en"/>
        </w:rPr>
      </w:pPr>
      <w:r>
        <w:rPr>
          <w:rFonts w:ascii="Verdana" w:hAnsi="Verdana"/>
          <w:color w:val="000000"/>
          <w:lang w:val="en"/>
        </w:rPr>
        <w:t xml:space="preserve">Michael B. Jones (mbj@microsoft.com), Microsoft </w:t>
      </w:r>
    </w:p>
    <w:p w:rsidR="00645693" w:rsidRDefault="00645693">
      <w:pPr>
        <w:pStyle w:val="NormalWeb"/>
        <w:divId w:val="508756291"/>
        <w:rPr>
          <w:rFonts w:ascii="Verdana" w:hAnsi="Verdana"/>
          <w:color w:val="000000"/>
          <w:lang w:val="en"/>
        </w:rPr>
      </w:pPr>
      <w:r>
        <w:rPr>
          <w:rFonts w:ascii="Verdana" w:hAnsi="Verdana"/>
          <w:color w:val="000000"/>
          <w:lang w:val="en"/>
        </w:rPr>
        <w:t xml:space="preserve">Nat Sakimura (n-sakimura@nri.co.jp), Nomura Research Institute, Ltd. </w:t>
      </w:r>
    </w:p>
    <w:p w:rsidR="00645693" w:rsidRDefault="00645693">
      <w:pPr>
        <w:pStyle w:val="NormalWeb"/>
        <w:divId w:val="508756291"/>
        <w:rPr>
          <w:rFonts w:ascii="Verdana" w:hAnsi="Verdana"/>
          <w:color w:val="000000"/>
          <w:lang w:val="en"/>
        </w:rPr>
      </w:pPr>
      <w:r>
        <w:rPr>
          <w:rFonts w:ascii="Verdana" w:hAnsi="Verdana"/>
          <w:color w:val="000000"/>
          <w:lang w:val="en"/>
        </w:rPr>
        <w:t xml:space="preserve">Paul Tarjan (pt@fb.com), Facebook </w:t>
      </w:r>
    </w:p>
    <w:p w:rsidR="00645693" w:rsidRDefault="00645693">
      <w:pPr>
        <w:pStyle w:val="NormalWeb"/>
        <w:divId w:val="508756291"/>
        <w:rPr>
          <w:rFonts w:ascii="Verdana" w:hAnsi="Verdana"/>
          <w:color w:val="000000"/>
          <w:lang w:val="en"/>
        </w:rPr>
      </w:pPr>
      <w:r>
        <w:rPr>
          <w:rFonts w:ascii="Verdana" w:hAnsi="Verdana"/>
          <w:color w:val="000000"/>
          <w:lang w:val="en"/>
        </w:rPr>
        <w:t xml:space="preserve">Ryo Itou (ritou@yahoo-corp.jp), Yahoo! Japan </w:t>
      </w:r>
    </w:p>
    <w:p w:rsidR="00645693" w:rsidRDefault="00645693">
      <w:pPr>
        <w:spacing w:before="0" w:beforeAutospacing="0" w:after="0" w:afterAutospacing="0"/>
        <w:divId w:val="1696887379"/>
        <w:rPr>
          <w:rFonts w:ascii="Verdana" w:eastAsia="Times New Roman" w:hAnsi="Verdana"/>
          <w:color w:val="000000"/>
          <w:lang w:val="en"/>
        </w:rPr>
      </w:pPr>
      <w:bookmarkStart w:id="245" w:name="anchor51"/>
      <w:bookmarkEnd w:id="245"/>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10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bookmarkStart w:id="246" w:name="rfc.section.B"/>
      <w:bookmarkEnd w:id="246"/>
      <w:proofErr w:type="gramStart"/>
      <w:r>
        <w:rPr>
          <w:rFonts w:eastAsia="Times New Roman"/>
          <w:lang w:val="en"/>
        </w:rPr>
        <w:t>Appendix B.</w:t>
      </w:r>
      <w:proofErr w:type="gramEnd"/>
      <w:r>
        <w:rPr>
          <w:rFonts w:eastAsia="Times New Roman"/>
          <w:lang w:val="en"/>
        </w:rPr>
        <w:t>  Document History</w:t>
      </w:r>
    </w:p>
    <w:p w:rsidR="00645693" w:rsidRDefault="00645693">
      <w:pPr>
        <w:pStyle w:val="NormalWeb"/>
        <w:divId w:val="1696887379"/>
        <w:rPr>
          <w:rFonts w:ascii="Verdana" w:hAnsi="Verdana"/>
          <w:color w:val="000000"/>
          <w:lang w:val="en"/>
        </w:rPr>
      </w:pPr>
      <w:r>
        <w:rPr>
          <w:rFonts w:ascii="Verdana" w:hAnsi="Verdana"/>
          <w:color w:val="000000"/>
          <w:lang w:val="en"/>
        </w:rPr>
        <w:t>[</w:t>
      </w:r>
      <w:proofErr w:type="gramStart"/>
      <w:r>
        <w:rPr>
          <w:rFonts w:ascii="Verdana" w:hAnsi="Verdana"/>
          <w:color w:val="000000"/>
          <w:lang w:val="en"/>
        </w:rPr>
        <w:t>[ To</w:t>
      </w:r>
      <w:proofErr w:type="gramEnd"/>
      <w:r>
        <w:rPr>
          <w:rFonts w:ascii="Verdana" w:hAnsi="Verdana"/>
          <w:color w:val="000000"/>
          <w:lang w:val="en"/>
        </w:rPr>
        <w:t xml:space="preserve"> be removed from the final specification ]] </w:t>
      </w:r>
    </w:p>
    <w:p w:rsidR="00645693" w:rsidRDefault="00645693">
      <w:pPr>
        <w:pStyle w:val="NormalWeb"/>
        <w:divId w:val="1696887379"/>
        <w:rPr>
          <w:rFonts w:ascii="Verdana" w:hAnsi="Verdana"/>
          <w:color w:val="000000"/>
          <w:lang w:val="en"/>
        </w:rPr>
      </w:pPr>
      <w:r>
        <w:rPr>
          <w:rFonts w:ascii="Verdana" w:hAnsi="Verdana"/>
          <w:color w:val="000000"/>
          <w:lang w:val="en"/>
        </w:rPr>
        <w:t>-06</w:t>
      </w:r>
    </w:p>
    <w:p w:rsidR="00645693" w:rsidRDefault="00645693">
      <w:pPr>
        <w:numPr>
          <w:ilvl w:val="0"/>
          <w:numId w:val="27"/>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Changed section 3.1.4.1 to say the errors are returned as defined by the response type not always as query </w:t>
      </w:r>
      <w:proofErr w:type="spellStart"/>
      <w:r>
        <w:rPr>
          <w:rFonts w:ascii="Verdana" w:eastAsia="Times New Roman" w:hAnsi="Verdana"/>
          <w:color w:val="000000"/>
          <w:lang w:val="en"/>
        </w:rPr>
        <w:t>paramaters</w:t>
      </w:r>
      <w:proofErr w:type="spellEnd"/>
      <w:r>
        <w:rPr>
          <w:rFonts w:ascii="Verdana" w:eastAsia="Times New Roman" w:hAnsi="Verdana"/>
          <w:color w:val="000000"/>
          <w:lang w:val="en"/>
        </w:rPr>
        <w:t xml:space="preserve">. </w:t>
      </w:r>
      <w:proofErr w:type="gramStart"/>
      <w:r>
        <w:rPr>
          <w:rFonts w:ascii="Verdana" w:eastAsia="Times New Roman" w:hAnsi="Verdana"/>
          <w:color w:val="000000"/>
          <w:lang w:val="en"/>
        </w:rPr>
        <w:t>per</w:t>
      </w:r>
      <w:proofErr w:type="gramEnd"/>
      <w:r>
        <w:rPr>
          <w:rFonts w:ascii="Verdana" w:eastAsia="Times New Roman" w:hAnsi="Verdana"/>
          <w:color w:val="000000"/>
          <w:lang w:val="en"/>
        </w:rPr>
        <w:t xml:space="preserve"> ticket #174. </w:t>
      </w:r>
    </w:p>
    <w:p w:rsidR="00645693" w:rsidRDefault="00645693">
      <w:pPr>
        <w:numPr>
          <w:ilvl w:val="0"/>
          <w:numId w:val="27"/>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Bumped version + date. </w:t>
      </w:r>
    </w:p>
    <w:p w:rsidR="00645693" w:rsidRDefault="00645693">
      <w:pPr>
        <w:numPr>
          <w:ilvl w:val="0"/>
          <w:numId w:val="27"/>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Fixed section 3.3.3 to refer to errors in Bearer Token. </w:t>
      </w:r>
    </w:p>
    <w:p w:rsidR="00645693" w:rsidRDefault="00645693">
      <w:pPr>
        <w:numPr>
          <w:ilvl w:val="0"/>
          <w:numId w:val="27"/>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Fixed 3.1.3 to ref the other response types ticket #173. </w:t>
      </w:r>
    </w:p>
    <w:p w:rsidR="00645693" w:rsidRDefault="00645693">
      <w:pPr>
        <w:numPr>
          <w:ilvl w:val="0"/>
          <w:numId w:val="27"/>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Included reference to multiple response types. </w:t>
      </w:r>
    </w:p>
    <w:p w:rsidR="00645693" w:rsidRDefault="00645693">
      <w:pPr>
        <w:numPr>
          <w:ilvl w:val="0"/>
          <w:numId w:val="27"/>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Fixed 3.1.2.1 to indicate default claims in </w:t>
      </w:r>
      <w:proofErr w:type="spellStart"/>
      <w:r>
        <w:rPr>
          <w:rFonts w:ascii="Verdana" w:eastAsia="Times New Roman" w:hAnsi="Verdana"/>
          <w:color w:val="000000"/>
          <w:lang w:val="en"/>
        </w:rPr>
        <w:t>id_token</w:t>
      </w:r>
      <w:proofErr w:type="spellEnd"/>
      <w:r>
        <w:rPr>
          <w:rFonts w:ascii="Verdana" w:eastAsia="Times New Roman" w:hAnsi="Verdana"/>
          <w:color w:val="000000"/>
          <w:lang w:val="en"/>
        </w:rPr>
        <w:t xml:space="preserve">. </w:t>
      </w:r>
    </w:p>
    <w:p w:rsidR="00645693" w:rsidRDefault="00645693">
      <w:pPr>
        <w:numPr>
          <w:ilvl w:val="0"/>
          <w:numId w:val="27"/>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Fixed section 3.2.2 to reference the access token response from the token endpoint 4.1.4. </w:t>
      </w:r>
    </w:p>
    <w:p w:rsidR="00645693" w:rsidRDefault="00645693">
      <w:pPr>
        <w:numPr>
          <w:ilvl w:val="0"/>
          <w:numId w:val="27"/>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Fixed section 3.2.1 to include refresh tokens. </w:t>
      </w:r>
    </w:p>
    <w:p w:rsidR="00645693" w:rsidRDefault="00645693">
      <w:pPr>
        <w:numPr>
          <w:ilvl w:val="0"/>
          <w:numId w:val="27"/>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Fixed section 3.1.1 to be clear on JWT being the token format per ticket #171. </w:t>
      </w:r>
    </w:p>
    <w:p w:rsidR="00645693" w:rsidRDefault="00645693">
      <w:pPr>
        <w:pStyle w:val="NormalWeb"/>
        <w:divId w:val="1696887379"/>
        <w:rPr>
          <w:rFonts w:ascii="Verdana" w:hAnsi="Verdana"/>
          <w:color w:val="000000"/>
          <w:lang w:val="en"/>
        </w:rPr>
      </w:pPr>
      <w:r>
        <w:rPr>
          <w:rFonts w:ascii="Verdana" w:hAnsi="Verdana"/>
          <w:color w:val="000000"/>
          <w:lang w:val="en"/>
        </w:rPr>
        <w:t>-05</w:t>
      </w:r>
    </w:p>
    <w:p w:rsidR="00645693" w:rsidRDefault="00645693">
      <w:pPr>
        <w:numPr>
          <w:ilvl w:val="0"/>
          <w:numId w:val="28"/>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Changed </w:t>
      </w:r>
      <w:proofErr w:type="spellStart"/>
      <w:r>
        <w:rPr>
          <w:rFonts w:ascii="Verdana" w:eastAsia="Times New Roman" w:hAnsi="Verdana"/>
          <w:color w:val="000000"/>
          <w:lang w:val="en"/>
        </w:rPr>
        <w:t>check_session</w:t>
      </w:r>
      <w:proofErr w:type="spellEnd"/>
      <w:r>
        <w:rPr>
          <w:rFonts w:ascii="Verdana" w:eastAsia="Times New Roman" w:hAnsi="Verdana"/>
          <w:color w:val="000000"/>
          <w:lang w:val="en"/>
        </w:rPr>
        <w:t xml:space="preserve"> to </w:t>
      </w:r>
      <w:proofErr w:type="spellStart"/>
      <w:r>
        <w:rPr>
          <w:rFonts w:ascii="Verdana" w:eastAsia="Times New Roman" w:hAnsi="Verdana"/>
          <w:color w:val="000000"/>
          <w:lang w:val="en"/>
        </w:rPr>
        <w:t>check_id</w:t>
      </w:r>
      <w:proofErr w:type="spellEnd"/>
      <w:r>
        <w:rPr>
          <w:rFonts w:ascii="Verdana" w:eastAsia="Times New Roman" w:hAnsi="Verdana"/>
          <w:color w:val="000000"/>
          <w:lang w:val="en"/>
        </w:rPr>
        <w:t xml:space="preserve">. </w:t>
      </w:r>
    </w:p>
    <w:p w:rsidR="00645693" w:rsidRDefault="00645693">
      <w:pPr>
        <w:numPr>
          <w:ilvl w:val="0"/>
          <w:numId w:val="28"/>
        </w:numPr>
        <w:ind w:left="1200" w:right="480"/>
        <w:divId w:val="1696887379"/>
        <w:rPr>
          <w:rFonts w:ascii="Verdana" w:eastAsia="Times New Roman" w:hAnsi="Verdana"/>
          <w:color w:val="000000"/>
          <w:lang w:val="en"/>
        </w:rPr>
      </w:pPr>
      <w:proofErr w:type="gramStart"/>
      <w:r>
        <w:rPr>
          <w:rFonts w:ascii="Verdana" w:eastAsia="Times New Roman" w:hAnsi="Verdana"/>
          <w:color w:val="000000"/>
          <w:lang w:val="en"/>
        </w:rPr>
        <w:t>schema=</w:t>
      </w:r>
      <w:proofErr w:type="spellStart"/>
      <w:proofErr w:type="gramEnd"/>
      <w:r>
        <w:rPr>
          <w:rFonts w:ascii="Verdana" w:eastAsia="Times New Roman" w:hAnsi="Verdana"/>
          <w:color w:val="000000"/>
          <w:lang w:val="en"/>
        </w:rPr>
        <w:t>openid</w:t>
      </w:r>
      <w:proofErr w:type="spellEnd"/>
      <w:r>
        <w:rPr>
          <w:rFonts w:ascii="Verdana" w:eastAsia="Times New Roman" w:hAnsi="Verdana"/>
          <w:color w:val="000000"/>
          <w:lang w:val="en"/>
        </w:rPr>
        <w:t xml:space="preserve"> now required when requesting UserInfo. </w:t>
      </w:r>
    </w:p>
    <w:p w:rsidR="00645693" w:rsidRDefault="00645693">
      <w:pPr>
        <w:numPr>
          <w:ilvl w:val="0"/>
          <w:numId w:val="28"/>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Removed </w:t>
      </w:r>
      <w:proofErr w:type="spellStart"/>
      <w:r>
        <w:rPr>
          <w:rFonts w:ascii="Verdana" w:eastAsia="Times New Roman" w:hAnsi="Verdana"/>
          <w:color w:val="000000"/>
          <w:lang w:val="en"/>
        </w:rPr>
        <w:t>issued_to</w:t>
      </w:r>
      <w:proofErr w:type="spellEnd"/>
      <w:r>
        <w:rPr>
          <w:rFonts w:ascii="Verdana" w:eastAsia="Times New Roman" w:hAnsi="Verdana"/>
          <w:color w:val="000000"/>
          <w:lang w:val="en"/>
        </w:rPr>
        <w:t xml:space="preserve">, since not well defined. </w:t>
      </w:r>
    </w:p>
    <w:p w:rsidR="00645693" w:rsidRDefault="00645693">
      <w:pPr>
        <w:numPr>
          <w:ilvl w:val="0"/>
          <w:numId w:val="28"/>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Removed display values popup, touch, and mobile, since not well defined.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-04 </w:t>
      </w:r>
    </w:p>
    <w:p w:rsidR="00645693" w:rsidRDefault="00645693">
      <w:pPr>
        <w:numPr>
          <w:ilvl w:val="0"/>
          <w:numId w:val="29"/>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Changes associated with renaming "Lite" to "Basic Client" and replacing "Core" and "Framework" with "Messages" and "Standard". </w:t>
      </w:r>
    </w:p>
    <w:p w:rsidR="00645693" w:rsidRDefault="00645693">
      <w:pPr>
        <w:numPr>
          <w:ilvl w:val="0"/>
          <w:numId w:val="29"/>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Numerous cleanups, including updating references.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-03 </w:t>
      </w:r>
    </w:p>
    <w:p w:rsidR="00645693" w:rsidRDefault="00645693">
      <w:pPr>
        <w:numPr>
          <w:ilvl w:val="0"/>
          <w:numId w:val="30"/>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Added </w:t>
      </w:r>
      <w:proofErr w:type="spellStart"/>
      <w:r>
        <w:rPr>
          <w:rFonts w:ascii="Verdana" w:eastAsia="Times New Roman" w:hAnsi="Verdana"/>
          <w:color w:val="000000"/>
          <w:lang w:val="en"/>
        </w:rPr>
        <w:t>secret_type</w:t>
      </w:r>
      <w:proofErr w:type="spellEnd"/>
      <w:r>
        <w:rPr>
          <w:rFonts w:ascii="Verdana" w:eastAsia="Times New Roman" w:hAnsi="Verdana"/>
          <w:color w:val="000000"/>
          <w:lang w:val="en"/>
        </w:rPr>
        <w:t xml:space="preserve"> to the Token endpoint. </w:t>
      </w:r>
    </w:p>
    <w:p w:rsidR="00645693" w:rsidRDefault="00645693">
      <w:pPr>
        <w:numPr>
          <w:ilvl w:val="0"/>
          <w:numId w:val="30"/>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Minor edits to the samples.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-02 </w:t>
      </w:r>
    </w:p>
    <w:p w:rsidR="00645693" w:rsidRDefault="00645693">
      <w:pPr>
        <w:numPr>
          <w:ilvl w:val="0"/>
          <w:numId w:val="31"/>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Incorporates feedback from Nat Sakimura. </w:t>
      </w:r>
    </w:p>
    <w:p w:rsidR="00645693" w:rsidRDefault="00645693">
      <w:pPr>
        <w:pStyle w:val="NormalWeb"/>
        <w:divId w:val="1696887379"/>
        <w:rPr>
          <w:rFonts w:ascii="Verdana" w:hAnsi="Verdana"/>
          <w:color w:val="000000"/>
          <w:lang w:val="en"/>
        </w:rPr>
      </w:pPr>
      <w:r>
        <w:rPr>
          <w:rFonts w:ascii="Verdana" w:hAnsi="Verdana"/>
          <w:color w:val="000000"/>
          <w:lang w:val="en"/>
        </w:rPr>
        <w:t xml:space="preserve">-01 </w:t>
      </w:r>
    </w:p>
    <w:p w:rsidR="00645693" w:rsidRDefault="00645693">
      <w:pPr>
        <w:numPr>
          <w:ilvl w:val="0"/>
          <w:numId w:val="32"/>
        </w:numPr>
        <w:ind w:left="1200" w:right="480"/>
        <w:divId w:val="1696887379"/>
        <w:rPr>
          <w:rFonts w:ascii="Verdana" w:eastAsia="Times New Roman" w:hAnsi="Verdana"/>
          <w:color w:val="000000"/>
          <w:lang w:val="en"/>
        </w:rPr>
      </w:pPr>
      <w:r>
        <w:rPr>
          <w:rFonts w:ascii="Verdana" w:eastAsia="Times New Roman" w:hAnsi="Verdana"/>
          <w:color w:val="000000"/>
          <w:lang w:val="en"/>
        </w:rPr>
        <w:t xml:space="preserve">First Draft that incorporates the merge of the Core and Framework specs. </w:t>
      </w:r>
    </w:p>
    <w:p w:rsidR="00645693" w:rsidRDefault="00645693">
      <w:pPr>
        <w:spacing w:before="0" w:beforeAutospacing="0" w:after="0" w:afterAutospacing="0"/>
        <w:divId w:val="1696887379"/>
        <w:rPr>
          <w:rFonts w:ascii="Verdana" w:eastAsia="Times New Roman" w:hAnsi="Verdana"/>
          <w:color w:val="000000"/>
          <w:lang w:val="en"/>
        </w:rPr>
      </w:pPr>
      <w:bookmarkStart w:id="247" w:name="rfc.authors"/>
      <w:bookmarkEnd w:id="247"/>
    </w:p>
    <w:p w:rsidR="00645693" w:rsidRDefault="001508E1">
      <w:pPr>
        <w:spacing w:before="0" w:beforeAutospacing="0" w:after="0" w:afterAutospacing="0"/>
        <w:divId w:val="1696887379"/>
        <w:rPr>
          <w:rFonts w:ascii="Verdana" w:eastAsia="Times New Roman" w:hAnsi="Verdana"/>
          <w:color w:val="000000"/>
          <w:lang w:val="en"/>
        </w:rPr>
      </w:pPr>
      <w:r>
        <w:rPr>
          <w:rFonts w:ascii="Verdana" w:eastAsia="Times New Roman" w:hAnsi="Verdana"/>
          <w:color w:val="000000"/>
          <w:lang w:val="en"/>
        </w:rPr>
        <w:pict>
          <v:rect id="_x0000_i110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645693">
        <w:trPr>
          <w:divId w:val="1696887379"/>
          <w:trHeight w:val="225"/>
          <w:tblCellSpacing w:w="15" w:type="dxa"/>
        </w:trPr>
        <w:tc>
          <w:tcPr>
            <w:tcW w:w="450" w:type="dxa"/>
            <w:shd w:val="clear" w:color="auto" w:fill="990000"/>
            <w:vAlign w:val="center"/>
            <w:hideMark/>
          </w:tcPr>
          <w:p w:rsidR="00645693" w:rsidRDefault="001508E1">
            <w:pPr>
              <w:spacing w:before="0" w:beforeAutospacing="0" w:after="0" w:afterAutospacing="0" w:line="225" w:lineRule="atLeast"/>
              <w:jc w:val="center"/>
              <w:rPr>
                <w:rFonts w:ascii="Verdana" w:eastAsia="Times New Roman" w:hAnsi="Verdana"/>
                <w:color w:val="FFFFFF"/>
              </w:rPr>
            </w:pPr>
            <w:hyperlink w:anchor="toc" w:history="1">
              <w:r w:rsidR="00645693">
                <w:rPr>
                  <w:rFonts w:ascii="MS Sans Serif" w:eastAsia="Times New Roman" w:hAnsi="MS Sans Serif"/>
                  <w:b/>
                  <w:bCs/>
                  <w:color w:val="FFFFFF"/>
                  <w:sz w:val="20"/>
                  <w:szCs w:val="20"/>
                </w:rPr>
                <w:t> TOC </w:t>
              </w:r>
            </w:hyperlink>
          </w:p>
        </w:tc>
      </w:tr>
    </w:tbl>
    <w:p w:rsidR="00645693" w:rsidRDefault="00645693">
      <w:pPr>
        <w:pStyle w:val="Heading3"/>
        <w:divId w:val="1696887379"/>
        <w:rPr>
          <w:rFonts w:eastAsia="Times New Roman"/>
          <w:lang w:val="en"/>
        </w:rPr>
      </w:pPr>
      <w:r>
        <w:rPr>
          <w:rFonts w:eastAsia="Times New Roman"/>
          <w:lang w:val="en"/>
        </w:rPr>
        <w:t>Authors' Addresses</w:t>
      </w:r>
    </w:p>
    <w:tbl>
      <w:tblPr>
        <w:tblW w:w="4950" w:type="pct"/>
        <w:tblCellSpacing w:w="0" w:type="dxa"/>
        <w:tblCellMar>
          <w:left w:w="0" w:type="dxa"/>
          <w:right w:w="0" w:type="dxa"/>
        </w:tblCellMar>
        <w:tblLook w:val="04A0" w:firstRow="1" w:lastRow="0" w:firstColumn="1" w:lastColumn="0" w:noHBand="0" w:noVBand="1"/>
      </w:tblPr>
      <w:tblGrid>
        <w:gridCol w:w="3224"/>
        <w:gridCol w:w="6042"/>
      </w:tblGrid>
      <w:tr w:rsidR="00645693">
        <w:trPr>
          <w:divId w:val="1696887379"/>
          <w:tblCellSpacing w:w="0" w:type="dxa"/>
        </w:trPr>
        <w:tc>
          <w:tcPr>
            <w:tcW w:w="0" w:type="auto"/>
            <w:vAlign w:val="center"/>
            <w:hideMark/>
          </w:tcPr>
          <w:p w:rsidR="00645693" w:rsidRDefault="0064569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645693" w:rsidRDefault="0064569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Nat Sakimura (editor)</w:t>
            </w:r>
          </w:p>
        </w:tc>
      </w:tr>
      <w:tr w:rsidR="00645693">
        <w:trPr>
          <w:divId w:val="1696887379"/>
          <w:tblCellSpacing w:w="0" w:type="dxa"/>
        </w:trPr>
        <w:tc>
          <w:tcPr>
            <w:tcW w:w="0" w:type="auto"/>
            <w:vAlign w:val="center"/>
            <w:hideMark/>
          </w:tcPr>
          <w:p w:rsidR="00645693" w:rsidRDefault="0064569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645693" w:rsidRDefault="0064569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Nomura Research Institute, Ltd.</w:t>
            </w:r>
          </w:p>
        </w:tc>
      </w:tr>
      <w:tr w:rsidR="00645693">
        <w:trPr>
          <w:divId w:val="1696887379"/>
          <w:tblCellSpacing w:w="0" w:type="dxa"/>
        </w:trPr>
        <w:tc>
          <w:tcPr>
            <w:tcW w:w="0" w:type="auto"/>
            <w:vAlign w:val="center"/>
            <w:hideMark/>
          </w:tcPr>
          <w:p w:rsidR="00645693" w:rsidRDefault="0064569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645693" w:rsidRDefault="001508E1">
            <w:pPr>
              <w:spacing w:before="0" w:beforeAutospacing="0" w:after="0" w:afterAutospacing="0"/>
              <w:rPr>
                <w:rFonts w:ascii="Verdana" w:eastAsia="Times New Roman" w:hAnsi="Verdana"/>
                <w:color w:val="000000"/>
                <w:sz w:val="20"/>
                <w:szCs w:val="20"/>
              </w:rPr>
            </w:pPr>
            <w:hyperlink r:id="rId43" w:history="1">
              <w:r w:rsidR="00645693">
                <w:rPr>
                  <w:rStyle w:val="Hyperlink"/>
                  <w:rFonts w:ascii="Verdana" w:eastAsia="Times New Roman" w:hAnsi="Verdana"/>
                  <w:sz w:val="20"/>
                  <w:szCs w:val="20"/>
                </w:rPr>
                <w:t>n-sakimura@nri.co.jp</w:t>
              </w:r>
            </w:hyperlink>
          </w:p>
        </w:tc>
      </w:tr>
      <w:tr w:rsidR="00645693">
        <w:trPr>
          <w:divId w:val="1696887379"/>
          <w:tblCellSpacing w:w="0" w:type="dxa"/>
        </w:trPr>
        <w:tc>
          <w:tcPr>
            <w:tcW w:w="0" w:type="auto"/>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645693">
        <w:trPr>
          <w:divId w:val="1696887379"/>
          <w:tblCellSpacing w:w="0" w:type="dxa"/>
        </w:trPr>
        <w:tc>
          <w:tcPr>
            <w:tcW w:w="0" w:type="auto"/>
            <w:vAlign w:val="center"/>
            <w:hideMark/>
          </w:tcPr>
          <w:p w:rsidR="00645693" w:rsidRDefault="0064569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645693" w:rsidRDefault="0064569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David Recordon</w:t>
            </w:r>
          </w:p>
        </w:tc>
      </w:tr>
      <w:tr w:rsidR="00645693">
        <w:trPr>
          <w:divId w:val="1696887379"/>
          <w:tblCellSpacing w:w="0" w:type="dxa"/>
        </w:trPr>
        <w:tc>
          <w:tcPr>
            <w:tcW w:w="0" w:type="auto"/>
            <w:vAlign w:val="center"/>
            <w:hideMark/>
          </w:tcPr>
          <w:p w:rsidR="00645693" w:rsidRDefault="0064569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645693" w:rsidRDefault="0064569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Facebook</w:t>
            </w:r>
          </w:p>
        </w:tc>
      </w:tr>
      <w:tr w:rsidR="00645693">
        <w:trPr>
          <w:divId w:val="1696887379"/>
          <w:tblCellSpacing w:w="0" w:type="dxa"/>
        </w:trPr>
        <w:tc>
          <w:tcPr>
            <w:tcW w:w="0" w:type="auto"/>
            <w:vAlign w:val="center"/>
            <w:hideMark/>
          </w:tcPr>
          <w:p w:rsidR="00645693" w:rsidRDefault="0064569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645693" w:rsidRDefault="001508E1">
            <w:pPr>
              <w:spacing w:before="0" w:beforeAutospacing="0" w:after="0" w:afterAutospacing="0"/>
              <w:rPr>
                <w:rFonts w:ascii="Verdana" w:eastAsia="Times New Roman" w:hAnsi="Verdana"/>
                <w:color w:val="000000"/>
                <w:sz w:val="20"/>
                <w:szCs w:val="20"/>
              </w:rPr>
            </w:pPr>
            <w:hyperlink r:id="rId44" w:history="1">
              <w:r w:rsidR="00645693">
                <w:rPr>
                  <w:rStyle w:val="Hyperlink"/>
                  <w:rFonts w:ascii="Verdana" w:eastAsia="Times New Roman" w:hAnsi="Verdana"/>
                  <w:sz w:val="20"/>
                  <w:szCs w:val="20"/>
                </w:rPr>
                <w:t>dr@fb.com</w:t>
              </w:r>
            </w:hyperlink>
          </w:p>
        </w:tc>
      </w:tr>
      <w:tr w:rsidR="00645693">
        <w:trPr>
          <w:divId w:val="1696887379"/>
          <w:tblCellSpacing w:w="0" w:type="dxa"/>
        </w:trPr>
        <w:tc>
          <w:tcPr>
            <w:tcW w:w="0" w:type="auto"/>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645693">
        <w:trPr>
          <w:divId w:val="1696887379"/>
          <w:tblCellSpacing w:w="0" w:type="dxa"/>
        </w:trPr>
        <w:tc>
          <w:tcPr>
            <w:tcW w:w="0" w:type="auto"/>
            <w:vAlign w:val="center"/>
            <w:hideMark/>
          </w:tcPr>
          <w:p w:rsidR="00645693" w:rsidRDefault="0064569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645693" w:rsidRDefault="0064569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John Bradley</w:t>
            </w:r>
          </w:p>
        </w:tc>
      </w:tr>
      <w:tr w:rsidR="00645693">
        <w:trPr>
          <w:divId w:val="1696887379"/>
          <w:tblCellSpacing w:w="0" w:type="dxa"/>
        </w:trPr>
        <w:tc>
          <w:tcPr>
            <w:tcW w:w="0" w:type="auto"/>
            <w:vAlign w:val="center"/>
            <w:hideMark/>
          </w:tcPr>
          <w:p w:rsidR="00645693" w:rsidRDefault="0064569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645693" w:rsidRDefault="0064569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Protiviti Government Services</w:t>
            </w:r>
          </w:p>
        </w:tc>
      </w:tr>
      <w:tr w:rsidR="00645693">
        <w:trPr>
          <w:divId w:val="1696887379"/>
          <w:tblCellSpacing w:w="0" w:type="dxa"/>
        </w:trPr>
        <w:tc>
          <w:tcPr>
            <w:tcW w:w="0" w:type="auto"/>
            <w:vAlign w:val="center"/>
            <w:hideMark/>
          </w:tcPr>
          <w:p w:rsidR="00645693" w:rsidRDefault="0064569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645693" w:rsidRDefault="001508E1">
            <w:pPr>
              <w:spacing w:before="0" w:beforeAutospacing="0" w:after="0" w:afterAutospacing="0"/>
              <w:rPr>
                <w:rFonts w:ascii="Verdana" w:eastAsia="Times New Roman" w:hAnsi="Verdana"/>
                <w:color w:val="000000"/>
                <w:sz w:val="20"/>
                <w:szCs w:val="20"/>
              </w:rPr>
            </w:pPr>
            <w:hyperlink r:id="rId45" w:history="1">
              <w:r w:rsidR="00645693">
                <w:rPr>
                  <w:rStyle w:val="Hyperlink"/>
                  <w:rFonts w:ascii="Verdana" w:eastAsia="Times New Roman" w:hAnsi="Verdana"/>
                  <w:sz w:val="20"/>
                  <w:szCs w:val="20"/>
                </w:rPr>
                <w:t>jbradley@mac.com</w:t>
              </w:r>
            </w:hyperlink>
          </w:p>
        </w:tc>
      </w:tr>
      <w:tr w:rsidR="00645693">
        <w:trPr>
          <w:divId w:val="1696887379"/>
          <w:tblCellSpacing w:w="0" w:type="dxa"/>
        </w:trPr>
        <w:tc>
          <w:tcPr>
            <w:tcW w:w="0" w:type="auto"/>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645693">
        <w:trPr>
          <w:divId w:val="1696887379"/>
          <w:tblCellSpacing w:w="0" w:type="dxa"/>
        </w:trPr>
        <w:tc>
          <w:tcPr>
            <w:tcW w:w="0" w:type="auto"/>
            <w:vAlign w:val="center"/>
            <w:hideMark/>
          </w:tcPr>
          <w:p w:rsidR="00645693" w:rsidRDefault="0064569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645693" w:rsidRDefault="0064569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Breno de Medeiros</w:t>
            </w:r>
          </w:p>
        </w:tc>
      </w:tr>
      <w:tr w:rsidR="00645693">
        <w:trPr>
          <w:divId w:val="1696887379"/>
          <w:tblCellSpacing w:w="0" w:type="dxa"/>
        </w:trPr>
        <w:tc>
          <w:tcPr>
            <w:tcW w:w="0" w:type="auto"/>
            <w:vAlign w:val="center"/>
            <w:hideMark/>
          </w:tcPr>
          <w:p w:rsidR="00645693" w:rsidRDefault="0064569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645693" w:rsidRDefault="0064569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Google Inc.</w:t>
            </w:r>
          </w:p>
        </w:tc>
      </w:tr>
      <w:tr w:rsidR="00645693">
        <w:trPr>
          <w:divId w:val="1696887379"/>
          <w:tblCellSpacing w:w="0" w:type="dxa"/>
        </w:trPr>
        <w:tc>
          <w:tcPr>
            <w:tcW w:w="0" w:type="auto"/>
            <w:vAlign w:val="center"/>
            <w:hideMark/>
          </w:tcPr>
          <w:p w:rsidR="00645693" w:rsidRDefault="0064569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645693" w:rsidRDefault="001508E1">
            <w:pPr>
              <w:spacing w:before="0" w:beforeAutospacing="0" w:after="0" w:afterAutospacing="0"/>
              <w:rPr>
                <w:rFonts w:ascii="Verdana" w:eastAsia="Times New Roman" w:hAnsi="Verdana"/>
                <w:color w:val="000000"/>
                <w:sz w:val="20"/>
                <w:szCs w:val="20"/>
              </w:rPr>
            </w:pPr>
            <w:hyperlink r:id="rId46" w:history="1">
              <w:r w:rsidR="00645693">
                <w:rPr>
                  <w:rStyle w:val="Hyperlink"/>
                  <w:rFonts w:ascii="Verdana" w:eastAsia="Times New Roman" w:hAnsi="Verdana"/>
                  <w:sz w:val="20"/>
                  <w:szCs w:val="20"/>
                </w:rPr>
                <w:t>breno@google.com</w:t>
              </w:r>
            </w:hyperlink>
          </w:p>
        </w:tc>
      </w:tr>
      <w:tr w:rsidR="00645693">
        <w:trPr>
          <w:divId w:val="1696887379"/>
          <w:tblCellSpacing w:w="0" w:type="dxa"/>
        </w:trPr>
        <w:tc>
          <w:tcPr>
            <w:tcW w:w="0" w:type="auto"/>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645693">
        <w:trPr>
          <w:divId w:val="1696887379"/>
          <w:tblCellSpacing w:w="0" w:type="dxa"/>
        </w:trPr>
        <w:tc>
          <w:tcPr>
            <w:tcW w:w="0" w:type="auto"/>
            <w:vAlign w:val="center"/>
            <w:hideMark/>
          </w:tcPr>
          <w:p w:rsidR="00645693" w:rsidRDefault="0064569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645693" w:rsidRDefault="0064569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Michael B. Jones</w:t>
            </w:r>
          </w:p>
        </w:tc>
      </w:tr>
      <w:tr w:rsidR="00645693">
        <w:trPr>
          <w:divId w:val="1696887379"/>
          <w:tblCellSpacing w:w="0" w:type="dxa"/>
        </w:trPr>
        <w:tc>
          <w:tcPr>
            <w:tcW w:w="0" w:type="auto"/>
            <w:vAlign w:val="center"/>
            <w:hideMark/>
          </w:tcPr>
          <w:p w:rsidR="00645693" w:rsidRDefault="0064569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645693" w:rsidRDefault="0064569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Microsoft Corporation</w:t>
            </w:r>
          </w:p>
        </w:tc>
      </w:tr>
      <w:tr w:rsidR="00645693">
        <w:trPr>
          <w:divId w:val="1696887379"/>
          <w:tblCellSpacing w:w="0" w:type="dxa"/>
        </w:trPr>
        <w:tc>
          <w:tcPr>
            <w:tcW w:w="0" w:type="auto"/>
            <w:vAlign w:val="center"/>
            <w:hideMark/>
          </w:tcPr>
          <w:p w:rsidR="00645693" w:rsidRDefault="0064569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645693" w:rsidRDefault="001508E1">
            <w:pPr>
              <w:spacing w:before="0" w:beforeAutospacing="0" w:after="0" w:afterAutospacing="0"/>
              <w:rPr>
                <w:rFonts w:ascii="Verdana" w:eastAsia="Times New Roman" w:hAnsi="Verdana"/>
                <w:color w:val="000000"/>
                <w:sz w:val="20"/>
                <w:szCs w:val="20"/>
              </w:rPr>
            </w:pPr>
            <w:hyperlink r:id="rId47" w:history="1">
              <w:r w:rsidR="00645693">
                <w:rPr>
                  <w:rStyle w:val="Hyperlink"/>
                  <w:rFonts w:ascii="Verdana" w:eastAsia="Times New Roman" w:hAnsi="Verdana"/>
                  <w:sz w:val="20"/>
                  <w:szCs w:val="20"/>
                </w:rPr>
                <w:t>mbj@microsoft.com</w:t>
              </w:r>
            </w:hyperlink>
          </w:p>
        </w:tc>
      </w:tr>
      <w:tr w:rsidR="00645693">
        <w:trPr>
          <w:divId w:val="1696887379"/>
          <w:tblCellSpacing w:w="0" w:type="dxa"/>
        </w:trPr>
        <w:tc>
          <w:tcPr>
            <w:tcW w:w="0" w:type="auto"/>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645693" w:rsidRDefault="00645693">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645693">
        <w:trPr>
          <w:divId w:val="1696887379"/>
          <w:tblCellSpacing w:w="0" w:type="dxa"/>
        </w:trPr>
        <w:tc>
          <w:tcPr>
            <w:tcW w:w="0" w:type="auto"/>
            <w:vAlign w:val="center"/>
            <w:hideMark/>
          </w:tcPr>
          <w:p w:rsidR="00645693" w:rsidRDefault="0064569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645693" w:rsidRDefault="0064569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Edmund Jay</w:t>
            </w:r>
          </w:p>
        </w:tc>
      </w:tr>
      <w:tr w:rsidR="00645693">
        <w:trPr>
          <w:divId w:val="1696887379"/>
          <w:tblCellSpacing w:w="0" w:type="dxa"/>
        </w:trPr>
        <w:tc>
          <w:tcPr>
            <w:tcW w:w="0" w:type="auto"/>
            <w:vAlign w:val="center"/>
            <w:hideMark/>
          </w:tcPr>
          <w:p w:rsidR="00645693" w:rsidRDefault="0064569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645693" w:rsidRDefault="0064569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MGI1</w:t>
            </w:r>
          </w:p>
        </w:tc>
      </w:tr>
      <w:tr w:rsidR="00645693">
        <w:trPr>
          <w:divId w:val="1696887379"/>
          <w:tblCellSpacing w:w="0" w:type="dxa"/>
        </w:trPr>
        <w:tc>
          <w:tcPr>
            <w:tcW w:w="0" w:type="auto"/>
            <w:vAlign w:val="center"/>
            <w:hideMark/>
          </w:tcPr>
          <w:p w:rsidR="00645693" w:rsidRDefault="0064569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645693" w:rsidRDefault="001508E1">
            <w:pPr>
              <w:spacing w:before="0" w:beforeAutospacing="0" w:after="0" w:afterAutospacing="0"/>
              <w:rPr>
                <w:rFonts w:ascii="Verdana" w:eastAsia="Times New Roman" w:hAnsi="Verdana"/>
                <w:color w:val="000000"/>
                <w:sz w:val="20"/>
                <w:szCs w:val="20"/>
              </w:rPr>
            </w:pPr>
            <w:hyperlink r:id="rId48" w:history="1">
              <w:r w:rsidR="00645693">
                <w:rPr>
                  <w:rStyle w:val="Hyperlink"/>
                  <w:rFonts w:ascii="Verdana" w:eastAsia="Times New Roman" w:hAnsi="Verdana"/>
                  <w:sz w:val="20"/>
                  <w:szCs w:val="20"/>
                </w:rPr>
                <w:t>ejay@mgi1.com</w:t>
              </w:r>
            </w:hyperlink>
          </w:p>
        </w:tc>
      </w:tr>
    </w:tbl>
    <w:p w:rsidR="00645693" w:rsidRDefault="00645693">
      <w:pPr>
        <w:spacing w:before="0" w:beforeAutospacing="0" w:after="0" w:afterAutospacing="0"/>
        <w:divId w:val="1696887379"/>
        <w:rPr>
          <w:rFonts w:eastAsia="Times New Roman"/>
        </w:rPr>
      </w:pPr>
    </w:p>
    <w:sectPr w:rsidR="0064569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Yaron Y. Goland" w:date="2011-11-03T12:52:00Z" w:initials="YYG">
    <w:p w:rsidR="001508E1" w:rsidRDefault="001508E1">
      <w:pPr>
        <w:pStyle w:val="CommentText"/>
      </w:pPr>
      <w:r>
        <w:rPr>
          <w:rStyle w:val="CommentReference"/>
        </w:rPr>
        <w:annotationRef/>
      </w:r>
      <w:r>
        <w:t>Since the third feature is really not directly needed for the first two can’t we separate it out into a different spec? If only to reduce how big this thing has to get?</w:t>
      </w:r>
    </w:p>
  </w:comment>
  <w:comment w:id="1" w:author="Yaron Y. Goland" w:date="2011-11-07T14:14:00Z" w:initials="YYG">
    <w:p w:rsidR="001508E1" w:rsidRDefault="001508E1">
      <w:pPr>
        <w:pStyle w:val="CommentText"/>
      </w:pPr>
      <w:r>
        <w:rPr>
          <w:rStyle w:val="CommentReference"/>
        </w:rPr>
        <w:annotationRef/>
      </w:r>
      <w:r>
        <w:t xml:space="preserve">Find me two normal programmers who can read this sentence and tell you what it means. How about trying something closer to English? </w:t>
      </w:r>
      <w:r>
        <w:sym w:font="Wingdings" w:char="F04A"/>
      </w:r>
    </w:p>
  </w:comment>
  <w:comment w:id="2" w:author="Yaron Y. Goland" w:date="2011-11-03T13:32:00Z" w:initials="YYG">
    <w:p w:rsidR="001508E1" w:rsidRDefault="001508E1">
      <w:pPr>
        <w:pStyle w:val="CommentText"/>
      </w:pPr>
      <w:r>
        <w:rPr>
          <w:rStyle w:val="CommentReference"/>
        </w:rPr>
        <w:annotationRef/>
      </w:r>
      <w:r>
        <w:t>Yikes! I’m scared.</w:t>
      </w:r>
    </w:p>
  </w:comment>
  <w:comment w:id="6" w:author="Yaron Y. Goland" w:date="2011-11-03T17:40:00Z" w:initials="YYG">
    <w:p w:rsidR="001508E1" w:rsidRDefault="001508E1">
      <w:pPr>
        <w:pStyle w:val="CommentText"/>
      </w:pPr>
      <w:r>
        <w:rPr>
          <w:rStyle w:val="CommentReference"/>
        </w:rPr>
        <w:annotationRef/>
      </w:r>
      <w:r>
        <w:t>Why no path component? I don’t believe this restriction was ever justified anywhere in the spec.</w:t>
      </w:r>
    </w:p>
  </w:comment>
  <w:comment w:id="7" w:author="Yaron Y. Goland" w:date="2011-11-03T13:34:00Z" w:initials="YYG">
    <w:p w:rsidR="001508E1" w:rsidRDefault="001508E1">
      <w:pPr>
        <w:pStyle w:val="CommentText"/>
      </w:pPr>
      <w:r>
        <w:rPr>
          <w:rStyle w:val="CommentReference"/>
        </w:rPr>
        <w:annotationRef/>
      </w:r>
      <w:r>
        <w:t>This whole feature set seems like something that can be easily shuffled off to its own spec. It’s not necessary for anyone who can validate a signature.</w:t>
      </w:r>
    </w:p>
  </w:comment>
  <w:comment w:id="8" w:author="Yaron Y. Goland" w:date="2011-11-03T13:35:00Z" w:initials="YYG">
    <w:p w:rsidR="001508E1" w:rsidRDefault="001508E1">
      <w:pPr>
        <w:pStyle w:val="CommentText"/>
      </w:pPr>
      <w:r>
        <w:rPr>
          <w:rStyle w:val="CommentReference"/>
        </w:rPr>
        <w:annotationRef/>
      </w:r>
      <w:r>
        <w:t>Another feature set that can easily be shuffled off to another spec. It has exactly nothing to do with logging folks in. Yes, I get it, it’s related. But related things go in their own specs.</w:t>
      </w:r>
    </w:p>
  </w:comment>
  <w:comment w:id="11" w:author="Yaron Y. Goland" w:date="2011-11-03T13:35:00Z" w:initials="YYG">
    <w:p w:rsidR="001508E1" w:rsidRDefault="001508E1">
      <w:pPr>
        <w:pStyle w:val="CommentText"/>
      </w:pPr>
      <w:r>
        <w:rPr>
          <w:rStyle w:val="CommentReference"/>
        </w:rPr>
        <w:annotationRef/>
      </w:r>
      <w:r>
        <w:t>Why isn’t this optional?</w:t>
      </w:r>
    </w:p>
  </w:comment>
  <w:comment w:id="12" w:author="Yaron Y. Goland" w:date="2011-11-03T13:36:00Z" w:initials="YYG">
    <w:p w:rsidR="001508E1" w:rsidRDefault="001508E1">
      <w:pPr>
        <w:pStyle w:val="CommentText"/>
      </w:pPr>
      <w:r>
        <w:rPr>
          <w:rStyle w:val="CommentReference"/>
        </w:rPr>
        <w:annotationRef/>
      </w:r>
      <w:r>
        <w:t>First, why can’t the ID token be used to call the UserInfo endpoint? Second, if the needed claims are in the ID token already then there is no need to call the UserInfo endpoint at all. So this is really an optional flow that we can put somewhere else. Same for step 5.</w:t>
      </w:r>
    </w:p>
  </w:comment>
  <w:comment w:id="13" w:author="Yaron Y. Goland" w:date="2011-11-03T13:37:00Z" w:initials="YYG">
    <w:p w:rsidR="001508E1" w:rsidRDefault="001508E1">
      <w:pPr>
        <w:pStyle w:val="CommentText"/>
      </w:pPr>
      <w:r>
        <w:rPr>
          <w:rStyle w:val="CommentReference"/>
        </w:rPr>
        <w:annotationRef/>
      </w:r>
      <w:r>
        <w:t>Right, so follow the rule – features are mandatory or not in the spec. Since this feature isn’t mandatory it should be somewhere else, not here.</w:t>
      </w:r>
    </w:p>
  </w:comment>
  <w:comment w:id="16" w:author="Yaron Y. Goland" w:date="2011-11-03T13:45:00Z" w:initials="YYG">
    <w:p w:rsidR="001508E1" w:rsidRDefault="001508E1">
      <w:pPr>
        <w:pStyle w:val="CommentText"/>
      </w:pPr>
      <w:r>
        <w:rPr>
          <w:rStyle w:val="CommentReference"/>
        </w:rPr>
        <w:annotationRef/>
      </w:r>
      <w:r>
        <w:t>Can we PLEASE stop confusing two different things?</w:t>
      </w:r>
    </w:p>
    <w:p w:rsidR="001508E1" w:rsidRDefault="001508E1">
      <w:pPr>
        <w:pStyle w:val="CommentText"/>
      </w:pPr>
    </w:p>
    <w:p w:rsidR="001508E1" w:rsidRDefault="001508E1">
      <w:pPr>
        <w:pStyle w:val="CommentText"/>
      </w:pPr>
      <w:r>
        <w:t>Login – By default when the RP asks to log the user in and the user approves (or is auto-approved based on previous choices or configurations) then what comes back is an ID Token. Period. No authorization code. No access token. The transaction is then finished. The reason why it’s o.k. to return the ID token directly is that the user is already trusting their browser to do their authentication to the authorization server so the channel better be trusted and the ID token is always short lived. So we are good. So there is no need for the authorization code in the Login scenario.</w:t>
      </w:r>
    </w:p>
    <w:p w:rsidR="001508E1" w:rsidRDefault="001508E1">
      <w:pPr>
        <w:pStyle w:val="CommentText"/>
      </w:pPr>
    </w:p>
    <w:p w:rsidR="001508E1" w:rsidRDefault="001508E1">
      <w:pPr>
        <w:pStyle w:val="CommentText"/>
      </w:pPr>
      <w:r>
        <w:t>Login + Delegation – This scenario is fancier and frankly should be in a (get ready for it) SEPARATE SPEC! In this case we are mashing two different things together. There is a login with an ID token and separately there is an authorization code (do we want to support multiple of them?) and maybe even some access tokens.</w:t>
      </w:r>
    </w:p>
  </w:comment>
  <w:comment w:id="17" w:author="Yaron Y. Goland" w:date="2011-11-03T13:47:00Z" w:initials="YYG">
    <w:p w:rsidR="001508E1" w:rsidRDefault="001508E1">
      <w:pPr>
        <w:pStyle w:val="CommentText"/>
      </w:pPr>
      <w:r>
        <w:rPr>
          <w:rStyle w:val="CommentReference"/>
        </w:rPr>
        <w:annotationRef/>
      </w:r>
      <w:r>
        <w:t>These have nothing to do with login or are optional features, they should all be removed from the spec.</w:t>
      </w:r>
    </w:p>
  </w:comment>
  <w:comment w:id="18" w:author="Yaron Y. Goland" w:date="2011-11-03T13:53:00Z" w:initials="YYG">
    <w:p w:rsidR="001508E1" w:rsidRDefault="001508E1" w:rsidP="00E02233">
      <w:pPr>
        <w:pStyle w:val="CommentText"/>
      </w:pPr>
      <w:r>
        <w:rPr>
          <w:rStyle w:val="CommentReference"/>
        </w:rPr>
        <w:annotationRef/>
      </w:r>
      <w:r>
        <w:t xml:space="preserve">This is yet another optional feature, fodder for yet another optional spec. Let’s keep the core normative and simple. </w:t>
      </w:r>
    </w:p>
  </w:comment>
  <w:comment w:id="19" w:author="Yaron Y. Goland" w:date="2011-11-03T13:48:00Z" w:initials="YYG">
    <w:p w:rsidR="001508E1" w:rsidRDefault="001508E1">
      <w:pPr>
        <w:pStyle w:val="CommentText"/>
      </w:pPr>
      <w:r>
        <w:rPr>
          <w:rStyle w:val="CommentReference"/>
        </w:rPr>
        <w:annotationRef/>
      </w:r>
      <w:r>
        <w:t>May is a weird word. Are endpoints required to support both or not?</w:t>
      </w:r>
    </w:p>
  </w:comment>
  <w:comment w:id="24" w:author="Yaron Y. Goland" w:date="2011-11-03T13:49:00Z" w:initials="YYG">
    <w:p w:rsidR="001508E1" w:rsidRDefault="001508E1">
      <w:pPr>
        <w:pStyle w:val="CommentText"/>
      </w:pPr>
      <w:r>
        <w:rPr>
          <w:rStyle w:val="CommentReference"/>
        </w:rPr>
        <w:annotationRef/>
      </w:r>
      <w:r>
        <w:t xml:space="preserve">How the token is used outside of login is absolutely no business of OpenID </w:t>
      </w:r>
      <w:proofErr w:type="spellStart"/>
      <w:r>
        <w:t>Connect’s</w:t>
      </w:r>
      <w:proofErr w:type="spellEnd"/>
      <w:r>
        <w:t xml:space="preserve"> unless we can prove a security hole which, in fact, we can’t. So this line needs to go.</w:t>
      </w:r>
    </w:p>
  </w:comment>
  <w:comment w:id="26" w:author="Yaron Y. Goland" w:date="2011-11-03T13:51:00Z" w:initials="YYG">
    <w:p w:rsidR="001508E1" w:rsidRDefault="001508E1">
      <w:pPr>
        <w:pStyle w:val="CommentText"/>
      </w:pPr>
      <w:r>
        <w:rPr>
          <w:rStyle w:val="CommentReference"/>
        </w:rPr>
        <w:annotationRef/>
      </w:r>
      <w:r>
        <w:t>Never reassigned in what context? Just for that authorization endpoint? For all users across all authorization endpoints for all time? I’d go for the later one. Certainly with 255 ASCII characters we have more than enough room for universal uniqueness.</w:t>
      </w:r>
    </w:p>
  </w:comment>
  <w:comment w:id="27" w:author="Yaron Y. Goland" w:date="2011-11-03T17:42:00Z" w:initials="YYG">
    <w:p w:rsidR="001508E1" w:rsidRDefault="001508E1">
      <w:pPr>
        <w:pStyle w:val="CommentText"/>
      </w:pPr>
      <w:r>
        <w:rPr>
          <w:rStyle w:val="CommentReference"/>
        </w:rPr>
        <w:annotationRef/>
      </w:r>
      <w:r>
        <w:t>This sentence needs to be prefaced by “If a different token format is negotiated then…”</w:t>
      </w:r>
    </w:p>
  </w:comment>
  <w:comment w:id="30" w:author="Yaron Y. Goland" w:date="2011-11-03T13:55:00Z" w:initials="YYG">
    <w:p w:rsidR="001508E1" w:rsidRDefault="001508E1">
      <w:pPr>
        <w:pStyle w:val="CommentText"/>
      </w:pPr>
      <w:r>
        <w:rPr>
          <w:rStyle w:val="CommentReference"/>
        </w:rPr>
        <w:annotationRef/>
      </w:r>
      <w:r>
        <w:t>Unfortunately saying case sensitive is not enough since this still leaves a bunch of legal Unicode transactions available that can cause security holes. We need to write in one place somewhere in this spec something that says “String whose only legal operation is a code point for code point comparison” and then define all the strings in the spec as of that type.</w:t>
      </w:r>
    </w:p>
  </w:comment>
  <w:comment w:id="31" w:author="Yaron Y. Goland" w:date="2011-11-03T13:58:00Z" w:initials="YYG">
    <w:p w:rsidR="001508E1" w:rsidRDefault="001508E1">
      <w:pPr>
        <w:pStyle w:val="CommentText"/>
      </w:pPr>
      <w:r>
        <w:rPr>
          <w:rStyle w:val="CommentReference"/>
        </w:rPr>
        <w:annotationRef/>
      </w:r>
      <w:r>
        <w:t xml:space="preserve">And what if the response type is just </w:t>
      </w:r>
      <w:proofErr w:type="spellStart"/>
      <w:r>
        <w:t>id_token</w:t>
      </w:r>
      <w:proofErr w:type="spellEnd"/>
      <w:r>
        <w:t>?</w:t>
      </w:r>
    </w:p>
  </w:comment>
  <w:comment w:id="32" w:author="Yaron Y. Goland" w:date="2011-11-03T17:45:00Z" w:initials="YYG">
    <w:p w:rsidR="001508E1" w:rsidRDefault="001508E1">
      <w:pPr>
        <w:pStyle w:val="CommentText"/>
      </w:pPr>
      <w:r>
        <w:rPr>
          <w:rStyle w:val="CommentReference"/>
        </w:rPr>
        <w:annotationRef/>
      </w:r>
      <w:r>
        <w:t>This language seems to make it all but illegal to return this data inside of the id token. Why would we restrict this? In fact, I would encourage it. And before someone says something about PII in cookies please keep in mind that encryption can always be used if desired and that anyway cookies have expirations on them and so can be short lived. Besides, the cookies scenario ONLY applies when we are doing the hybrid profile of both login and using the login token as an access token. For the base login scenario the token isn’t stored on the client at all, it just goes right back up to the server so there is no PII issue at all.</w:t>
      </w:r>
    </w:p>
    <w:p w:rsidR="001508E1" w:rsidRDefault="001508E1">
      <w:pPr>
        <w:pStyle w:val="CommentText"/>
      </w:pPr>
    </w:p>
    <w:p w:rsidR="001508E1" w:rsidRDefault="001508E1">
      <w:pPr>
        <w:pStyle w:val="CommentText"/>
      </w:pPr>
      <w:r>
        <w:t>Also, shouldn’t there be some language to say these are the same address and email values from section 3.3.2?</w:t>
      </w:r>
    </w:p>
  </w:comment>
  <w:comment w:id="33" w:author="Yaron Y. Goland" w:date="2011-11-03T14:02:00Z" w:initials="YYG">
    <w:p w:rsidR="001508E1" w:rsidRDefault="001508E1">
      <w:pPr>
        <w:pStyle w:val="CommentText"/>
      </w:pPr>
      <w:r>
        <w:rPr>
          <w:rStyle w:val="CommentReference"/>
        </w:rPr>
        <w:annotationRef/>
      </w:r>
      <w:r>
        <w:t>Huh? Nonce was optional above. How can a nonce be optional in the token but mandatory in the request when the nonce is required to be in the token if in the request?</w:t>
      </w:r>
    </w:p>
  </w:comment>
  <w:comment w:id="34" w:author="Yaron Y. Goland" w:date="2011-11-03T14:06:00Z" w:initials="YYG">
    <w:p w:rsidR="001508E1" w:rsidRDefault="001508E1">
      <w:pPr>
        <w:pStyle w:val="CommentText"/>
      </w:pPr>
      <w:r>
        <w:rPr>
          <w:rStyle w:val="CommentReference"/>
        </w:rPr>
        <w:annotationRef/>
      </w:r>
      <w:r>
        <w:t>This section seems kind of odd. Above is a whole list of mostly optional parameters and then you have this one stuck on the end. Shouldn’t it be combined with the previous list?</w:t>
      </w:r>
    </w:p>
  </w:comment>
  <w:comment w:id="37" w:author="Yaron Y. Goland" w:date="2011-11-03T14:12:00Z" w:initials="YYG">
    <w:p w:rsidR="001508E1" w:rsidRDefault="001508E1">
      <w:pPr>
        <w:pStyle w:val="CommentText"/>
      </w:pPr>
      <w:r>
        <w:rPr>
          <w:rStyle w:val="CommentReference"/>
        </w:rPr>
        <w:annotationRef/>
      </w:r>
      <w:r>
        <w:t>Why is this object here at all? Why aren’t the requests in this object just promoted to being put directly into the request body as members?</w:t>
      </w:r>
    </w:p>
    <w:p w:rsidR="001508E1" w:rsidRDefault="001508E1">
      <w:pPr>
        <w:pStyle w:val="CommentText"/>
      </w:pPr>
    </w:p>
    <w:p w:rsidR="001508E1" w:rsidRDefault="001508E1">
      <w:pPr>
        <w:pStyle w:val="CommentText"/>
      </w:pPr>
      <w:r>
        <w:t>And if you are going to answer “but we need to sign stuff” then I’m going to respond:</w:t>
      </w:r>
    </w:p>
    <w:p w:rsidR="001508E1" w:rsidRDefault="001508E1" w:rsidP="00F510A9">
      <w:pPr>
        <w:pStyle w:val="CommentText"/>
        <w:numPr>
          <w:ilvl w:val="0"/>
          <w:numId w:val="33"/>
        </w:numPr>
      </w:pPr>
      <w:r>
        <w:t xml:space="preserve">Actually a bearer token is just </w:t>
      </w:r>
      <w:proofErr w:type="gramStart"/>
      <w:r>
        <w:t>fine,</w:t>
      </w:r>
      <w:proofErr w:type="gramEnd"/>
      <w:r>
        <w:t xml:space="preserve"> we can include it as an argument.</w:t>
      </w:r>
    </w:p>
    <w:p w:rsidR="001508E1" w:rsidRDefault="001508E1" w:rsidP="00F510A9">
      <w:pPr>
        <w:pStyle w:val="CommentText"/>
        <w:numPr>
          <w:ilvl w:val="0"/>
          <w:numId w:val="33"/>
        </w:numPr>
      </w:pPr>
      <w:r>
        <w:t>If you really do need to sign stuff then you need to sign EVERYTHING and there should be no parameters in the request body but a JWT.</w:t>
      </w:r>
    </w:p>
    <w:p w:rsidR="001508E1" w:rsidRDefault="001508E1" w:rsidP="00F510A9">
      <w:pPr>
        <w:pStyle w:val="CommentText"/>
      </w:pPr>
      <w:r>
        <w:t>So um… pick one.</w:t>
      </w:r>
    </w:p>
  </w:comment>
  <w:comment w:id="38" w:author="Yaron Y. Goland" w:date="2011-11-03T14:10:00Z" w:initials="YYG">
    <w:p w:rsidR="001508E1" w:rsidRDefault="001508E1">
      <w:pPr>
        <w:pStyle w:val="CommentText"/>
      </w:pPr>
      <w:r>
        <w:rPr>
          <w:rStyle w:val="CommentReference"/>
        </w:rPr>
        <w:annotationRef/>
      </w:r>
      <w:r>
        <w:t>And what’s the correct behavior if they are not? Ignore or fail? Both have serious problems.</w:t>
      </w:r>
    </w:p>
  </w:comment>
  <w:comment w:id="39" w:author="Yaron Y. Goland" w:date="2011-11-03T14:09:00Z" w:initials="YYG">
    <w:p w:rsidR="001508E1" w:rsidRDefault="001508E1">
      <w:pPr>
        <w:pStyle w:val="CommentText"/>
      </w:pPr>
      <w:r>
        <w:rPr>
          <w:rStyle w:val="CommentReference"/>
        </w:rPr>
        <w:annotationRef/>
      </w:r>
      <w:r>
        <w:t xml:space="preserve">Shouldn’t </w:t>
      </w:r>
      <w:proofErr w:type="spellStart"/>
      <w:r>
        <w:t>Userinfo</w:t>
      </w:r>
      <w:proofErr w:type="spellEnd"/>
      <w:r>
        <w:t xml:space="preserve"> be on its own line?</w:t>
      </w:r>
    </w:p>
  </w:comment>
  <w:comment w:id="42" w:author="Yaron Y. Goland" w:date="2011-11-03T14:20:00Z" w:initials="YYG">
    <w:p w:rsidR="001508E1" w:rsidRDefault="001508E1">
      <w:pPr>
        <w:pStyle w:val="CommentText"/>
      </w:pPr>
      <w:r>
        <w:rPr>
          <w:rStyle w:val="CommentReference"/>
        </w:rPr>
        <w:annotationRef/>
      </w:r>
      <w:r>
        <w:t xml:space="preserve">Why is format specified here and not in the request to </w:t>
      </w:r>
      <w:proofErr w:type="spellStart"/>
      <w:r>
        <w:t>userinfo</w:t>
      </w:r>
      <w:proofErr w:type="spellEnd"/>
      <w:r>
        <w:t>? The only rationale I can come up with is that a local STS issued the request object and wanted to limit what the client using that local STS could do. Now this is a totally legitimate scenario but holy crap is it sophisticated! I’m thinking this is something we can really save for the ‘super-duper enterprise’ version of OpenID and so can remove from here.</w:t>
      </w:r>
    </w:p>
  </w:comment>
  <w:comment w:id="43" w:author="Yaron Y. Goland" w:date="2011-11-03T14:21:00Z" w:initials="YYG">
    <w:p w:rsidR="001508E1" w:rsidRDefault="001508E1">
      <w:pPr>
        <w:pStyle w:val="CommentText"/>
      </w:pPr>
      <w:r>
        <w:rPr>
          <w:rStyle w:val="CommentReference"/>
        </w:rPr>
        <w:annotationRef/>
      </w:r>
      <w:r>
        <w:t>This one I don’t get at all. Shouldn’t this be exclusively in the user info request not the authorization request?</w:t>
      </w:r>
    </w:p>
  </w:comment>
  <w:comment w:id="44" w:author="Yaron Y. Goland" w:date="2011-11-03T14:27:00Z" w:initials="YYG">
    <w:p w:rsidR="001508E1" w:rsidRDefault="001508E1">
      <w:pPr>
        <w:pStyle w:val="CommentText"/>
      </w:pPr>
      <w:r>
        <w:rPr>
          <w:rStyle w:val="CommentReference"/>
        </w:rPr>
        <w:annotationRef/>
      </w:r>
      <w:r>
        <w:t>The ability to ask for claims in multiple scripts seems reasonable. Specifying those formats here seems odd. I don’t buy the idea that the user has to approve what language/locale information is going to be released in. So I think we should just specify the names without the local/language qualified and then in the request to UserInfo the desired language/local can be specified.</w:t>
      </w:r>
    </w:p>
  </w:comment>
  <w:comment w:id="45" w:author="Yaron Y. Goland" w:date="2011-11-03T14:38:00Z" w:initials="YYG">
    <w:p w:rsidR="001508E1" w:rsidRDefault="001508E1">
      <w:pPr>
        <w:pStyle w:val="CommentText"/>
      </w:pPr>
      <w:r>
        <w:rPr>
          <w:rStyle w:val="CommentReference"/>
        </w:rPr>
        <w:annotationRef/>
      </w:r>
      <w:r>
        <w:t>I really am having trouble convincing myself that appending the language tag to the member name is the right way to go. It seems to me that a much simpler and more realistic option is to allow for a request argument that says “I want the values to be encoded using language tag X” (and yes, we could support multiple language tags although I bet that’s an edge case of an edge case) and then all properties when they are returned would include a compound value that indicates their language tag along with their actual value. I’m not convinced I’m right on this but the way we are using language tags here with the property names really makes my neck itch. We should discuss.</w:t>
      </w:r>
    </w:p>
  </w:comment>
  <w:comment w:id="46" w:author="Yaron Y. Goland" w:date="2011-11-03T14:28:00Z" w:initials="YYG">
    <w:p w:rsidR="001508E1" w:rsidRDefault="001508E1">
      <w:pPr>
        <w:pStyle w:val="CommentText"/>
      </w:pPr>
      <w:r>
        <w:rPr>
          <w:rStyle w:val="CommentReference"/>
        </w:rPr>
        <w:annotationRef/>
      </w:r>
      <w:r>
        <w:t>I read this text twice and I’m still not sure what the heck it means. Could you please clarify?</w:t>
      </w:r>
    </w:p>
  </w:comment>
  <w:comment w:id="47" w:author="Yaron Y. Goland" w:date="2011-11-03T14:30:00Z" w:initials="YYG">
    <w:p w:rsidR="001508E1" w:rsidRDefault="001508E1">
      <w:pPr>
        <w:pStyle w:val="CommentText"/>
      </w:pPr>
      <w:r>
        <w:rPr>
          <w:rStyle w:val="CommentReference"/>
        </w:rPr>
        <w:annotationRef/>
      </w:r>
      <w:r>
        <w:t>There should be some normative statement about what keys are to be used to sign/encrypt. It’s fine to say these are the keys either configured out of band or via the negotiation mechanism but we should say something.</w:t>
      </w:r>
    </w:p>
  </w:comment>
  <w:comment w:id="48" w:author="Yaron Y. Goland" w:date="2011-11-03T14:30:00Z" w:initials="YYG">
    <w:p w:rsidR="001508E1" w:rsidRDefault="001508E1">
      <w:pPr>
        <w:pStyle w:val="CommentText"/>
      </w:pPr>
      <w:r>
        <w:rPr>
          <w:rStyle w:val="CommentReference"/>
        </w:rPr>
        <w:annotationRef/>
      </w:r>
      <w:r>
        <w:t>And to repeat a pervious question, what happens if they are not?</w:t>
      </w:r>
    </w:p>
  </w:comment>
  <w:comment w:id="51" w:author="Yaron Y. Goland" w:date="2011-11-03T14:35:00Z" w:initials="YYG">
    <w:p w:rsidR="001508E1" w:rsidRDefault="001508E1">
      <w:pPr>
        <w:pStyle w:val="CommentText"/>
      </w:pPr>
      <w:r>
        <w:rPr>
          <w:rStyle w:val="CommentReference"/>
        </w:rPr>
        <w:annotationRef/>
      </w:r>
      <w:r>
        <w:t xml:space="preserve">Having the format here feels really odd because it seems reasonable to assume that in the base case (and let’s hope this spec only addresses the base case) that it’s up to the authorization server to decide how to sign/encrypt the id token and the client doesn’t get a say in the matter. So I would recommend removing this argument from </w:t>
      </w:r>
      <w:proofErr w:type="spellStart"/>
      <w:r>
        <w:t>id_token</w:t>
      </w:r>
      <w:proofErr w:type="spellEnd"/>
      <w:r>
        <w:t xml:space="preserve"> and at best allowing it to be specified in an extension spec.</w:t>
      </w:r>
    </w:p>
  </w:comment>
  <w:comment w:id="52" w:author="Yaron Y. Goland" w:date="2011-11-03T14:36:00Z" w:initials="YYG">
    <w:p w:rsidR="001508E1" w:rsidRDefault="001508E1">
      <w:pPr>
        <w:pStyle w:val="CommentText"/>
      </w:pPr>
      <w:r>
        <w:rPr>
          <w:rStyle w:val="CommentReference"/>
        </w:rPr>
        <w:annotationRef/>
      </w:r>
      <w:r>
        <w:t>Locale, just as note, makes a lot of sense to me in this case because this is where the client has to make whatever request it’s going to make about what is returned in the id token.</w:t>
      </w:r>
    </w:p>
  </w:comment>
  <w:comment w:id="53" w:author="Yaron Y. Goland" w:date="2011-11-03T14:39:00Z" w:initials="YYG">
    <w:p w:rsidR="001508E1" w:rsidRDefault="001508E1">
      <w:pPr>
        <w:pStyle w:val="CommentText"/>
      </w:pPr>
      <w:r>
        <w:rPr>
          <w:rStyle w:val="CommentReference"/>
        </w:rPr>
        <w:annotationRef/>
      </w:r>
      <w:r>
        <w:t xml:space="preserve">Why isn’t this defined using the same language as </w:t>
      </w:r>
      <w:proofErr w:type="spellStart"/>
      <w:r>
        <w:t>exp</w:t>
      </w:r>
      <w:proofErr w:type="spellEnd"/>
      <w:r>
        <w:t>?</w:t>
      </w:r>
    </w:p>
  </w:comment>
  <w:comment w:id="54" w:author="Yaron Y. Goland" w:date="2011-11-03T14:40:00Z" w:initials="YYG">
    <w:p w:rsidR="001508E1" w:rsidRDefault="001508E1">
      <w:pPr>
        <w:pStyle w:val="CommentText"/>
      </w:pPr>
      <w:r>
        <w:rPr>
          <w:rStyle w:val="CommentReference"/>
        </w:rPr>
        <w:annotationRef/>
      </w:r>
      <w:r>
        <w:t xml:space="preserve">So how exactly does the client know if </w:t>
      </w:r>
      <w:proofErr w:type="spellStart"/>
      <w:r>
        <w:t>max_age</w:t>
      </w:r>
      <w:proofErr w:type="spellEnd"/>
      <w:r>
        <w:t xml:space="preserve"> was understood by the server or any other extension for that matter? Either we need to specify that if any arguments aren’t recognized then the request MUST fail OR we have to specify that the response MUST list which of the arguments was recognized and honored. But right now we are in a nowhere land where the client can’t be sure the right thing happened.</w:t>
      </w:r>
    </w:p>
  </w:comment>
  <w:comment w:id="63" w:author="Yaron Y. Goland" w:date="2011-11-03T15:11:00Z" w:initials="YYG">
    <w:p w:rsidR="001508E1" w:rsidRDefault="001508E1">
      <w:pPr>
        <w:pStyle w:val="CommentText"/>
      </w:pPr>
      <w:r>
        <w:rPr>
          <w:rStyle w:val="CommentReference"/>
        </w:rPr>
        <w:annotationRef/>
      </w:r>
      <w:r>
        <w:t>So does this mean that the user either refused to login or couldn’t log in? If so the text should be clearer.</w:t>
      </w:r>
    </w:p>
  </w:comment>
  <w:comment w:id="64" w:author="Yaron Y. Goland" w:date="2011-11-03T15:12:00Z" w:initials="YYG">
    <w:p w:rsidR="001508E1" w:rsidRDefault="001508E1">
      <w:pPr>
        <w:pStyle w:val="CommentText"/>
      </w:pPr>
      <w:r>
        <w:rPr>
          <w:rStyle w:val="CommentReference"/>
        </w:rPr>
        <w:annotationRef/>
      </w:r>
      <w:r>
        <w:t>Is this and the two previous errors really related to display none? (</w:t>
      </w:r>
      <w:proofErr w:type="gramStart"/>
      <w:r>
        <w:t>something</w:t>
      </w:r>
      <w:proofErr w:type="gramEnd"/>
      <w:r>
        <w:t xml:space="preserve"> I objected to in my comments on the base spec) Otherwise shouldn’t </w:t>
      </w:r>
      <w:proofErr w:type="spellStart"/>
      <w:r>
        <w:t>approval_required</w:t>
      </w:r>
      <w:proofErr w:type="spellEnd"/>
      <w:r>
        <w:t xml:space="preserve"> mean that the user didn’t approve and have a better name like “</w:t>
      </w:r>
      <w:proofErr w:type="spellStart"/>
      <w:r>
        <w:t>user_did_not_approve</w:t>
      </w:r>
      <w:proofErr w:type="spellEnd"/>
      <w:r>
        <w:t>”?</w:t>
      </w:r>
    </w:p>
  </w:comment>
  <w:comment w:id="65" w:author="Yaron Y. Goland" w:date="2011-11-03T15:13:00Z" w:initials="YYG">
    <w:p w:rsidR="001508E1" w:rsidRDefault="001508E1">
      <w:pPr>
        <w:pStyle w:val="CommentText"/>
      </w:pPr>
      <w:r>
        <w:rPr>
          <w:rStyle w:val="CommentReference"/>
        </w:rPr>
        <w:annotationRef/>
      </w:r>
      <w:r>
        <w:t>This smells like another display none error. These should be packaged together in some way that will make more sense to the reader (unless we replace it with what I suggested)</w:t>
      </w:r>
    </w:p>
  </w:comment>
  <w:comment w:id="70" w:author="Yaron Y. Goland" w:date="2011-11-03T15:15:00Z" w:initials="YYG">
    <w:p w:rsidR="001508E1" w:rsidRDefault="001508E1">
      <w:pPr>
        <w:pStyle w:val="CommentText"/>
      </w:pPr>
      <w:r>
        <w:rPr>
          <w:rStyle w:val="CommentReference"/>
        </w:rPr>
        <w:annotationRef/>
      </w:r>
      <w:r>
        <w:t xml:space="preserve">Why wouldn’t the ID Token just come back directly in the authorization request? We keep talking about how critical performance is and reducing round trips and then we introduce one? That seems bizarre. </w:t>
      </w:r>
    </w:p>
  </w:comment>
  <w:comment w:id="73" w:author="Yaron Y. Goland" w:date="2011-11-03T15:18:00Z" w:initials="YYG">
    <w:p w:rsidR="001508E1" w:rsidRDefault="001508E1">
      <w:pPr>
        <w:pStyle w:val="CommentText"/>
      </w:pPr>
      <w:r>
        <w:rPr>
          <w:rStyle w:val="CommentReference"/>
        </w:rPr>
        <w:annotationRef/>
      </w:r>
      <w:r>
        <w:t xml:space="preserve">The client secret isn’t a key, a key is something that </w:t>
      </w:r>
      <w:proofErr w:type="spellStart"/>
      <w:r>
        <w:t>locks</w:t>
      </w:r>
      <w:proofErr w:type="spellEnd"/>
      <w:r>
        <w:t xml:space="preserve"> something like a hash or encryption. The client secret is a secret or more properly it’s a bloody password. But whatever you call it, it isn’t a symmetric key so please don’t use that term.</w:t>
      </w:r>
    </w:p>
  </w:comment>
  <w:comment w:id="74" w:author="Yaron Y. Goland" w:date="2011-11-07T14:21:00Z" w:initials="YYG">
    <w:p w:rsidR="001508E1" w:rsidRDefault="001508E1">
      <w:pPr>
        <w:pStyle w:val="CommentText"/>
      </w:pPr>
      <w:r>
        <w:rPr>
          <w:rStyle w:val="CommentReference"/>
        </w:rPr>
        <w:annotationRef/>
      </w:r>
      <w:r>
        <w:t>Stop it!!!!! If you want to extend OAuth 2.0 to support asymmetric authentication that’s awesome but put it in its own spec and refer to it here. You shouldn’t be sliding a generic extension to OAuth into an OpenID spec! So write it up, submit it to the IETF and call it a day.</w:t>
      </w:r>
    </w:p>
  </w:comment>
  <w:comment w:id="76" w:author="Yaron Y. Goland" w:date="2011-11-07T14:21:00Z" w:initials="YYG">
    <w:p w:rsidR="001508E1" w:rsidRDefault="001508E1" w:rsidP="00FF567D">
      <w:pPr>
        <w:pStyle w:val="CommentText"/>
      </w:pPr>
      <w:r>
        <w:rPr>
          <w:rStyle w:val="CommentReference"/>
        </w:rPr>
        <w:annotationRef/>
      </w:r>
      <w:r>
        <w:t xml:space="preserve">Huh? Why is a refresh token needed if an authorization code is being used? I thought the whole point of the authorization code was to get the refresh token so it never crosses the wire? </w:t>
      </w:r>
    </w:p>
    <w:p w:rsidR="001508E1" w:rsidRDefault="001508E1" w:rsidP="00FF567D">
      <w:pPr>
        <w:pStyle w:val="CommentText"/>
      </w:pPr>
    </w:p>
    <w:p w:rsidR="001508E1" w:rsidRDefault="001508E1" w:rsidP="00FF567D">
      <w:pPr>
        <w:pStyle w:val="CommentText"/>
      </w:pPr>
      <w:r>
        <w:t>But, even more interestingly, OpenID negates the whole purpose of the refresh token!</w:t>
      </w:r>
    </w:p>
    <w:p w:rsidR="001508E1" w:rsidRDefault="001508E1" w:rsidP="00FF567D">
      <w:pPr>
        <w:pStyle w:val="CommentText"/>
      </w:pPr>
    </w:p>
    <w:p w:rsidR="001508E1" w:rsidRDefault="001508E1" w:rsidP="00FF567D">
      <w:pPr>
        <w:pStyle w:val="CommentText"/>
      </w:pPr>
      <w:r>
        <w:t>PLEASE RE-READ THE PREVIOUS SENTENCE, IT’S IMPORTANT.</w:t>
      </w:r>
    </w:p>
    <w:p w:rsidR="001508E1" w:rsidRDefault="001508E1" w:rsidP="00FF567D">
      <w:pPr>
        <w:pStyle w:val="CommentText"/>
      </w:pPr>
    </w:p>
    <w:p w:rsidR="001508E1" w:rsidRDefault="001508E1" w:rsidP="00FF567D">
      <w:pPr>
        <w:pStyle w:val="CommentText"/>
      </w:pPr>
      <w:r>
        <w:t xml:space="preserve">The whole point of the refresh token was to give the client a handle for the user that could be </w:t>
      </w:r>
      <w:proofErr w:type="spellStart"/>
      <w:r>
        <w:t>anonymized</w:t>
      </w:r>
      <w:proofErr w:type="spellEnd"/>
      <w:r>
        <w:t xml:space="preserve"> so that delegating a permission didn’t mean also giving up the user’s identity. But the whole purpose of OpenID is to IDENTIFY THE USER!!! So in an OpenID context there should never be a need to have a refresh token. Instead we should be able to include the user’s identity directly into the call.</w:t>
      </w:r>
    </w:p>
  </w:comment>
  <w:comment w:id="98" w:author="Yaron Y. Goland" w:date="2011-11-03T17:02:00Z" w:initials="YYG">
    <w:p w:rsidR="001508E1" w:rsidRDefault="001508E1">
      <w:pPr>
        <w:pStyle w:val="CommentText"/>
      </w:pPr>
      <w:r>
        <w:rPr>
          <w:rStyle w:val="CommentReference"/>
        </w:rPr>
        <w:annotationRef/>
      </w:r>
      <w:r>
        <w:t>These are nifty features but even when we have a separate user info spec these should still be extensions. These are NOT mainstream capabilities.</w:t>
      </w:r>
      <w:bookmarkStart w:id="99" w:name="_GoBack"/>
      <w:bookmarkEnd w:id="99"/>
    </w:p>
  </w:comment>
  <w:comment w:id="100" w:author="Yaron Y. Goland" w:date="2011-11-03T17:02:00Z" w:initials="YYG">
    <w:p w:rsidR="001508E1" w:rsidRDefault="001508E1">
      <w:pPr>
        <w:pStyle w:val="CommentText"/>
      </w:pPr>
      <w:r>
        <w:rPr>
          <w:rStyle w:val="CommentReference"/>
        </w:rPr>
        <w:annotationRef/>
      </w:r>
      <w:r>
        <w:t xml:space="preserve">Please lose the underscores. They are hard to read, easy to mistype, etc. Just reserve these as member names and move on. IN fact what we really need to do is define how the hell to have non-colliding names in JSON. Mark Nottingham from Rackspace recently updated a proposal I made in this area a while back as part of the Open Stack project. You can see it at </w:t>
      </w:r>
      <w:hyperlink r:id="rId1" w:history="1">
        <w:r w:rsidRPr="00A34315">
          <w:rPr>
            <w:rStyle w:val="Hyperlink"/>
          </w:rPr>
          <w:t>http://www.mnot.net/blog/2011/10/12/thinking_about_namespaces_in_json</w:t>
        </w:r>
      </w:hyperlink>
      <w:r>
        <w:t>. We should consider just adopting something like this for OpenID.</w:t>
      </w:r>
    </w:p>
  </w:comment>
  <w:comment w:id="101" w:author="Yaron Y. Goland" w:date="2011-11-03T17:16:00Z" w:initials="YYG">
    <w:p w:rsidR="001508E1" w:rsidRDefault="001508E1">
      <w:pPr>
        <w:pStyle w:val="CommentText"/>
      </w:pPr>
      <w:r>
        <w:rPr>
          <w:rStyle w:val="CommentReference"/>
        </w:rPr>
        <w:annotationRef/>
      </w:r>
      <w:r>
        <w:t>This sentence makes my head hurt. Can we edit it into something more readable?</w:t>
      </w:r>
    </w:p>
  </w:comment>
  <w:comment w:id="102" w:author="Yaron Y. Goland" w:date="2011-11-03T17:19:00Z" w:initials="YYG">
    <w:p w:rsidR="001508E1" w:rsidRDefault="001508E1">
      <w:pPr>
        <w:pStyle w:val="CommentText"/>
      </w:pPr>
      <w:r>
        <w:rPr>
          <w:rStyle w:val="CommentReference"/>
        </w:rPr>
        <w:annotationRef/>
      </w:r>
      <w:r>
        <w:t>Wow… really? Come on we can do better than this. How about define that every claim MUST contain a JSON Object as a member. For direct claims the member will contain a value member with the value. For aggregated claims there would also be a value as well as another property source that lists the source for that claim. For distributed claims there would be no value and instead a location.</w:t>
      </w:r>
    </w:p>
  </w:comment>
  <w:comment w:id="109" w:author="Yaron Y. Goland" w:date="2011-11-03T17:32:00Z" w:initials="YYG">
    <w:p w:rsidR="001508E1" w:rsidRDefault="001508E1">
      <w:pPr>
        <w:pStyle w:val="CommentText"/>
      </w:pPr>
      <w:r>
        <w:rPr>
          <w:rStyle w:val="CommentReference"/>
        </w:rPr>
        <w:annotationRef/>
      </w:r>
      <w:r>
        <w:t>I know I talked about this previously but doesn’t this strike you as bizarre? “We’ll do content negotiation for this request based on a content type you supplied on a different request to a different endpoint.”</w:t>
      </w:r>
    </w:p>
    <w:p w:rsidR="001508E1" w:rsidRDefault="001508E1">
      <w:pPr>
        <w:pStyle w:val="CommentText"/>
      </w:pPr>
    </w:p>
    <w:p w:rsidR="001508E1" w:rsidRDefault="001508E1">
      <w:pPr>
        <w:pStyle w:val="CommentText"/>
      </w:pPr>
      <w:r>
        <w:t>More to the point this is a pretty clear violation of good HTTP design. This should be negotiated using content-negotiation.</w:t>
      </w:r>
    </w:p>
  </w:comment>
  <w:comment w:id="114" w:author="Yaron Y. Goland" w:date="2011-11-03T17:27:00Z" w:initials="YYG">
    <w:p w:rsidR="001508E1" w:rsidRDefault="001508E1">
      <w:pPr>
        <w:pStyle w:val="CommentText"/>
      </w:pPr>
      <w:r>
        <w:rPr>
          <w:rStyle w:val="CommentReference"/>
        </w:rPr>
        <w:annotationRef/>
      </w:r>
      <w:r>
        <w:t xml:space="preserve">Um… let me get this straight. You have a section whose only purpose is to say “this feature isn’t here”. There are no normative dependencies on this feature in this spec. So what is this, advertising? “If you liked opened-connect-messages then </w:t>
      </w:r>
      <w:proofErr w:type="spellStart"/>
      <w:r>
        <w:t>Openid</w:t>
      </w:r>
      <w:proofErr w:type="spellEnd"/>
      <w:r>
        <w:t>-connect-session management will really flip your bit!”</w:t>
      </w:r>
    </w:p>
  </w:comment>
  <w:comment w:id="123" w:author="Yaron Y. Goland" w:date="2011-11-03T17:34:00Z" w:initials="YYG">
    <w:p w:rsidR="001508E1" w:rsidRDefault="001508E1">
      <w:pPr>
        <w:pStyle w:val="CommentText"/>
      </w:pPr>
      <w:r>
        <w:rPr>
          <w:rStyle w:val="CommentReference"/>
        </w:rPr>
        <w:annotationRef/>
      </w:r>
      <w:r>
        <w:t>There was a reason why we required this. Did we ever write down why this particular order mattered? And if it does matter (which I vaguely remember it does) then shouldn’t it be mandated in the JWE &amp; JWS specs and then just referenced here rather than made a normative requirement?</w:t>
      </w:r>
    </w:p>
  </w:comment>
  <w:comment w:id="126" w:author="Yaron Y. Goland" w:date="2011-11-03T17:35:00Z" w:initials="YYG">
    <w:p w:rsidR="001508E1" w:rsidRDefault="001508E1">
      <w:pPr>
        <w:pStyle w:val="CommentText"/>
      </w:pPr>
      <w:r>
        <w:rPr>
          <w:rStyle w:val="CommentReference"/>
        </w:rPr>
        <w:annotationRef/>
      </w:r>
      <w:r>
        <w:t>Why is this here? Shouldn’t it be in the JWS spec?</w:t>
      </w:r>
    </w:p>
  </w:comment>
  <w:comment w:id="135" w:author="Yaron Y. Goland" w:date="2011-11-03T17:36:00Z" w:initials="YYG">
    <w:p w:rsidR="001508E1" w:rsidRDefault="001508E1">
      <w:pPr>
        <w:pStyle w:val="CommentText"/>
      </w:pPr>
      <w:r>
        <w:rPr>
          <w:rStyle w:val="CommentReference"/>
        </w:rPr>
        <w:annotationRef/>
      </w:r>
      <w:r>
        <w:t>Isn’t this already in JWS? Why is it repeated here?</w:t>
      </w:r>
    </w:p>
  </w:comment>
  <w:comment w:id="142" w:author="Yaron Y. Goland" w:date="2011-11-03T17:36:00Z" w:initials="YYG">
    <w:p w:rsidR="001508E1" w:rsidRDefault="001508E1">
      <w:pPr>
        <w:pStyle w:val="CommentText"/>
      </w:pPr>
      <w:r>
        <w:rPr>
          <w:rStyle w:val="CommentReference"/>
        </w:rPr>
        <w:annotationRef/>
      </w:r>
      <w:r>
        <w:t>Isn’t this unnecessary if the response is signed?</w:t>
      </w:r>
    </w:p>
  </w:comment>
  <w:comment w:id="183" w:author="Yaron Y. Goland" w:date="2011-11-03T17:37:00Z" w:initials="YYG">
    <w:p w:rsidR="001508E1" w:rsidRDefault="001508E1">
      <w:pPr>
        <w:pStyle w:val="CommentText"/>
      </w:pPr>
      <w:r>
        <w:rPr>
          <w:rStyle w:val="CommentReference"/>
        </w:rPr>
        <w:annotationRef/>
      </w:r>
      <w:r>
        <w:t>This is the only place in the entire spec where PPID is mentioned.</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MS Sans Serif">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00941"/>
    <w:multiLevelType w:val="multilevel"/>
    <w:tmpl w:val="5CAED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1056F4"/>
    <w:multiLevelType w:val="multilevel"/>
    <w:tmpl w:val="4FDE5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9B00BD"/>
    <w:multiLevelType w:val="multilevel"/>
    <w:tmpl w:val="EC02C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9D2A28"/>
    <w:multiLevelType w:val="hybridMultilevel"/>
    <w:tmpl w:val="B100FE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66104D"/>
    <w:multiLevelType w:val="multilevel"/>
    <w:tmpl w:val="FF5AC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037BA8"/>
    <w:multiLevelType w:val="multilevel"/>
    <w:tmpl w:val="78421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07023F0"/>
    <w:multiLevelType w:val="multilevel"/>
    <w:tmpl w:val="BA6A2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BD7831"/>
    <w:multiLevelType w:val="multilevel"/>
    <w:tmpl w:val="709EC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8945E5F"/>
    <w:multiLevelType w:val="multilevel"/>
    <w:tmpl w:val="67E8C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0B4919"/>
    <w:multiLevelType w:val="multilevel"/>
    <w:tmpl w:val="F44EE3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EC57478"/>
    <w:multiLevelType w:val="multilevel"/>
    <w:tmpl w:val="FC666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943710F"/>
    <w:multiLevelType w:val="multilevel"/>
    <w:tmpl w:val="1C16E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97C0387"/>
    <w:multiLevelType w:val="multilevel"/>
    <w:tmpl w:val="F8CEA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A46518C"/>
    <w:multiLevelType w:val="multilevel"/>
    <w:tmpl w:val="7E668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4E7123"/>
    <w:multiLevelType w:val="multilevel"/>
    <w:tmpl w:val="3B245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B4904DB"/>
    <w:multiLevelType w:val="multilevel"/>
    <w:tmpl w:val="EE0E1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B7B7AFC"/>
    <w:multiLevelType w:val="multilevel"/>
    <w:tmpl w:val="C134A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C757888"/>
    <w:multiLevelType w:val="multilevel"/>
    <w:tmpl w:val="76F87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CED5B72"/>
    <w:multiLevelType w:val="multilevel"/>
    <w:tmpl w:val="CE148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43376BF"/>
    <w:multiLevelType w:val="multilevel"/>
    <w:tmpl w:val="99608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4840E47"/>
    <w:multiLevelType w:val="multilevel"/>
    <w:tmpl w:val="DFE85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4BB4D8C"/>
    <w:multiLevelType w:val="multilevel"/>
    <w:tmpl w:val="7820F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86A197A"/>
    <w:multiLevelType w:val="multilevel"/>
    <w:tmpl w:val="0478B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D1941DB"/>
    <w:multiLevelType w:val="multilevel"/>
    <w:tmpl w:val="451006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6AE7AB3"/>
    <w:multiLevelType w:val="multilevel"/>
    <w:tmpl w:val="D5D02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8B24EAE"/>
    <w:multiLevelType w:val="multilevel"/>
    <w:tmpl w:val="7020FB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AAC072D"/>
    <w:multiLevelType w:val="multilevel"/>
    <w:tmpl w:val="11FC3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D105088"/>
    <w:multiLevelType w:val="multilevel"/>
    <w:tmpl w:val="66E6E6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33E6012"/>
    <w:multiLevelType w:val="multilevel"/>
    <w:tmpl w:val="CCF8BF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5D25BBB"/>
    <w:multiLevelType w:val="multilevel"/>
    <w:tmpl w:val="C616D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A097863"/>
    <w:multiLevelType w:val="multilevel"/>
    <w:tmpl w:val="9DC05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C5518C9"/>
    <w:multiLevelType w:val="multilevel"/>
    <w:tmpl w:val="27CE8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DBD7CB4"/>
    <w:multiLevelType w:val="multilevel"/>
    <w:tmpl w:val="B5BC6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0"/>
  </w:num>
  <w:num w:numId="3">
    <w:abstractNumId w:val="10"/>
  </w:num>
  <w:num w:numId="4">
    <w:abstractNumId w:val="9"/>
  </w:num>
  <w:num w:numId="5">
    <w:abstractNumId w:val="25"/>
  </w:num>
  <w:num w:numId="6">
    <w:abstractNumId w:val="23"/>
  </w:num>
  <w:num w:numId="7">
    <w:abstractNumId w:val="30"/>
  </w:num>
  <w:num w:numId="8">
    <w:abstractNumId w:val="28"/>
  </w:num>
  <w:num w:numId="9">
    <w:abstractNumId w:val="27"/>
  </w:num>
  <w:num w:numId="10">
    <w:abstractNumId w:val="13"/>
  </w:num>
  <w:num w:numId="11">
    <w:abstractNumId w:val="11"/>
  </w:num>
  <w:num w:numId="12">
    <w:abstractNumId w:val="19"/>
  </w:num>
  <w:num w:numId="13">
    <w:abstractNumId w:val="1"/>
  </w:num>
  <w:num w:numId="14">
    <w:abstractNumId w:val="31"/>
  </w:num>
  <w:num w:numId="15">
    <w:abstractNumId w:val="12"/>
  </w:num>
  <w:num w:numId="16">
    <w:abstractNumId w:val="26"/>
  </w:num>
  <w:num w:numId="17">
    <w:abstractNumId w:val="14"/>
  </w:num>
  <w:num w:numId="18">
    <w:abstractNumId w:val="5"/>
  </w:num>
  <w:num w:numId="19">
    <w:abstractNumId w:val="16"/>
  </w:num>
  <w:num w:numId="20">
    <w:abstractNumId w:val="29"/>
  </w:num>
  <w:num w:numId="21">
    <w:abstractNumId w:val="8"/>
  </w:num>
  <w:num w:numId="22">
    <w:abstractNumId w:val="15"/>
  </w:num>
  <w:num w:numId="23">
    <w:abstractNumId w:val="32"/>
  </w:num>
  <w:num w:numId="24">
    <w:abstractNumId w:val="6"/>
  </w:num>
  <w:num w:numId="25">
    <w:abstractNumId w:val="20"/>
  </w:num>
  <w:num w:numId="26">
    <w:abstractNumId w:val="24"/>
  </w:num>
  <w:num w:numId="27">
    <w:abstractNumId w:val="17"/>
  </w:num>
  <w:num w:numId="28">
    <w:abstractNumId w:val="2"/>
  </w:num>
  <w:num w:numId="29">
    <w:abstractNumId w:val="21"/>
  </w:num>
  <w:num w:numId="30">
    <w:abstractNumId w:val="7"/>
  </w:num>
  <w:num w:numId="31">
    <w:abstractNumId w:val="18"/>
  </w:num>
  <w:num w:numId="32">
    <w:abstractNumId w:val="4"/>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trackRevisions/>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C54D2F"/>
    <w:rsid w:val="00001766"/>
    <w:rsid w:val="0001605D"/>
    <w:rsid w:val="000459F7"/>
    <w:rsid w:val="00084D5F"/>
    <w:rsid w:val="000A3490"/>
    <w:rsid w:val="001508E1"/>
    <w:rsid w:val="00226AF4"/>
    <w:rsid w:val="00251AB6"/>
    <w:rsid w:val="00265324"/>
    <w:rsid w:val="00310AFE"/>
    <w:rsid w:val="003823E3"/>
    <w:rsid w:val="003D1C3E"/>
    <w:rsid w:val="00464B51"/>
    <w:rsid w:val="004D21B6"/>
    <w:rsid w:val="004F037F"/>
    <w:rsid w:val="00513A4B"/>
    <w:rsid w:val="005705DC"/>
    <w:rsid w:val="005E2799"/>
    <w:rsid w:val="006262CD"/>
    <w:rsid w:val="00645693"/>
    <w:rsid w:val="00695B00"/>
    <w:rsid w:val="006B752A"/>
    <w:rsid w:val="007B6899"/>
    <w:rsid w:val="007C497E"/>
    <w:rsid w:val="00831674"/>
    <w:rsid w:val="00923550"/>
    <w:rsid w:val="00947836"/>
    <w:rsid w:val="009D7AAC"/>
    <w:rsid w:val="00A073C5"/>
    <w:rsid w:val="00A42824"/>
    <w:rsid w:val="00AE6520"/>
    <w:rsid w:val="00BD22DE"/>
    <w:rsid w:val="00C54D2F"/>
    <w:rsid w:val="00CE4E56"/>
    <w:rsid w:val="00D838FE"/>
    <w:rsid w:val="00DB6F78"/>
    <w:rsid w:val="00E02233"/>
    <w:rsid w:val="00EC45B1"/>
    <w:rsid w:val="00F510A9"/>
    <w:rsid w:val="00FF56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cs="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S Sans Serif" w:hAnsi="MS Sans Serif" w:hint="default"/>
      <w:b/>
      <w:bCs/>
      <w:color w:val="666666"/>
    </w:rPr>
  </w:style>
  <w:style w:type="character" w:customStyle="1" w:styleId="hottext1">
    <w:name w:val="hottext1"/>
    <w:basedOn w:val="DefaultParagraphFont"/>
    <w:rPr>
      <w:rFonts w:ascii="MS Sans Serif" w:hAnsi="MS Sans Serif"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S Sans Serif" w:hAnsi="MS Sans Serif" w:hint="default"/>
      <w:b/>
      <w:bCs/>
      <w:color w:val="666666"/>
    </w:rPr>
  </w:style>
  <w:style w:type="character" w:customStyle="1" w:styleId="hottext2">
    <w:name w:val="hottext2"/>
    <w:basedOn w:val="DefaultParagraphFont"/>
    <w:rPr>
      <w:rFonts w:ascii="MS Sans Serif" w:hAnsi="MS Sans Serif"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character" w:styleId="CommentReference">
    <w:name w:val="annotation reference"/>
    <w:basedOn w:val="DefaultParagraphFont"/>
    <w:uiPriority w:val="99"/>
    <w:semiHidden/>
    <w:unhideWhenUsed/>
    <w:rsid w:val="00310AFE"/>
    <w:rPr>
      <w:sz w:val="16"/>
      <w:szCs w:val="16"/>
    </w:rPr>
  </w:style>
  <w:style w:type="paragraph" w:styleId="CommentText">
    <w:name w:val="annotation text"/>
    <w:basedOn w:val="Normal"/>
    <w:link w:val="CommentTextChar"/>
    <w:uiPriority w:val="99"/>
    <w:unhideWhenUsed/>
    <w:rsid w:val="00310AFE"/>
    <w:rPr>
      <w:sz w:val="20"/>
      <w:szCs w:val="20"/>
    </w:rPr>
  </w:style>
  <w:style w:type="character" w:customStyle="1" w:styleId="CommentTextChar">
    <w:name w:val="Comment Text Char"/>
    <w:basedOn w:val="DefaultParagraphFont"/>
    <w:link w:val="CommentText"/>
    <w:uiPriority w:val="99"/>
    <w:rsid w:val="00310AFE"/>
    <w:rPr>
      <w:rFonts w:eastAsiaTheme="minorEastAsia"/>
    </w:rPr>
  </w:style>
  <w:style w:type="paragraph" w:styleId="CommentSubject">
    <w:name w:val="annotation subject"/>
    <w:basedOn w:val="CommentText"/>
    <w:next w:val="CommentText"/>
    <w:link w:val="CommentSubjectChar"/>
    <w:uiPriority w:val="99"/>
    <w:semiHidden/>
    <w:unhideWhenUsed/>
    <w:rsid w:val="00310AFE"/>
    <w:rPr>
      <w:b/>
      <w:bCs/>
    </w:rPr>
  </w:style>
  <w:style w:type="character" w:customStyle="1" w:styleId="CommentSubjectChar">
    <w:name w:val="Comment Subject Char"/>
    <w:basedOn w:val="CommentTextChar"/>
    <w:link w:val="CommentSubject"/>
    <w:uiPriority w:val="99"/>
    <w:semiHidden/>
    <w:rsid w:val="00310AFE"/>
    <w:rPr>
      <w:rFonts w:eastAsiaTheme="minorEastAsia"/>
      <w:b/>
      <w:bCs/>
    </w:rPr>
  </w:style>
  <w:style w:type="paragraph" w:styleId="BalloonText">
    <w:name w:val="Balloon Text"/>
    <w:basedOn w:val="Normal"/>
    <w:link w:val="BalloonTextChar"/>
    <w:uiPriority w:val="99"/>
    <w:semiHidden/>
    <w:unhideWhenUsed/>
    <w:rsid w:val="00310AF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0AFE"/>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cs="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S Sans Serif" w:hAnsi="MS Sans Serif" w:hint="default"/>
      <w:b/>
      <w:bCs/>
      <w:color w:val="666666"/>
    </w:rPr>
  </w:style>
  <w:style w:type="character" w:customStyle="1" w:styleId="hottext1">
    <w:name w:val="hottext1"/>
    <w:basedOn w:val="DefaultParagraphFont"/>
    <w:rPr>
      <w:rFonts w:ascii="MS Sans Serif" w:hAnsi="MS Sans Serif"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S Sans Serif" w:hAnsi="MS Sans Serif" w:hint="default"/>
      <w:b/>
      <w:bCs/>
      <w:color w:val="666666"/>
    </w:rPr>
  </w:style>
  <w:style w:type="character" w:customStyle="1" w:styleId="hottext2">
    <w:name w:val="hottext2"/>
    <w:basedOn w:val="DefaultParagraphFont"/>
    <w:rPr>
      <w:rFonts w:ascii="MS Sans Serif" w:hAnsi="MS Sans Serif"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character" w:styleId="CommentReference">
    <w:name w:val="annotation reference"/>
    <w:basedOn w:val="DefaultParagraphFont"/>
    <w:uiPriority w:val="99"/>
    <w:semiHidden/>
    <w:unhideWhenUsed/>
    <w:rsid w:val="00310AFE"/>
    <w:rPr>
      <w:sz w:val="16"/>
      <w:szCs w:val="16"/>
    </w:rPr>
  </w:style>
  <w:style w:type="paragraph" w:styleId="CommentText">
    <w:name w:val="annotation text"/>
    <w:basedOn w:val="Normal"/>
    <w:link w:val="CommentTextChar"/>
    <w:uiPriority w:val="99"/>
    <w:unhideWhenUsed/>
    <w:rsid w:val="00310AFE"/>
    <w:rPr>
      <w:sz w:val="20"/>
      <w:szCs w:val="20"/>
    </w:rPr>
  </w:style>
  <w:style w:type="character" w:customStyle="1" w:styleId="CommentTextChar">
    <w:name w:val="Comment Text Char"/>
    <w:basedOn w:val="DefaultParagraphFont"/>
    <w:link w:val="CommentText"/>
    <w:uiPriority w:val="99"/>
    <w:rsid w:val="00310AFE"/>
    <w:rPr>
      <w:rFonts w:eastAsiaTheme="minorEastAsia"/>
    </w:rPr>
  </w:style>
  <w:style w:type="paragraph" w:styleId="CommentSubject">
    <w:name w:val="annotation subject"/>
    <w:basedOn w:val="CommentText"/>
    <w:next w:val="CommentText"/>
    <w:link w:val="CommentSubjectChar"/>
    <w:uiPriority w:val="99"/>
    <w:semiHidden/>
    <w:unhideWhenUsed/>
    <w:rsid w:val="00310AFE"/>
    <w:rPr>
      <w:b/>
      <w:bCs/>
    </w:rPr>
  </w:style>
  <w:style w:type="character" w:customStyle="1" w:styleId="CommentSubjectChar">
    <w:name w:val="Comment Subject Char"/>
    <w:basedOn w:val="CommentTextChar"/>
    <w:link w:val="CommentSubject"/>
    <w:uiPriority w:val="99"/>
    <w:semiHidden/>
    <w:rsid w:val="00310AFE"/>
    <w:rPr>
      <w:rFonts w:eastAsiaTheme="minorEastAsia"/>
      <w:b/>
      <w:bCs/>
    </w:rPr>
  </w:style>
  <w:style w:type="paragraph" w:styleId="BalloonText">
    <w:name w:val="Balloon Text"/>
    <w:basedOn w:val="Normal"/>
    <w:link w:val="BalloonTextChar"/>
    <w:uiPriority w:val="99"/>
    <w:semiHidden/>
    <w:unhideWhenUsed/>
    <w:rsid w:val="00310AF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0AFE"/>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6887379">
      <w:bodyDiv w:val="1"/>
      <w:marLeft w:val="480"/>
      <w:marRight w:val="480"/>
      <w:marTop w:val="480"/>
      <w:marBottom w:val="480"/>
      <w:divBdr>
        <w:top w:val="none" w:sz="0" w:space="0" w:color="auto"/>
        <w:left w:val="none" w:sz="0" w:space="0" w:color="auto"/>
        <w:bottom w:val="none" w:sz="0" w:space="0" w:color="auto"/>
        <w:right w:val="none" w:sz="0" w:space="0" w:color="auto"/>
      </w:divBdr>
      <w:divsChild>
        <w:div w:id="1090931942">
          <w:blockQuote w:val="1"/>
          <w:marLeft w:val="720"/>
          <w:marRight w:val="720"/>
          <w:marTop w:val="100"/>
          <w:marBottom w:val="100"/>
          <w:divBdr>
            <w:top w:val="none" w:sz="0" w:space="0" w:color="auto"/>
            <w:left w:val="none" w:sz="0" w:space="0" w:color="auto"/>
            <w:bottom w:val="none" w:sz="0" w:space="0" w:color="auto"/>
            <w:right w:val="none" w:sz="0" w:space="0" w:color="auto"/>
          </w:divBdr>
        </w:div>
        <w:div w:id="1059087235">
          <w:blockQuote w:val="1"/>
          <w:marLeft w:val="720"/>
          <w:marRight w:val="720"/>
          <w:marTop w:val="100"/>
          <w:marBottom w:val="100"/>
          <w:divBdr>
            <w:top w:val="none" w:sz="0" w:space="0" w:color="auto"/>
            <w:left w:val="none" w:sz="0" w:space="0" w:color="auto"/>
            <w:bottom w:val="none" w:sz="0" w:space="0" w:color="auto"/>
            <w:right w:val="none" w:sz="0" w:space="0" w:color="auto"/>
          </w:divBdr>
        </w:div>
        <w:div w:id="2108116467">
          <w:blockQuote w:val="1"/>
          <w:marLeft w:val="720"/>
          <w:marRight w:val="720"/>
          <w:marTop w:val="100"/>
          <w:marBottom w:val="100"/>
          <w:divBdr>
            <w:top w:val="none" w:sz="0" w:space="0" w:color="auto"/>
            <w:left w:val="none" w:sz="0" w:space="0" w:color="auto"/>
            <w:bottom w:val="none" w:sz="0" w:space="0" w:color="auto"/>
            <w:right w:val="none" w:sz="0" w:space="0" w:color="auto"/>
          </w:divBdr>
        </w:div>
        <w:div w:id="2100906624">
          <w:blockQuote w:val="1"/>
          <w:marLeft w:val="720"/>
          <w:marRight w:val="720"/>
          <w:marTop w:val="100"/>
          <w:marBottom w:val="100"/>
          <w:divBdr>
            <w:top w:val="none" w:sz="0" w:space="0" w:color="auto"/>
            <w:left w:val="none" w:sz="0" w:space="0" w:color="auto"/>
            <w:bottom w:val="none" w:sz="0" w:space="0" w:color="auto"/>
            <w:right w:val="none" w:sz="0" w:space="0" w:color="auto"/>
          </w:divBdr>
        </w:div>
        <w:div w:id="1067531748">
          <w:blockQuote w:val="1"/>
          <w:marLeft w:val="720"/>
          <w:marRight w:val="720"/>
          <w:marTop w:val="100"/>
          <w:marBottom w:val="100"/>
          <w:divBdr>
            <w:top w:val="none" w:sz="0" w:space="0" w:color="auto"/>
            <w:left w:val="none" w:sz="0" w:space="0" w:color="auto"/>
            <w:bottom w:val="none" w:sz="0" w:space="0" w:color="auto"/>
            <w:right w:val="none" w:sz="0" w:space="0" w:color="auto"/>
          </w:divBdr>
        </w:div>
        <w:div w:id="1774127820">
          <w:blockQuote w:val="1"/>
          <w:marLeft w:val="720"/>
          <w:marRight w:val="720"/>
          <w:marTop w:val="100"/>
          <w:marBottom w:val="100"/>
          <w:divBdr>
            <w:top w:val="none" w:sz="0" w:space="0" w:color="auto"/>
            <w:left w:val="none" w:sz="0" w:space="0" w:color="auto"/>
            <w:bottom w:val="none" w:sz="0" w:space="0" w:color="auto"/>
            <w:right w:val="none" w:sz="0" w:space="0" w:color="auto"/>
          </w:divBdr>
        </w:div>
        <w:div w:id="458644892">
          <w:blockQuote w:val="1"/>
          <w:marLeft w:val="720"/>
          <w:marRight w:val="720"/>
          <w:marTop w:val="100"/>
          <w:marBottom w:val="100"/>
          <w:divBdr>
            <w:top w:val="none" w:sz="0" w:space="0" w:color="auto"/>
            <w:left w:val="none" w:sz="0" w:space="0" w:color="auto"/>
            <w:bottom w:val="none" w:sz="0" w:space="0" w:color="auto"/>
            <w:right w:val="none" w:sz="0" w:space="0" w:color="auto"/>
          </w:divBdr>
        </w:div>
        <w:div w:id="1457525563">
          <w:marLeft w:val="720"/>
          <w:marRight w:val="0"/>
          <w:marTop w:val="0"/>
          <w:marBottom w:val="0"/>
          <w:divBdr>
            <w:top w:val="none" w:sz="0" w:space="0" w:color="auto"/>
            <w:left w:val="none" w:sz="0" w:space="0" w:color="auto"/>
            <w:bottom w:val="none" w:sz="0" w:space="0" w:color="auto"/>
            <w:right w:val="none" w:sz="0" w:space="0" w:color="auto"/>
          </w:divBdr>
        </w:div>
        <w:div w:id="1669554924">
          <w:blockQuote w:val="1"/>
          <w:marLeft w:val="720"/>
          <w:marRight w:val="720"/>
          <w:marTop w:val="100"/>
          <w:marBottom w:val="100"/>
          <w:divBdr>
            <w:top w:val="none" w:sz="0" w:space="0" w:color="auto"/>
            <w:left w:val="none" w:sz="0" w:space="0" w:color="auto"/>
            <w:bottom w:val="none" w:sz="0" w:space="0" w:color="auto"/>
            <w:right w:val="none" w:sz="0" w:space="0" w:color="auto"/>
          </w:divBdr>
        </w:div>
        <w:div w:id="613682274">
          <w:blockQuote w:val="1"/>
          <w:marLeft w:val="720"/>
          <w:marRight w:val="720"/>
          <w:marTop w:val="100"/>
          <w:marBottom w:val="100"/>
          <w:divBdr>
            <w:top w:val="none" w:sz="0" w:space="0" w:color="auto"/>
            <w:left w:val="none" w:sz="0" w:space="0" w:color="auto"/>
            <w:bottom w:val="none" w:sz="0" w:space="0" w:color="auto"/>
            <w:right w:val="none" w:sz="0" w:space="0" w:color="auto"/>
          </w:divBdr>
        </w:div>
        <w:div w:id="367993289">
          <w:blockQuote w:val="1"/>
          <w:marLeft w:val="720"/>
          <w:marRight w:val="720"/>
          <w:marTop w:val="100"/>
          <w:marBottom w:val="100"/>
          <w:divBdr>
            <w:top w:val="none" w:sz="0" w:space="0" w:color="auto"/>
            <w:left w:val="none" w:sz="0" w:space="0" w:color="auto"/>
            <w:bottom w:val="none" w:sz="0" w:space="0" w:color="auto"/>
            <w:right w:val="none" w:sz="0" w:space="0" w:color="auto"/>
          </w:divBdr>
        </w:div>
        <w:div w:id="719288654">
          <w:blockQuote w:val="1"/>
          <w:marLeft w:val="720"/>
          <w:marRight w:val="720"/>
          <w:marTop w:val="100"/>
          <w:marBottom w:val="100"/>
          <w:divBdr>
            <w:top w:val="none" w:sz="0" w:space="0" w:color="auto"/>
            <w:left w:val="none" w:sz="0" w:space="0" w:color="auto"/>
            <w:bottom w:val="none" w:sz="0" w:space="0" w:color="auto"/>
            <w:right w:val="none" w:sz="0" w:space="0" w:color="auto"/>
          </w:divBdr>
        </w:div>
        <w:div w:id="1142967521">
          <w:blockQuote w:val="1"/>
          <w:marLeft w:val="720"/>
          <w:marRight w:val="720"/>
          <w:marTop w:val="100"/>
          <w:marBottom w:val="100"/>
          <w:divBdr>
            <w:top w:val="none" w:sz="0" w:space="0" w:color="auto"/>
            <w:left w:val="none" w:sz="0" w:space="0" w:color="auto"/>
            <w:bottom w:val="none" w:sz="0" w:space="0" w:color="auto"/>
            <w:right w:val="none" w:sz="0" w:space="0" w:color="auto"/>
          </w:divBdr>
        </w:div>
        <w:div w:id="1865439279">
          <w:blockQuote w:val="1"/>
          <w:marLeft w:val="720"/>
          <w:marRight w:val="720"/>
          <w:marTop w:val="100"/>
          <w:marBottom w:val="100"/>
          <w:divBdr>
            <w:top w:val="none" w:sz="0" w:space="0" w:color="auto"/>
            <w:left w:val="none" w:sz="0" w:space="0" w:color="auto"/>
            <w:bottom w:val="none" w:sz="0" w:space="0" w:color="auto"/>
            <w:right w:val="none" w:sz="0" w:space="0" w:color="auto"/>
          </w:divBdr>
        </w:div>
        <w:div w:id="1828328166">
          <w:blockQuote w:val="1"/>
          <w:marLeft w:val="720"/>
          <w:marRight w:val="720"/>
          <w:marTop w:val="100"/>
          <w:marBottom w:val="100"/>
          <w:divBdr>
            <w:top w:val="none" w:sz="0" w:space="0" w:color="auto"/>
            <w:left w:val="none" w:sz="0" w:space="0" w:color="auto"/>
            <w:bottom w:val="none" w:sz="0" w:space="0" w:color="auto"/>
            <w:right w:val="none" w:sz="0" w:space="0" w:color="auto"/>
          </w:divBdr>
        </w:div>
        <w:div w:id="1095131240">
          <w:blockQuote w:val="1"/>
          <w:marLeft w:val="720"/>
          <w:marRight w:val="720"/>
          <w:marTop w:val="100"/>
          <w:marBottom w:val="100"/>
          <w:divBdr>
            <w:top w:val="none" w:sz="0" w:space="0" w:color="auto"/>
            <w:left w:val="none" w:sz="0" w:space="0" w:color="auto"/>
            <w:bottom w:val="none" w:sz="0" w:space="0" w:color="auto"/>
            <w:right w:val="none" w:sz="0" w:space="0" w:color="auto"/>
          </w:divBdr>
        </w:div>
        <w:div w:id="711154658">
          <w:blockQuote w:val="1"/>
          <w:marLeft w:val="720"/>
          <w:marRight w:val="720"/>
          <w:marTop w:val="100"/>
          <w:marBottom w:val="100"/>
          <w:divBdr>
            <w:top w:val="none" w:sz="0" w:space="0" w:color="auto"/>
            <w:left w:val="none" w:sz="0" w:space="0" w:color="auto"/>
            <w:bottom w:val="none" w:sz="0" w:space="0" w:color="auto"/>
            <w:right w:val="none" w:sz="0" w:space="0" w:color="auto"/>
          </w:divBdr>
        </w:div>
        <w:div w:id="546451527">
          <w:marLeft w:val="720"/>
          <w:marRight w:val="0"/>
          <w:marTop w:val="0"/>
          <w:marBottom w:val="0"/>
          <w:divBdr>
            <w:top w:val="none" w:sz="0" w:space="0" w:color="auto"/>
            <w:left w:val="none" w:sz="0" w:space="0" w:color="auto"/>
            <w:bottom w:val="none" w:sz="0" w:space="0" w:color="auto"/>
            <w:right w:val="none" w:sz="0" w:space="0" w:color="auto"/>
          </w:divBdr>
        </w:div>
        <w:div w:id="1234319049">
          <w:blockQuote w:val="1"/>
          <w:marLeft w:val="720"/>
          <w:marRight w:val="720"/>
          <w:marTop w:val="100"/>
          <w:marBottom w:val="100"/>
          <w:divBdr>
            <w:top w:val="none" w:sz="0" w:space="0" w:color="auto"/>
            <w:left w:val="none" w:sz="0" w:space="0" w:color="auto"/>
            <w:bottom w:val="none" w:sz="0" w:space="0" w:color="auto"/>
            <w:right w:val="none" w:sz="0" w:space="0" w:color="auto"/>
          </w:divBdr>
        </w:div>
        <w:div w:id="677081529">
          <w:blockQuote w:val="1"/>
          <w:marLeft w:val="720"/>
          <w:marRight w:val="720"/>
          <w:marTop w:val="100"/>
          <w:marBottom w:val="100"/>
          <w:divBdr>
            <w:top w:val="none" w:sz="0" w:space="0" w:color="auto"/>
            <w:left w:val="none" w:sz="0" w:space="0" w:color="auto"/>
            <w:bottom w:val="none" w:sz="0" w:space="0" w:color="auto"/>
            <w:right w:val="none" w:sz="0" w:space="0" w:color="auto"/>
          </w:divBdr>
        </w:div>
        <w:div w:id="869956977">
          <w:marLeft w:val="720"/>
          <w:marRight w:val="0"/>
          <w:marTop w:val="0"/>
          <w:marBottom w:val="0"/>
          <w:divBdr>
            <w:top w:val="none" w:sz="0" w:space="0" w:color="auto"/>
            <w:left w:val="none" w:sz="0" w:space="0" w:color="auto"/>
            <w:bottom w:val="none" w:sz="0" w:space="0" w:color="auto"/>
            <w:right w:val="none" w:sz="0" w:space="0" w:color="auto"/>
          </w:divBdr>
        </w:div>
        <w:div w:id="1000625406">
          <w:blockQuote w:val="1"/>
          <w:marLeft w:val="720"/>
          <w:marRight w:val="720"/>
          <w:marTop w:val="100"/>
          <w:marBottom w:val="100"/>
          <w:divBdr>
            <w:top w:val="none" w:sz="0" w:space="0" w:color="auto"/>
            <w:left w:val="none" w:sz="0" w:space="0" w:color="auto"/>
            <w:bottom w:val="none" w:sz="0" w:space="0" w:color="auto"/>
            <w:right w:val="none" w:sz="0" w:space="0" w:color="auto"/>
          </w:divBdr>
        </w:div>
        <w:div w:id="493841122">
          <w:blockQuote w:val="1"/>
          <w:marLeft w:val="720"/>
          <w:marRight w:val="720"/>
          <w:marTop w:val="100"/>
          <w:marBottom w:val="100"/>
          <w:divBdr>
            <w:top w:val="none" w:sz="0" w:space="0" w:color="auto"/>
            <w:left w:val="none" w:sz="0" w:space="0" w:color="auto"/>
            <w:bottom w:val="none" w:sz="0" w:space="0" w:color="auto"/>
            <w:right w:val="none" w:sz="0" w:space="0" w:color="auto"/>
          </w:divBdr>
        </w:div>
        <w:div w:id="906569260">
          <w:marLeft w:val="720"/>
          <w:marRight w:val="0"/>
          <w:marTop w:val="0"/>
          <w:marBottom w:val="0"/>
          <w:divBdr>
            <w:top w:val="none" w:sz="0" w:space="0" w:color="auto"/>
            <w:left w:val="none" w:sz="0" w:space="0" w:color="auto"/>
            <w:bottom w:val="none" w:sz="0" w:space="0" w:color="auto"/>
            <w:right w:val="none" w:sz="0" w:space="0" w:color="auto"/>
          </w:divBdr>
        </w:div>
        <w:div w:id="1945884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3414143">
          <w:marLeft w:val="720"/>
          <w:marRight w:val="0"/>
          <w:marTop w:val="0"/>
          <w:marBottom w:val="0"/>
          <w:divBdr>
            <w:top w:val="none" w:sz="0" w:space="0" w:color="auto"/>
            <w:left w:val="none" w:sz="0" w:space="0" w:color="auto"/>
            <w:bottom w:val="none" w:sz="0" w:space="0" w:color="auto"/>
            <w:right w:val="none" w:sz="0" w:space="0" w:color="auto"/>
          </w:divBdr>
        </w:div>
        <w:div w:id="455610820">
          <w:marLeft w:val="720"/>
          <w:marRight w:val="0"/>
          <w:marTop w:val="0"/>
          <w:marBottom w:val="0"/>
          <w:divBdr>
            <w:top w:val="none" w:sz="0" w:space="0" w:color="auto"/>
            <w:left w:val="none" w:sz="0" w:space="0" w:color="auto"/>
            <w:bottom w:val="none" w:sz="0" w:space="0" w:color="auto"/>
            <w:right w:val="none" w:sz="0" w:space="0" w:color="auto"/>
          </w:divBdr>
        </w:div>
        <w:div w:id="1094980217">
          <w:blockQuote w:val="1"/>
          <w:marLeft w:val="720"/>
          <w:marRight w:val="720"/>
          <w:marTop w:val="100"/>
          <w:marBottom w:val="100"/>
          <w:divBdr>
            <w:top w:val="none" w:sz="0" w:space="0" w:color="auto"/>
            <w:left w:val="none" w:sz="0" w:space="0" w:color="auto"/>
            <w:bottom w:val="none" w:sz="0" w:space="0" w:color="auto"/>
            <w:right w:val="none" w:sz="0" w:space="0" w:color="auto"/>
          </w:divBdr>
        </w:div>
        <w:div w:id="281109491">
          <w:marLeft w:val="720"/>
          <w:marRight w:val="0"/>
          <w:marTop w:val="0"/>
          <w:marBottom w:val="0"/>
          <w:divBdr>
            <w:top w:val="none" w:sz="0" w:space="0" w:color="auto"/>
            <w:left w:val="none" w:sz="0" w:space="0" w:color="auto"/>
            <w:bottom w:val="none" w:sz="0" w:space="0" w:color="auto"/>
            <w:right w:val="none" w:sz="0" w:space="0" w:color="auto"/>
          </w:divBdr>
        </w:div>
        <w:div w:id="1671059540">
          <w:blockQuote w:val="1"/>
          <w:marLeft w:val="720"/>
          <w:marRight w:val="720"/>
          <w:marTop w:val="100"/>
          <w:marBottom w:val="100"/>
          <w:divBdr>
            <w:top w:val="none" w:sz="0" w:space="0" w:color="auto"/>
            <w:left w:val="none" w:sz="0" w:space="0" w:color="auto"/>
            <w:bottom w:val="none" w:sz="0" w:space="0" w:color="auto"/>
            <w:right w:val="none" w:sz="0" w:space="0" w:color="auto"/>
          </w:divBdr>
        </w:div>
        <w:div w:id="121849291">
          <w:marLeft w:val="720"/>
          <w:marRight w:val="0"/>
          <w:marTop w:val="0"/>
          <w:marBottom w:val="0"/>
          <w:divBdr>
            <w:top w:val="none" w:sz="0" w:space="0" w:color="auto"/>
            <w:left w:val="none" w:sz="0" w:space="0" w:color="auto"/>
            <w:bottom w:val="none" w:sz="0" w:space="0" w:color="auto"/>
            <w:right w:val="none" w:sz="0" w:space="0" w:color="auto"/>
          </w:divBdr>
        </w:div>
        <w:div w:id="1002467239">
          <w:marLeft w:val="720"/>
          <w:marRight w:val="0"/>
          <w:marTop w:val="0"/>
          <w:marBottom w:val="0"/>
          <w:divBdr>
            <w:top w:val="none" w:sz="0" w:space="0" w:color="auto"/>
            <w:left w:val="none" w:sz="0" w:space="0" w:color="auto"/>
            <w:bottom w:val="none" w:sz="0" w:space="0" w:color="auto"/>
            <w:right w:val="none" w:sz="0" w:space="0" w:color="auto"/>
          </w:divBdr>
        </w:div>
        <w:div w:id="1938559300">
          <w:blockQuote w:val="1"/>
          <w:marLeft w:val="720"/>
          <w:marRight w:val="720"/>
          <w:marTop w:val="100"/>
          <w:marBottom w:val="100"/>
          <w:divBdr>
            <w:top w:val="none" w:sz="0" w:space="0" w:color="auto"/>
            <w:left w:val="none" w:sz="0" w:space="0" w:color="auto"/>
            <w:bottom w:val="none" w:sz="0" w:space="0" w:color="auto"/>
            <w:right w:val="none" w:sz="0" w:space="0" w:color="auto"/>
          </w:divBdr>
        </w:div>
        <w:div w:id="1662614714">
          <w:blockQuote w:val="1"/>
          <w:marLeft w:val="720"/>
          <w:marRight w:val="720"/>
          <w:marTop w:val="100"/>
          <w:marBottom w:val="100"/>
          <w:divBdr>
            <w:top w:val="none" w:sz="0" w:space="0" w:color="auto"/>
            <w:left w:val="none" w:sz="0" w:space="0" w:color="auto"/>
            <w:bottom w:val="none" w:sz="0" w:space="0" w:color="auto"/>
            <w:right w:val="none" w:sz="0" w:space="0" w:color="auto"/>
          </w:divBdr>
        </w:div>
        <w:div w:id="5087562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encoding w:val="unicode"/>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www.mnot.net/blog/2011/10/12/thinking_about_namespaces_in_json" TargetMode="External"/></Relationships>
</file>

<file path=word/_rels/document.xml.rels><?xml version="1.0" encoding="UTF-8" standalone="yes"?>
<Relationships xmlns="http://schemas.openxmlformats.org/package/2006/relationships"><Relationship Id="rId13" Type="http://schemas.openxmlformats.org/officeDocument/2006/relationships/hyperlink" Target="http://tools.ietf.org/html/draft-ietf-oauth-v2-threatmodel" TargetMode="External"/><Relationship Id="rId18" Type="http://schemas.openxmlformats.org/officeDocument/2006/relationships/hyperlink" Target="http://openid.net/specs/openid-connect-standard-1_0.html" TargetMode="External"/><Relationship Id="rId26" Type="http://schemas.openxmlformats.org/officeDocument/2006/relationships/hyperlink" Target="http://tools.ietf.org/html/rfc3339" TargetMode="External"/><Relationship Id="rId39" Type="http://schemas.openxmlformats.org/officeDocument/2006/relationships/hyperlink" Target="http://www.openid.net/specs/openid-authentication-2_0.html" TargetMode="External"/><Relationship Id="rId3" Type="http://schemas.microsoft.com/office/2007/relationships/stylesWithEffects" Target="stylesWithEffects.xml"/><Relationship Id="rId21" Type="http://schemas.openxmlformats.org/officeDocument/2006/relationships/hyperlink" Target="http://www.rfc-editor.org/rfc/rfc2119.txt" TargetMode="External"/><Relationship Id="rId34" Type="http://schemas.openxmlformats.org/officeDocument/2006/relationships/hyperlink" Target="http://csrc.nist.gov/publications/drafts/800-63-rev1/SP800-63-Rev1_Dec2008.pdf" TargetMode="External"/><Relationship Id="rId42" Type="http://schemas.openxmlformats.org/officeDocument/2006/relationships/hyperlink" Target="http://openid.net/specs/oauth-v2-multiple-response-types-1_0.html" TargetMode="External"/><Relationship Id="rId47" Type="http://schemas.openxmlformats.org/officeDocument/2006/relationships/hyperlink" Target="mailto:mbj@microsoft.com" TargetMode="External"/><Relationship Id="rId50" Type="http://schemas.openxmlformats.org/officeDocument/2006/relationships/theme" Target="theme/theme1.xml"/><Relationship Id="rId7" Type="http://schemas.openxmlformats.org/officeDocument/2006/relationships/hyperlink" Target="http://www.w3.org/WAI/ER/IG/ert/iso639.htm" TargetMode="External"/><Relationship Id="rId12" Type="http://schemas.openxmlformats.org/officeDocument/2006/relationships/hyperlink" Target="http://tools.ietf.org/html/draft-ietf-oauth-v2-bearer" TargetMode="External"/><Relationship Id="rId17" Type="http://schemas.openxmlformats.org/officeDocument/2006/relationships/hyperlink" Target="http://openid.net/specs/openid-connect-session-1_0.html" TargetMode="External"/><Relationship Id="rId25" Type="http://schemas.openxmlformats.org/officeDocument/2006/relationships/hyperlink" Target="mailto:chris.newman@sun.com" TargetMode="External"/><Relationship Id="rId33" Type="http://schemas.openxmlformats.org/officeDocument/2006/relationships/hyperlink" Target="http://www.rfc-editor.org/rfc/rfc5646.txt" TargetMode="External"/><Relationship Id="rId38" Type="http://schemas.openxmlformats.org/officeDocument/2006/relationships/hyperlink" Target="http://www.openid.net/specs/openid-authentication-2_0.txt" TargetMode="External"/><Relationship Id="rId46" Type="http://schemas.openxmlformats.org/officeDocument/2006/relationships/hyperlink" Target="mailto:breno@google.com" TargetMode="External"/><Relationship Id="rId2" Type="http://schemas.openxmlformats.org/officeDocument/2006/relationships/styles" Target="styles.xml"/><Relationship Id="rId16" Type="http://schemas.openxmlformats.org/officeDocument/2006/relationships/hyperlink" Target="http://openid.net/specs/openid-connect-registration-1_0.html" TargetMode="External"/><Relationship Id="rId20" Type="http://schemas.openxmlformats.org/officeDocument/2006/relationships/hyperlink" Target="http://tools.ietf.org/html/rfc2119" TargetMode="External"/><Relationship Id="rId29" Type="http://schemas.openxmlformats.org/officeDocument/2006/relationships/hyperlink" Target="http://xml.resource.org/public/rfc/xml/rfc3339.xml" TargetMode="External"/><Relationship Id="rId41" Type="http://schemas.openxmlformats.org/officeDocument/2006/relationships/hyperlink" Target="mailto:pt@fb.com" TargetMode="External"/><Relationship Id="rId1" Type="http://schemas.openxmlformats.org/officeDocument/2006/relationships/numbering" Target="numbering.xml"/><Relationship Id="rId6" Type="http://schemas.openxmlformats.org/officeDocument/2006/relationships/comments" Target="comments.xml"/><Relationship Id="rId11" Type="http://schemas.openxmlformats.org/officeDocument/2006/relationships/hyperlink" Target="http://tools.ietf.org/html/draft-ietf-oauth-v2" TargetMode="External"/><Relationship Id="rId24" Type="http://schemas.openxmlformats.org/officeDocument/2006/relationships/hyperlink" Target="mailto:GK@ACM.ORG" TargetMode="External"/><Relationship Id="rId32" Type="http://schemas.openxmlformats.org/officeDocument/2006/relationships/hyperlink" Target="http://tools.ietf.org/html/rfc5646" TargetMode="External"/><Relationship Id="rId37" Type="http://schemas.openxmlformats.org/officeDocument/2006/relationships/hyperlink" Target="http://www.twinsun.com/tz/tz-link.htm" TargetMode="External"/><Relationship Id="rId40" Type="http://schemas.openxmlformats.org/officeDocument/2006/relationships/hyperlink" Target="mailto:mscurtescu@google.com" TargetMode="External"/><Relationship Id="rId45" Type="http://schemas.openxmlformats.org/officeDocument/2006/relationships/hyperlink" Target="mailto:jbradley@mac.com" TargetMode="External"/><Relationship Id="rId5" Type="http://schemas.openxmlformats.org/officeDocument/2006/relationships/webSettings" Target="webSettings.xml"/><Relationship Id="rId15" Type="http://schemas.openxmlformats.org/officeDocument/2006/relationships/hyperlink" Target="http://openid.net/specs/openid-connect-discovery-1_0.html" TargetMode="External"/><Relationship Id="rId23" Type="http://schemas.openxmlformats.org/officeDocument/2006/relationships/hyperlink" Target="http://xml.resource.org/public/rfc/xml/rfc2119.xml" TargetMode="External"/><Relationship Id="rId28" Type="http://schemas.openxmlformats.org/officeDocument/2006/relationships/hyperlink" Target="http://xml.resource.org/public/rfc/html/rfc3339.html" TargetMode="External"/><Relationship Id="rId36" Type="http://schemas.openxmlformats.org/officeDocument/2006/relationships/hyperlink" Target="http://www.w3.org/TR/1999/REC-html401-19991224" TargetMode="External"/><Relationship Id="rId49" Type="http://schemas.openxmlformats.org/officeDocument/2006/relationships/fontTable" Target="fontTable.xml"/><Relationship Id="rId10" Type="http://schemas.openxmlformats.org/officeDocument/2006/relationships/hyperlink" Target="http://tools.ietf.org/html/draft-jones-json-web-token" TargetMode="External"/><Relationship Id="rId19" Type="http://schemas.openxmlformats.org/officeDocument/2006/relationships/hyperlink" Target="mailto:sob@harvard.edu" TargetMode="External"/><Relationship Id="rId31" Type="http://schemas.openxmlformats.org/officeDocument/2006/relationships/hyperlink" Target="http://www.rfc-editor.org/rfc/rfc4627.txt" TargetMode="External"/><Relationship Id="rId44" Type="http://schemas.openxmlformats.org/officeDocument/2006/relationships/hyperlink" Target="mailto:dr@fb.com" TargetMode="External"/><Relationship Id="rId4" Type="http://schemas.openxmlformats.org/officeDocument/2006/relationships/settings" Target="settings.xml"/><Relationship Id="rId9" Type="http://schemas.openxmlformats.org/officeDocument/2006/relationships/hyperlink" Target="http://tools.ietf.org/html/draft-jones-json-web-signature" TargetMode="External"/><Relationship Id="rId14" Type="http://schemas.openxmlformats.org/officeDocument/2006/relationships/hyperlink" Target="http://openid.net/specs/openid-connect-basic-1_0.html" TargetMode="External"/><Relationship Id="rId22" Type="http://schemas.openxmlformats.org/officeDocument/2006/relationships/hyperlink" Target="http://xml.resource.org/public/rfc/html/rfc2119.html" TargetMode="External"/><Relationship Id="rId27" Type="http://schemas.openxmlformats.org/officeDocument/2006/relationships/hyperlink" Target="http://www.rfc-editor.org/rfc/rfc3339.txt" TargetMode="External"/><Relationship Id="rId30" Type="http://schemas.openxmlformats.org/officeDocument/2006/relationships/hyperlink" Target="http://tools.ietf.org/html/rfc4627" TargetMode="External"/><Relationship Id="rId35" Type="http://schemas.openxmlformats.org/officeDocument/2006/relationships/hyperlink" Target="http://www.w3.org/TR/1999/REC-html401-19991224" TargetMode="External"/><Relationship Id="rId43" Type="http://schemas.openxmlformats.org/officeDocument/2006/relationships/hyperlink" Target="mailto:n-sakimura@nri.co.jp" TargetMode="External"/><Relationship Id="rId48" Type="http://schemas.openxmlformats.org/officeDocument/2006/relationships/hyperlink" Target="mailto:ejay@mgi1.com" TargetMode="External"/><Relationship Id="rId8" Type="http://schemas.openxmlformats.org/officeDocument/2006/relationships/hyperlink" Target="http://tools.ietf.org/html/draft-jones-json-web-encryp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12113</Words>
  <Characters>69047</Characters>
  <Application>Microsoft Office Word</Application>
  <DocSecurity>0</DocSecurity>
  <Lines>575</Lines>
  <Paragraphs>161</Paragraphs>
  <ScaleCrop>false</ScaleCrop>
  <HeadingPairs>
    <vt:vector size="2" baseType="variant">
      <vt:variant>
        <vt:lpstr>Title</vt:lpstr>
      </vt:variant>
      <vt:variant>
        <vt:i4>1</vt:i4>
      </vt:variant>
    </vt:vector>
  </HeadingPairs>
  <TitlesOfParts>
    <vt:vector size="1" baseType="lpstr">
      <vt:lpstr>Draft: OpenID Connect Messages 1.0 - draft 06</vt:lpstr>
    </vt:vector>
  </TitlesOfParts>
  <Company>Microsoft Corporation</Company>
  <LinksUpToDate>false</LinksUpToDate>
  <CharactersWithSpaces>80999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Messages 1.0 - draft 06</dc:title>
  <dc:creator>Yaron Y. Goland</dc:creator>
  <cp:lastModifiedBy>Mike Jones</cp:lastModifiedBy>
  <cp:revision>4</cp:revision>
  <dcterms:created xsi:type="dcterms:W3CDTF">2011-11-07T22:14:00Z</dcterms:created>
  <dcterms:modified xsi:type="dcterms:W3CDTF">2011-11-07T22:24:00Z</dcterms:modified>
</cp:coreProperties>
</file>