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A20" w:rsidRDefault="002F1058">
      <w:pPr>
        <w:spacing w:before="0"/>
        <w:jc w:val="right"/>
        <w:rPr>
          <w:rFonts w:cs="Times New Roman"/>
          <w:b/>
          <w:szCs w:val="24"/>
          <w:u w:val="single"/>
          <w:lang w:val="en-US"/>
        </w:rPr>
      </w:pPr>
      <w:r>
        <w:rPr>
          <w:rFonts w:cs="Times New Roman"/>
          <w:b/>
          <w:szCs w:val="24"/>
          <w:highlight w:val="yellow"/>
          <w:u w:val="single"/>
          <w:lang w:val="en-US"/>
        </w:rPr>
        <w:t xml:space="preserve">Draft </w:t>
      </w:r>
      <w:del w:id="0" w:author="Mike Jones" w:date="2015-01-12T15:47:00Z">
        <w:r w:rsidDel="00CD303C">
          <w:rPr>
            <w:rFonts w:cs="Times New Roman"/>
            <w:b/>
            <w:szCs w:val="24"/>
            <w:highlight w:val="yellow"/>
            <w:u w:val="single"/>
            <w:lang w:val="en-US"/>
          </w:rPr>
          <w:delText>12-22-2014</w:delText>
        </w:r>
      </w:del>
      <w:ins w:id="1" w:author="Mike Jones" w:date="2015-01-12T15:47:00Z">
        <w:r w:rsidR="00CD303C">
          <w:rPr>
            <w:rFonts w:cs="Times New Roman"/>
            <w:b/>
            <w:szCs w:val="24"/>
            <w:u w:val="single"/>
            <w:lang w:val="en-US"/>
          </w:rPr>
          <w:t>1</w:t>
        </w:r>
      </w:ins>
      <w:ins w:id="2" w:author="Mike Jones" w:date="2015-01-12T15:48:00Z">
        <w:r w:rsidR="00CD303C">
          <w:rPr>
            <w:rFonts w:cs="Times New Roman"/>
            <w:b/>
            <w:szCs w:val="24"/>
            <w:u w:val="single"/>
            <w:lang w:val="en-US"/>
          </w:rPr>
          <w:t>/12/2015</w:t>
        </w:r>
      </w:ins>
      <w:bookmarkStart w:id="3" w:name="_GoBack"/>
      <w:bookmarkEnd w:id="3"/>
    </w:p>
    <w:p w:rsidR="000F2A20" w:rsidRDefault="002F1058">
      <w:pPr>
        <w:pStyle w:val="Title"/>
        <w:spacing w:after="60"/>
        <w:rPr>
          <w:rFonts w:cs="Times New Roman"/>
          <w:sz w:val="24"/>
          <w:szCs w:val="24"/>
          <w:lang w:val="en-US"/>
        </w:rPr>
      </w:pPr>
      <w:r>
        <w:rPr>
          <w:rFonts w:cs="Times New Roman"/>
          <w:sz w:val="24"/>
          <w:szCs w:val="24"/>
          <w:lang w:val="en-US"/>
        </w:rPr>
        <w:t>Terms and Conditions</w:t>
      </w:r>
    </w:p>
    <w:p w:rsidR="000F2A20" w:rsidRDefault="002F1058">
      <w:pPr>
        <w:pStyle w:val="Title"/>
        <w:spacing w:after="0"/>
        <w:rPr>
          <w:rFonts w:cs="Times New Roman"/>
          <w:sz w:val="24"/>
          <w:szCs w:val="24"/>
          <w:lang w:val="en-US"/>
        </w:rPr>
      </w:pPr>
      <w:r>
        <w:rPr>
          <w:rFonts w:cs="Times New Roman"/>
          <w:sz w:val="24"/>
          <w:szCs w:val="24"/>
          <w:lang w:val="en-US"/>
        </w:rPr>
        <w:t xml:space="preserve">For Certification of Conformance </w:t>
      </w:r>
    </w:p>
    <w:p w:rsidR="000F2A20" w:rsidRDefault="002F1058">
      <w:pPr>
        <w:pStyle w:val="Title"/>
        <w:rPr>
          <w:rFonts w:cs="Times New Roman"/>
          <w:sz w:val="24"/>
          <w:szCs w:val="24"/>
          <w:lang w:val="en-US"/>
        </w:rPr>
      </w:pPr>
      <w:r>
        <w:rPr>
          <w:rFonts w:cs="Times New Roman"/>
          <w:sz w:val="24"/>
          <w:szCs w:val="24"/>
          <w:lang w:val="en-US"/>
        </w:rPr>
        <w:t>To an OpenID Connect Conformance Profile</w:t>
      </w:r>
    </w:p>
    <w:p w:rsidR="000F2A20" w:rsidRDefault="002F1058">
      <w:pPr>
        <w:rPr>
          <w:rFonts w:cs="Times New Roman"/>
          <w:szCs w:val="24"/>
          <w:lang w:val="en-US"/>
        </w:rPr>
      </w:pPr>
      <w:r>
        <w:rPr>
          <w:rFonts w:cs="Times New Roman"/>
          <w:szCs w:val="24"/>
          <w:lang w:val="en-US"/>
        </w:rPr>
        <w:t>These Terms and Conditions for Certification of Conformance to an OpenID</w:t>
      </w:r>
      <w:r>
        <w:rPr>
          <w:rFonts w:cs="Times New Roman"/>
          <w:szCs w:val="24"/>
          <w:lang w:val="en-US"/>
        </w:rPr>
        <w:t xml:space="preserve"> Connect Conformance Profile (“</w:t>
      </w:r>
      <w:r>
        <w:rPr>
          <w:rFonts w:cs="Times New Roman"/>
          <w:b/>
          <w:szCs w:val="24"/>
          <w:lang w:val="en-US"/>
        </w:rPr>
        <w:t>Agreement</w:t>
      </w:r>
      <w:r>
        <w:rPr>
          <w:rFonts w:cs="Times New Roman"/>
          <w:szCs w:val="24"/>
          <w:lang w:val="en-US"/>
        </w:rPr>
        <w:t>”) govern each Certification of Conformance to an OpenID Connect Conformance Profile (“</w:t>
      </w:r>
      <w:r>
        <w:rPr>
          <w:rFonts w:cs="Times New Roman"/>
          <w:b/>
          <w:szCs w:val="24"/>
          <w:lang w:val="en-US"/>
        </w:rPr>
        <w:t>Certification of Conformance</w:t>
      </w:r>
      <w:r>
        <w:rPr>
          <w:rFonts w:cs="Times New Roman"/>
          <w:szCs w:val="24"/>
          <w:lang w:val="en-US"/>
        </w:rPr>
        <w:t>”) submitted to the OpenID Foundation (</w:t>
      </w:r>
      <w:r>
        <w:rPr>
          <w:rFonts w:cs="Times New Roman"/>
          <w:b/>
          <w:szCs w:val="24"/>
          <w:lang w:val="en-US"/>
        </w:rPr>
        <w:t>OIDF</w:t>
      </w:r>
      <w:r>
        <w:rPr>
          <w:rFonts w:cs="Times New Roman"/>
          <w:szCs w:val="24"/>
          <w:lang w:val="en-US"/>
        </w:rPr>
        <w:t>) by the Implementer identified therein (“</w:t>
      </w:r>
      <w:r>
        <w:rPr>
          <w:rFonts w:cs="Times New Roman"/>
          <w:b/>
          <w:szCs w:val="24"/>
          <w:lang w:val="en-US"/>
        </w:rPr>
        <w:t>Implementer”</w:t>
      </w:r>
      <w:r>
        <w:rPr>
          <w:rFonts w:cs="Times New Roman"/>
          <w:szCs w:val="24"/>
          <w:lang w:val="en-US"/>
        </w:rPr>
        <w:t>). B</w:t>
      </w:r>
      <w:r>
        <w:rPr>
          <w:rFonts w:cs="Times New Roman"/>
          <w:szCs w:val="24"/>
          <w:lang w:val="en-US"/>
        </w:rPr>
        <w:t xml:space="preserve">y submitting to OIDF a signed Certification of Conformance, Implementer agrees to be bound by the terms of this Agreement. </w:t>
      </w:r>
    </w:p>
    <w:p w:rsidR="000F2A20" w:rsidRDefault="002F1058">
      <w:pPr>
        <w:numPr>
          <w:ilvl w:val="0"/>
          <w:numId w:val="15"/>
        </w:numPr>
        <w:spacing w:before="240"/>
        <w:rPr>
          <w:rFonts w:cs="Times New Roman"/>
          <w:szCs w:val="24"/>
          <w:u w:val="single"/>
          <w:lang w:val="en-US"/>
        </w:rPr>
      </w:pPr>
      <w:r>
        <w:rPr>
          <w:rFonts w:cs="Times New Roman"/>
          <w:szCs w:val="24"/>
          <w:u w:val="single"/>
          <w:lang w:val="en-US"/>
        </w:rPr>
        <w:t>Definitions.</w:t>
      </w:r>
      <w:r>
        <w:rPr>
          <w:rFonts w:cs="Times New Roman"/>
          <w:szCs w:val="24"/>
          <w:lang w:val="en-US"/>
        </w:rPr>
        <w:t xml:space="preserve"> Terms not defined herein are defined in the Certification of Conformance. </w:t>
      </w:r>
    </w:p>
    <w:p w:rsidR="000F2A20" w:rsidRDefault="002F1058">
      <w:pPr>
        <w:numPr>
          <w:ilvl w:val="0"/>
          <w:numId w:val="15"/>
        </w:numPr>
        <w:spacing w:before="240"/>
        <w:rPr>
          <w:rFonts w:cs="Times New Roman"/>
          <w:szCs w:val="24"/>
          <w:lang w:val="en-US"/>
        </w:rPr>
      </w:pPr>
      <w:r>
        <w:rPr>
          <w:rFonts w:cs="Times New Roman"/>
          <w:szCs w:val="24"/>
          <w:u w:val="single"/>
          <w:lang w:val="en-US"/>
        </w:rPr>
        <w:t>Self-Certification Verification Process.</w:t>
      </w:r>
      <w:r>
        <w:rPr>
          <w:rFonts w:cs="Times New Roman"/>
          <w:szCs w:val="24"/>
          <w:lang w:val="en-US"/>
        </w:rPr>
        <w:t xml:space="preserve"> For</w:t>
      </w:r>
      <w:r>
        <w:rPr>
          <w:rFonts w:cs="Times New Roman"/>
          <w:szCs w:val="24"/>
          <w:lang w:val="en-US"/>
        </w:rPr>
        <w:t xml:space="preserve"> each Certification of Conformance that Implementer submits to OIDF, Implementer shall test its </w:t>
      </w:r>
      <w:r>
        <w:rPr>
          <w:rFonts w:cs="Times New Roman"/>
          <w:szCs w:val="24"/>
          <w:lang w:val="en-US"/>
        </w:rPr>
        <w:t>Deployment (including by successfully completing of the Conformance Test Suite Software tests) and verify that it conforms to the OpenID Connect Conformance Pro</w:t>
      </w:r>
      <w:r>
        <w:rPr>
          <w:rFonts w:cs="Times New Roman"/>
          <w:szCs w:val="24"/>
          <w:lang w:val="en-US"/>
        </w:rPr>
        <w:t xml:space="preserve">file. </w:t>
      </w:r>
    </w:p>
    <w:p w:rsidR="000F2A20" w:rsidRDefault="002F1058">
      <w:pPr>
        <w:numPr>
          <w:ilvl w:val="0"/>
          <w:numId w:val="15"/>
        </w:numPr>
        <w:spacing w:before="240"/>
        <w:rPr>
          <w:rFonts w:cs="Times New Roman"/>
          <w:szCs w:val="24"/>
          <w:lang w:val="en-US"/>
        </w:rPr>
      </w:pPr>
      <w:r>
        <w:rPr>
          <w:rFonts w:cs="Times New Roman"/>
          <w:szCs w:val="24"/>
          <w:u w:val="single"/>
          <w:lang w:val="en-US"/>
        </w:rPr>
        <w:t>Self-Certification Submission, Acceptance, and Publication Process</w:t>
      </w:r>
      <w:r>
        <w:rPr>
          <w:rFonts w:cs="Times New Roman"/>
          <w:szCs w:val="24"/>
          <w:lang w:val="en-US"/>
        </w:rPr>
        <w:t>.</w:t>
      </w:r>
    </w:p>
    <w:p w:rsidR="000F2A20" w:rsidRDefault="002F1058">
      <w:pPr>
        <w:numPr>
          <w:ilvl w:val="1"/>
          <w:numId w:val="15"/>
        </w:numPr>
        <w:rPr>
          <w:rFonts w:cs="Times New Roman"/>
          <w:szCs w:val="24"/>
          <w:lang w:val="en-US"/>
        </w:rPr>
      </w:pPr>
      <w:r>
        <w:rPr>
          <w:rFonts w:cs="Times New Roman"/>
          <w:szCs w:val="24"/>
          <w:u w:val="single"/>
          <w:lang w:val="en-US"/>
        </w:rPr>
        <w:t>Qualification and Submission by Implementer</w:t>
      </w:r>
      <w:r>
        <w:rPr>
          <w:rFonts w:cs="Times New Roman"/>
          <w:szCs w:val="24"/>
          <w:lang w:val="en-US"/>
        </w:rPr>
        <w:t>. To submit a Certification of Conformance, Implementer must provide OIDF the following:</w:t>
      </w:r>
    </w:p>
    <w:p w:rsidR="000F2A20" w:rsidRDefault="002F1058">
      <w:pPr>
        <w:numPr>
          <w:ilvl w:val="2"/>
          <w:numId w:val="15"/>
        </w:numPr>
        <w:rPr>
          <w:rFonts w:cs="Times New Roman"/>
          <w:szCs w:val="24"/>
          <w:lang w:val="en-US"/>
        </w:rPr>
      </w:pPr>
      <w:r>
        <w:rPr>
          <w:rFonts w:cs="Times New Roman"/>
          <w:szCs w:val="24"/>
          <w:lang w:val="en-US"/>
        </w:rPr>
        <w:t>a completed Certification of Conformance form exe</w:t>
      </w:r>
      <w:r>
        <w:rPr>
          <w:rFonts w:cs="Times New Roman"/>
          <w:szCs w:val="24"/>
          <w:lang w:val="en-US"/>
        </w:rPr>
        <w:t>cuted</w:t>
      </w:r>
      <w:r>
        <w:rPr>
          <w:rFonts w:cs="Times New Roman"/>
          <w:b/>
          <w:szCs w:val="24"/>
          <w:lang w:val="en-US"/>
        </w:rPr>
        <w:t xml:space="preserve"> </w:t>
      </w:r>
      <w:r>
        <w:rPr>
          <w:rFonts w:cs="Times New Roman"/>
          <w:szCs w:val="24"/>
          <w:lang w:val="en-US"/>
        </w:rPr>
        <w:t xml:space="preserve">by an authorized representative of Implementer; </w:t>
      </w:r>
    </w:p>
    <w:p w:rsidR="000F2A20" w:rsidRDefault="002F1058">
      <w:pPr>
        <w:numPr>
          <w:ilvl w:val="2"/>
          <w:numId w:val="15"/>
        </w:numPr>
        <w:rPr>
          <w:rFonts w:cs="Times New Roman"/>
          <w:szCs w:val="24"/>
          <w:lang w:val="en-US"/>
        </w:rPr>
      </w:pPr>
      <w:r>
        <w:rPr>
          <w:rFonts w:cs="Times New Roman"/>
          <w:szCs w:val="24"/>
          <w:lang w:val="en-US"/>
        </w:rPr>
        <w:t xml:space="preserve">copies of a complete set of the </w:t>
      </w:r>
      <w:ins w:id="4" w:author="Mike Jones" w:date="2015-01-12T14:25:00Z">
        <w:r w:rsidR="00D93C54">
          <w:rPr>
            <w:rFonts w:cs="Times New Roman"/>
            <w:szCs w:val="24"/>
            <w:lang w:val="en-US"/>
          </w:rPr>
          <w:t xml:space="preserve">final </w:t>
        </w:r>
      </w:ins>
      <w:r>
        <w:rPr>
          <w:rFonts w:cs="Times New Roman"/>
          <w:szCs w:val="24"/>
          <w:lang w:val="en-US"/>
        </w:rPr>
        <w:t>test results</w:t>
      </w:r>
      <w:ins w:id="5" w:author="Mike Jones" w:date="2015-01-12T14:25:00Z">
        <w:r w:rsidR="00D93C54">
          <w:rPr>
            <w:rFonts w:cs="Times New Roman"/>
            <w:szCs w:val="24"/>
            <w:lang w:val="en-US"/>
          </w:rPr>
          <w:t>, as specified in the Conformance Profile Definitions,</w:t>
        </w:r>
      </w:ins>
      <w:r>
        <w:rPr>
          <w:rFonts w:cs="Times New Roman"/>
          <w:szCs w:val="24"/>
          <w:lang w:val="en-US"/>
        </w:rPr>
        <w:t xml:space="preserve"> from the Conformance Test Suite Software that demonstrate successful completion of the applicable tests for the applicable OpenID Connect Conformance Profil</w:t>
      </w:r>
      <w:r>
        <w:rPr>
          <w:rFonts w:cs="Times New Roman"/>
          <w:szCs w:val="24"/>
          <w:lang w:val="en-US"/>
        </w:rPr>
        <w:t>e (“</w:t>
      </w:r>
      <w:r>
        <w:rPr>
          <w:rFonts w:cs="Times New Roman"/>
          <w:b/>
          <w:szCs w:val="24"/>
          <w:lang w:val="en-US"/>
        </w:rPr>
        <w:t>Successful Test Results</w:t>
      </w:r>
      <w:r>
        <w:rPr>
          <w:rFonts w:cs="Times New Roman"/>
          <w:szCs w:val="24"/>
          <w:lang w:val="en-US"/>
        </w:rPr>
        <w:t>”); and</w:t>
      </w:r>
    </w:p>
    <w:p w:rsidR="000F2A20" w:rsidRDefault="002F1058">
      <w:pPr>
        <w:numPr>
          <w:ilvl w:val="2"/>
          <w:numId w:val="15"/>
        </w:numPr>
        <w:rPr>
          <w:rFonts w:cs="Times New Roman"/>
          <w:szCs w:val="24"/>
          <w:lang w:val="en-US"/>
        </w:rPr>
      </w:pPr>
      <w:r>
        <w:rPr>
          <w:rFonts w:cs="Times New Roman"/>
          <w:szCs w:val="24"/>
          <w:lang w:val="en-US"/>
        </w:rPr>
        <w:t>Such other supporting information as OIDF may request</w:t>
      </w:r>
      <w:ins w:id="6" w:author="Mike Jones" w:date="2015-01-12T14:26:00Z">
        <w:r w:rsidR="00D93C54">
          <w:rPr>
            <w:rFonts w:cs="Times New Roman"/>
            <w:szCs w:val="24"/>
            <w:lang w:val="en-US"/>
          </w:rPr>
          <w:t>, as specified in the Conformance Profile Definitions</w:t>
        </w:r>
      </w:ins>
      <w:r>
        <w:rPr>
          <w:rFonts w:cs="Times New Roman"/>
          <w:szCs w:val="24"/>
          <w:lang w:val="en-US"/>
        </w:rPr>
        <w:t>.</w:t>
      </w:r>
    </w:p>
    <w:p w:rsidR="000F2A20" w:rsidRDefault="002F1058">
      <w:pPr>
        <w:numPr>
          <w:ilvl w:val="1"/>
          <w:numId w:val="15"/>
        </w:numPr>
        <w:rPr>
          <w:rFonts w:cs="Times New Roman"/>
          <w:szCs w:val="24"/>
          <w:lang w:val="en-US"/>
        </w:rPr>
      </w:pPr>
      <w:r>
        <w:rPr>
          <w:rFonts w:cs="Times New Roman"/>
          <w:szCs w:val="24"/>
          <w:u w:val="single"/>
          <w:lang w:val="en-US"/>
        </w:rPr>
        <w:t>Acceptance by OIDF</w:t>
      </w:r>
      <w:r>
        <w:rPr>
          <w:rFonts w:cs="Times New Roman"/>
          <w:szCs w:val="24"/>
          <w:lang w:val="en-US"/>
        </w:rPr>
        <w:t xml:space="preserve">. </w:t>
      </w:r>
      <w:r>
        <w:rPr>
          <w:rFonts w:cs="Times New Roman"/>
          <w:szCs w:val="24"/>
        </w:rPr>
        <w:t xml:space="preserve">OIDF will review Implementer’s submission to verify </w:t>
      </w:r>
      <w:r>
        <w:rPr>
          <w:rFonts w:cs="Times New Roman"/>
          <w:szCs w:val="24"/>
          <w:lang w:val="en-US"/>
        </w:rPr>
        <w:t>the source of the submission</w:t>
      </w:r>
      <w:r>
        <w:rPr>
          <w:rFonts w:cs="Times New Roman"/>
          <w:szCs w:val="24"/>
        </w:rPr>
        <w:t xml:space="preserve">, to </w:t>
      </w:r>
      <w:r>
        <w:rPr>
          <w:rFonts w:cs="Times New Roman"/>
          <w:szCs w:val="24"/>
          <w:lang w:val="en-US"/>
        </w:rPr>
        <w:t>check for completeness</w:t>
      </w:r>
      <w:r>
        <w:rPr>
          <w:rFonts w:cs="Times New Roman"/>
          <w:szCs w:val="24"/>
        </w:rPr>
        <w:t xml:space="preserve"> of the required information, and to ot</w:t>
      </w:r>
      <w:r>
        <w:rPr>
          <w:rFonts w:cs="Times New Roman"/>
          <w:szCs w:val="24"/>
        </w:rPr>
        <w:t xml:space="preserve">herwise review the submitted materials for compliance with the procedural requirements of this Agreement. Implementer understands and acknowledges that </w:t>
      </w:r>
      <w:r>
        <w:rPr>
          <w:rFonts w:cs="Times New Roman"/>
          <w:szCs w:val="24"/>
          <w:lang w:val="en-US"/>
        </w:rPr>
        <w:t xml:space="preserve">OIDF relies on the veracity of Implementer’s Certification and has no obligation to validate any of the </w:t>
      </w:r>
      <w:r>
        <w:rPr>
          <w:rFonts w:cs="Times New Roman"/>
          <w:szCs w:val="24"/>
          <w:lang w:val="en-US"/>
        </w:rPr>
        <w:t>claims made by Implementer in the Certification of Conformance and/or otherwise verify the accuracy of the Successful Test Results or any of the other submitted information. OIDF may, however, request that Implementer provide additional documentation and i</w:t>
      </w:r>
      <w:r>
        <w:rPr>
          <w:rFonts w:cs="Times New Roman"/>
          <w:szCs w:val="24"/>
          <w:lang w:val="en-US"/>
        </w:rPr>
        <w:t>nformation, and OIDF may reject or remove any Certification that OIDF in its sole discretion deems to be not in compliance with this Agreement.</w:t>
      </w:r>
    </w:p>
    <w:p w:rsidR="000F2A20" w:rsidRDefault="002F1058">
      <w:pPr>
        <w:numPr>
          <w:ilvl w:val="1"/>
          <w:numId w:val="15"/>
        </w:numPr>
        <w:rPr>
          <w:rFonts w:cs="Times New Roman"/>
          <w:szCs w:val="24"/>
          <w:lang w:val="en-US"/>
        </w:rPr>
      </w:pPr>
      <w:r>
        <w:rPr>
          <w:rFonts w:cs="Times New Roman"/>
          <w:szCs w:val="24"/>
          <w:u w:val="single"/>
          <w:lang w:val="en-US"/>
        </w:rPr>
        <w:t>Publication by OIDF</w:t>
      </w:r>
      <w:r>
        <w:rPr>
          <w:rFonts w:cs="Times New Roman"/>
          <w:szCs w:val="24"/>
          <w:lang w:val="en-US"/>
        </w:rPr>
        <w:t xml:space="preserve">. If </w:t>
      </w:r>
      <w:r>
        <w:rPr>
          <w:rFonts w:cs="Times New Roman"/>
          <w:szCs w:val="24"/>
        </w:rPr>
        <w:t>Implementer’s submission is acceptable to OIDF</w:t>
      </w:r>
      <w:r>
        <w:rPr>
          <w:rFonts w:cs="Times New Roman"/>
          <w:szCs w:val="24"/>
          <w:lang w:val="en-US"/>
        </w:rPr>
        <w:t>, OIDF will publish the Certification of C</w:t>
      </w:r>
      <w:r>
        <w:rPr>
          <w:rFonts w:cs="Times New Roman"/>
          <w:szCs w:val="24"/>
          <w:lang w:val="en-US"/>
        </w:rPr>
        <w:t xml:space="preserve">onformance and the Successful Test Results in a manner such that they are accessible to the general public. Publication may be on the OIDF </w:t>
      </w:r>
      <w:r>
        <w:rPr>
          <w:rFonts w:cs="Times New Roman"/>
          <w:szCs w:val="24"/>
          <w:lang w:val="en-US"/>
        </w:rPr>
        <w:lastRenderedPageBreak/>
        <w:t>website, the website or registry of a third party, and/or through other means determined by OIDF. Publication through</w:t>
      </w:r>
      <w:r>
        <w:rPr>
          <w:rFonts w:cs="Times New Roman"/>
          <w:szCs w:val="24"/>
          <w:lang w:val="en-US"/>
        </w:rPr>
        <w:t xml:space="preserve"> a third-party website is subject to any additional terms of the third-party website or registry.</w:t>
      </w:r>
    </w:p>
    <w:p w:rsidR="000F2A20" w:rsidRDefault="002F1058">
      <w:pPr>
        <w:numPr>
          <w:ilvl w:val="1"/>
          <w:numId w:val="15"/>
        </w:numPr>
        <w:rPr>
          <w:rFonts w:cs="Times New Roman"/>
          <w:szCs w:val="24"/>
          <w:lang w:val="en-US"/>
        </w:rPr>
      </w:pPr>
      <w:r>
        <w:rPr>
          <w:rFonts w:cs="Times New Roman"/>
          <w:szCs w:val="24"/>
          <w:u w:val="single"/>
          <w:lang w:val="en-US"/>
        </w:rPr>
        <w:t>Reference by Implementer</w:t>
      </w:r>
      <w:r>
        <w:rPr>
          <w:rFonts w:cs="Times New Roman"/>
          <w:szCs w:val="24"/>
          <w:lang w:val="en-US"/>
        </w:rPr>
        <w:t>. Following such publication by OIDF, Implementer may, during the term of the Certificate of Conformance:</w:t>
      </w:r>
    </w:p>
    <w:p w:rsidR="000F2A20" w:rsidRDefault="002F1058">
      <w:pPr>
        <w:numPr>
          <w:ilvl w:val="2"/>
          <w:numId w:val="15"/>
        </w:numPr>
        <w:rPr>
          <w:rFonts w:cs="Times New Roman"/>
          <w:bCs/>
          <w:iCs/>
          <w:szCs w:val="24"/>
          <w:lang w:val="en-US"/>
        </w:rPr>
      </w:pPr>
      <w:r>
        <w:rPr>
          <w:rFonts w:cs="Times New Roman"/>
          <w:bCs/>
          <w:iCs/>
          <w:szCs w:val="24"/>
          <w:u w:val="single"/>
          <w:lang w:val="en-US"/>
        </w:rPr>
        <w:t>I</w:t>
      </w:r>
      <w:r>
        <w:rPr>
          <w:rFonts w:cs="Times New Roman"/>
          <w:bCs/>
          <w:iCs/>
          <w:szCs w:val="24"/>
          <w:lang w:val="en-US"/>
        </w:rPr>
        <w:t xml:space="preserve">ndicate on its website, in its Deployment, and in its </w:t>
      </w:r>
      <w:r>
        <w:rPr>
          <w:rFonts w:cs="Times New Roman"/>
          <w:szCs w:val="24"/>
          <w:lang w:val="en-US"/>
        </w:rPr>
        <w:t>public communications</w:t>
      </w:r>
      <w:r>
        <w:rPr>
          <w:rFonts w:cs="Times New Roman"/>
          <w:bCs/>
          <w:iCs/>
          <w:szCs w:val="24"/>
          <w:lang w:val="en-US"/>
        </w:rPr>
        <w:t xml:space="preserve"> and promotional materials, that:</w:t>
      </w:r>
    </w:p>
    <w:p w:rsidR="000F2A20" w:rsidRDefault="002F1058">
      <w:pPr>
        <w:ind w:left="1440"/>
        <w:rPr>
          <w:rFonts w:cs="Times New Roman"/>
          <w:bCs/>
          <w:iCs/>
          <w:szCs w:val="24"/>
          <w:lang w:val="en-US"/>
        </w:rPr>
      </w:pPr>
      <w:r>
        <w:rPr>
          <w:rFonts w:cs="Times New Roman"/>
          <w:bCs/>
          <w:iCs/>
          <w:szCs w:val="24"/>
          <w:lang w:val="en-US"/>
        </w:rPr>
        <w:t>“[</w:t>
      </w:r>
      <w:r>
        <w:rPr>
          <w:rFonts w:cs="Times New Roman"/>
          <w:bCs/>
          <w:i/>
          <w:iCs/>
          <w:szCs w:val="24"/>
          <w:lang w:val="en-US"/>
        </w:rPr>
        <w:t>Implementer Name</w:t>
      </w:r>
      <w:r>
        <w:rPr>
          <w:rFonts w:cs="Times New Roman"/>
          <w:bCs/>
          <w:iCs/>
          <w:szCs w:val="24"/>
          <w:lang w:val="en-US"/>
        </w:rPr>
        <w:t>] has certified that [</w:t>
      </w:r>
      <w:r>
        <w:rPr>
          <w:rFonts w:cs="Times New Roman"/>
          <w:bCs/>
          <w:i/>
          <w:iCs/>
          <w:szCs w:val="24"/>
          <w:lang w:val="en-US"/>
        </w:rPr>
        <w:t>Deployment name and version</w:t>
      </w:r>
      <w:r>
        <w:rPr>
          <w:rFonts w:cs="Times New Roman"/>
          <w:bCs/>
          <w:iCs/>
          <w:szCs w:val="24"/>
          <w:lang w:val="en-US"/>
        </w:rPr>
        <w:t xml:space="preserve">] </w:t>
      </w:r>
      <w:del w:id="7" w:author="Mike Jones" w:date="2015-01-12T15:00:00Z">
        <w:r w:rsidDel="00AA650B">
          <w:rPr>
            <w:rFonts w:cs="Times New Roman"/>
            <w:bCs/>
            <w:iCs/>
            <w:szCs w:val="24"/>
            <w:lang w:val="en-US"/>
          </w:rPr>
          <w:delText>conforms to the</w:delText>
        </w:r>
      </w:del>
      <w:ins w:id="8" w:author="Mike Jones" w:date="2015-01-12T15:00:00Z">
        <w:r w:rsidR="00AA650B">
          <w:rPr>
            <w:rFonts w:cs="Times New Roman"/>
            <w:bCs/>
            <w:iCs/>
            <w:szCs w:val="24"/>
            <w:lang w:val="en-US"/>
          </w:rPr>
          <w:t>is OpenID Certified to the</w:t>
        </w:r>
      </w:ins>
      <w:r>
        <w:rPr>
          <w:rFonts w:cs="Times New Roman"/>
          <w:bCs/>
          <w:iCs/>
          <w:szCs w:val="24"/>
          <w:lang w:val="en-US"/>
        </w:rPr>
        <w:t xml:space="preserve"> </w:t>
      </w:r>
      <w:r>
        <w:rPr>
          <w:rFonts w:cs="Times New Roman"/>
          <w:szCs w:val="24"/>
          <w:lang w:val="en-US"/>
        </w:rPr>
        <w:t>[</w:t>
      </w:r>
      <w:r>
        <w:rPr>
          <w:rFonts w:cs="Times New Roman"/>
          <w:i/>
          <w:szCs w:val="24"/>
          <w:lang w:val="en-US"/>
        </w:rPr>
        <w:t>specify Conformance Profile</w:t>
      </w:r>
      <w:r>
        <w:rPr>
          <w:rFonts w:cs="Times New Roman"/>
          <w:szCs w:val="24"/>
          <w:lang w:val="en-US"/>
        </w:rPr>
        <w:t xml:space="preserve">] of the </w:t>
      </w:r>
      <w:r>
        <w:rPr>
          <w:rFonts w:cs="Times New Roman"/>
          <w:bCs/>
          <w:iCs/>
          <w:szCs w:val="24"/>
          <w:lang w:val="en-US"/>
        </w:rPr>
        <w:t xml:space="preserve">OpenID Connect </w:t>
      </w:r>
      <w:r>
        <w:rPr>
          <w:rFonts w:cs="Times New Roman"/>
          <w:bCs/>
          <w:iCs/>
          <w:szCs w:val="24"/>
          <w:lang w:val="en-US"/>
        </w:rPr>
        <w:t>protocol</w:t>
      </w:r>
      <w:del w:id="9" w:author="Mike Jones" w:date="2015-01-12T14:49:00Z">
        <w:r w:rsidDel="001E135B">
          <w:rPr>
            <w:rFonts w:cs="Times New Roman"/>
            <w:bCs/>
            <w:iCs/>
            <w:szCs w:val="24"/>
            <w:lang w:val="en-US"/>
          </w:rPr>
          <w:delText xml:space="preserve"> </w:delText>
        </w:r>
        <w:r w:rsidDel="001E135B">
          <w:rPr>
            <w:rFonts w:cs="Times New Roman"/>
            <w:bCs/>
            <w:iCs/>
            <w:szCs w:val="24"/>
            <w:lang w:val="en-US"/>
          </w:rPr>
          <w:delText>by filing a Certification of Conformance with the OpenID Foundation</w:delText>
        </w:r>
      </w:del>
      <w:r>
        <w:rPr>
          <w:rFonts w:cs="Times New Roman"/>
          <w:bCs/>
          <w:iCs/>
          <w:szCs w:val="24"/>
          <w:lang w:val="en-US"/>
        </w:rPr>
        <w:t>.”</w:t>
      </w:r>
    </w:p>
    <w:p w:rsidR="000F2A20" w:rsidRDefault="002F1058">
      <w:pPr>
        <w:numPr>
          <w:ilvl w:val="2"/>
          <w:numId w:val="15"/>
        </w:numPr>
        <w:rPr>
          <w:rFonts w:cs="Times New Roman"/>
          <w:szCs w:val="24"/>
          <w:lang w:val="en-US"/>
        </w:rPr>
      </w:pPr>
      <w:r>
        <w:rPr>
          <w:rFonts w:cs="Times New Roman"/>
          <w:szCs w:val="24"/>
          <w:lang w:val="en-US"/>
        </w:rPr>
        <w:t>Use the OpenID tagline “</w:t>
      </w:r>
      <w:del w:id="10" w:author="Mike Jones" w:date="2015-01-12T15:00:00Z">
        <w:r w:rsidDel="00AA650B">
          <w:rPr>
            <w:rFonts w:cs="Times New Roman"/>
            <w:szCs w:val="24"/>
            <w:lang w:val="en-US"/>
          </w:rPr>
          <w:delText xml:space="preserve">Conforms </w:delText>
        </w:r>
      </w:del>
      <w:ins w:id="11" w:author="Mike Jones" w:date="2015-01-12T15:00:00Z">
        <w:r w:rsidR="00AA650B">
          <w:rPr>
            <w:rFonts w:cs="Times New Roman"/>
            <w:szCs w:val="24"/>
            <w:lang w:val="en-US"/>
          </w:rPr>
          <w:t>OpenID Certified</w:t>
        </w:r>
        <w:r w:rsidR="00AA650B">
          <w:rPr>
            <w:rFonts w:cs="Times New Roman"/>
            <w:szCs w:val="24"/>
            <w:lang w:val="en-US"/>
          </w:rPr>
          <w:t xml:space="preserve"> </w:t>
        </w:r>
      </w:ins>
      <w:r>
        <w:rPr>
          <w:rFonts w:cs="Times New Roman"/>
          <w:szCs w:val="24"/>
          <w:lang w:val="en-US"/>
        </w:rPr>
        <w:t>to the [</w:t>
      </w:r>
      <w:r>
        <w:rPr>
          <w:rFonts w:cs="Times New Roman"/>
          <w:i/>
          <w:szCs w:val="24"/>
          <w:lang w:val="en-US"/>
        </w:rPr>
        <w:t>specify Conformance Profile</w:t>
      </w:r>
      <w:r>
        <w:rPr>
          <w:rFonts w:cs="Times New Roman"/>
          <w:szCs w:val="24"/>
          <w:lang w:val="en-US"/>
        </w:rPr>
        <w:t>] of the OpenID Connect protocol” or substantially similar language in its public communications</w:t>
      </w:r>
      <w:r>
        <w:rPr>
          <w:rFonts w:cs="Times New Roman"/>
          <w:szCs w:val="24"/>
          <w:lang w:val="en-US"/>
        </w:rPr>
        <w:t>; and</w:t>
      </w:r>
      <w:del w:id="12" w:author="Mike Jones" w:date="2015-01-12T15:10:00Z">
        <w:r w:rsidDel="00A90A8F">
          <w:rPr>
            <w:rFonts w:cs="Times New Roman"/>
            <w:szCs w:val="24"/>
            <w:lang w:val="en-US"/>
          </w:rPr>
          <w:delText xml:space="preserve"> </w:delText>
        </w:r>
        <w:r w:rsidDel="00A90A8F">
          <w:rPr>
            <w:rFonts w:cs="Times New Roman"/>
            <w:b/>
            <w:szCs w:val="24"/>
            <w:lang w:val="en-US"/>
          </w:rPr>
          <w:delText xml:space="preserve"> [</w:delText>
        </w:r>
        <w:r w:rsidDel="00A90A8F">
          <w:rPr>
            <w:rFonts w:cs="Times New Roman"/>
            <w:b/>
            <w:i/>
            <w:szCs w:val="24"/>
            <w:lang w:val="en-US"/>
          </w:rPr>
          <w:delText>decide between</w:delText>
        </w:r>
        <w:r w:rsidDel="00A90A8F">
          <w:rPr>
            <w:rFonts w:cs="Times New Roman"/>
            <w:b/>
            <w:i/>
            <w:szCs w:val="24"/>
            <w:lang w:val="en-US"/>
          </w:rPr>
          <w:delText xml:space="preserve"> (1) or (2)</w:delText>
        </w:r>
        <w:r w:rsidDel="00A90A8F">
          <w:rPr>
            <w:rFonts w:cs="Times New Roman"/>
            <w:b/>
            <w:szCs w:val="24"/>
            <w:lang w:val="en-US"/>
          </w:rPr>
          <w:delText>]</w:delText>
        </w:r>
      </w:del>
    </w:p>
    <w:p w:rsidR="000F2A20" w:rsidRDefault="002F1058">
      <w:pPr>
        <w:numPr>
          <w:ilvl w:val="2"/>
          <w:numId w:val="15"/>
        </w:numPr>
        <w:rPr>
          <w:rFonts w:cs="Times New Roman"/>
          <w:szCs w:val="24"/>
          <w:lang w:val="en-US"/>
        </w:rPr>
      </w:pPr>
      <w:r>
        <w:rPr>
          <w:rFonts w:cs="Times New Roman"/>
          <w:szCs w:val="24"/>
          <w:lang w:val="en-US"/>
        </w:rPr>
        <w:t xml:space="preserve">Include in its public communications the applicable OpenID </w:t>
      </w:r>
      <w:del w:id="13" w:author="Mike Jones" w:date="2015-01-12T15:11:00Z">
        <w:r w:rsidDel="00A90A8F">
          <w:rPr>
            <w:rFonts w:cs="Times New Roman"/>
            <w:szCs w:val="24"/>
            <w:lang w:val="en-US"/>
          </w:rPr>
          <w:delText>Connect conformance</w:delText>
        </w:r>
      </w:del>
      <w:ins w:id="14" w:author="Mike Jones" w:date="2015-01-12T15:11:00Z">
        <w:r w:rsidR="00A90A8F">
          <w:rPr>
            <w:rFonts w:cs="Times New Roman"/>
            <w:szCs w:val="24"/>
            <w:lang w:val="en-US"/>
          </w:rPr>
          <w:t>Certified</w:t>
        </w:r>
      </w:ins>
      <w:r>
        <w:rPr>
          <w:rFonts w:cs="Times New Roman"/>
          <w:szCs w:val="24"/>
          <w:lang w:val="en-US"/>
        </w:rPr>
        <w:t xml:space="preserve"> logo (if any) in the form made available by OIDF.</w:t>
      </w:r>
    </w:p>
    <w:p w:rsidR="000F2A20" w:rsidRDefault="002F1058">
      <w:pPr>
        <w:tabs>
          <w:tab w:val="clear" w:pos="567"/>
        </w:tabs>
        <w:ind w:left="720"/>
        <w:rPr>
          <w:rFonts w:cs="Times New Roman"/>
          <w:szCs w:val="24"/>
          <w:lang w:val="en-US"/>
        </w:rPr>
      </w:pPr>
      <w:r>
        <w:rPr>
          <w:rFonts w:cs="Times New Roman"/>
          <w:bCs/>
          <w:iCs/>
          <w:szCs w:val="24"/>
          <w:lang w:val="en-US"/>
        </w:rPr>
        <w:t xml:space="preserve">If the Certification of Conformance </w:t>
      </w:r>
      <w:del w:id="15" w:author="Mike Jones" w:date="2015-01-12T14:47:00Z">
        <w:r w:rsidDel="001E135B">
          <w:rPr>
            <w:rFonts w:cs="Times New Roman"/>
            <w:bCs/>
            <w:iCs/>
            <w:szCs w:val="24"/>
            <w:lang w:val="en-US"/>
          </w:rPr>
          <w:delText xml:space="preserve">expires, or </w:delText>
        </w:r>
      </w:del>
      <w:r>
        <w:rPr>
          <w:rFonts w:cs="Times New Roman"/>
          <w:bCs/>
          <w:iCs/>
          <w:szCs w:val="24"/>
          <w:lang w:val="en-US"/>
        </w:rPr>
        <w:t>is terminated or revoked for any reason, Implementer will promptly</w:t>
      </w:r>
      <w:r>
        <w:rPr>
          <w:rFonts w:cs="Times New Roman"/>
          <w:bCs/>
          <w:iCs/>
          <w:szCs w:val="24"/>
          <w:lang w:val="en-US"/>
        </w:rPr>
        <w:t xml:space="preserve"> remove any such taglines, logos, and notices from its website, promotional materials, and other public communications.</w:t>
      </w:r>
    </w:p>
    <w:p w:rsidR="000F2A20" w:rsidRDefault="002F1058">
      <w:pPr>
        <w:numPr>
          <w:ilvl w:val="1"/>
          <w:numId w:val="15"/>
        </w:numPr>
        <w:rPr>
          <w:rFonts w:cs="Times New Roman"/>
          <w:szCs w:val="24"/>
          <w:lang w:val="en-US"/>
        </w:rPr>
      </w:pPr>
      <w:r>
        <w:rPr>
          <w:rFonts w:cs="Times New Roman"/>
          <w:szCs w:val="24"/>
          <w:u w:val="single"/>
          <w:lang w:val="en-US"/>
        </w:rPr>
        <w:t>Restrictions</w:t>
      </w:r>
      <w:r>
        <w:rPr>
          <w:rFonts w:cs="Times New Roman"/>
          <w:szCs w:val="24"/>
          <w:lang w:val="en-US"/>
        </w:rPr>
        <w:t>. Implementer may not state or imply that the Certificate of Conformance or any other aspect of its Certification, or the pu</w:t>
      </w:r>
      <w:r>
        <w:rPr>
          <w:rFonts w:cs="Times New Roman"/>
          <w:szCs w:val="24"/>
          <w:lang w:val="en-US"/>
        </w:rPr>
        <w:t>blication thereof by OIDF or any third party, is (1) an endorsement by OIDF or any third party of Implementer or the Deployment identified in the Certificate of Conformance, or (2) a statement that OIDF or any third party has independently verified the con</w:t>
      </w:r>
      <w:r>
        <w:rPr>
          <w:rFonts w:cs="Times New Roman"/>
          <w:szCs w:val="24"/>
          <w:lang w:val="en-US"/>
        </w:rPr>
        <w:t xml:space="preserve">formance claims. </w:t>
      </w:r>
    </w:p>
    <w:p w:rsidR="000F2A20" w:rsidRDefault="002F1058">
      <w:pPr>
        <w:numPr>
          <w:ilvl w:val="0"/>
          <w:numId w:val="15"/>
        </w:numPr>
        <w:spacing w:before="240"/>
        <w:rPr>
          <w:rFonts w:cs="Times New Roman"/>
          <w:bCs/>
          <w:szCs w:val="24"/>
          <w:u w:val="single"/>
          <w:lang w:val="en-US"/>
        </w:rPr>
      </w:pPr>
      <w:del w:id="16" w:author="Mike Jones" w:date="2015-01-12T15:11:00Z">
        <w:r w:rsidDel="00A90A8F">
          <w:rPr>
            <w:rFonts w:cs="Times New Roman"/>
            <w:bCs/>
            <w:szCs w:val="24"/>
            <w:u w:val="single"/>
            <w:lang w:val="en-US"/>
          </w:rPr>
          <w:delText xml:space="preserve">Term, </w:delText>
        </w:r>
      </w:del>
      <w:r>
        <w:rPr>
          <w:rFonts w:cs="Times New Roman"/>
          <w:bCs/>
          <w:szCs w:val="24"/>
          <w:u w:val="single"/>
          <w:lang w:val="en-US"/>
        </w:rPr>
        <w:t>Renewal, Revocation, and Termination</w:t>
      </w:r>
    </w:p>
    <w:p w:rsidR="000F2A20" w:rsidDel="00F1200A" w:rsidRDefault="002F1058">
      <w:pPr>
        <w:numPr>
          <w:ilvl w:val="1"/>
          <w:numId w:val="15"/>
        </w:numPr>
        <w:rPr>
          <w:del w:id="17" w:author="Mike Jones" w:date="2015-01-12T14:14:00Z"/>
          <w:rFonts w:cs="Times New Roman"/>
          <w:bCs/>
          <w:iCs/>
          <w:szCs w:val="24"/>
          <w:lang w:val="en-US"/>
        </w:rPr>
      </w:pPr>
      <w:del w:id="18" w:author="Mike Jones" w:date="2015-01-12T14:14:00Z">
        <w:r w:rsidDel="00F1200A">
          <w:rPr>
            <w:rFonts w:cs="Times New Roman"/>
            <w:bCs/>
            <w:iCs/>
            <w:szCs w:val="24"/>
            <w:u w:val="single"/>
            <w:lang w:val="en-US"/>
          </w:rPr>
          <w:delText>Term</w:delText>
        </w:r>
        <w:r w:rsidDel="00F1200A">
          <w:rPr>
            <w:rFonts w:cs="Times New Roman"/>
            <w:bCs/>
            <w:iCs/>
            <w:szCs w:val="24"/>
            <w:lang w:val="en-US"/>
          </w:rPr>
          <w:delText xml:space="preserve">. A Certification of Conformance is valid for </w:delText>
        </w:r>
        <w:r w:rsidDel="00F1200A">
          <w:rPr>
            <w:rFonts w:cs="Times New Roman"/>
            <w:b/>
            <w:bCs/>
            <w:iCs/>
            <w:szCs w:val="24"/>
            <w:lang w:val="en-US"/>
          </w:rPr>
          <w:delText>[</w:delText>
        </w:r>
        <w:r w:rsidDel="00F1200A">
          <w:rPr>
            <w:rFonts w:cs="Times New Roman"/>
            <w:b/>
            <w:bCs/>
            <w:i/>
            <w:iCs/>
            <w:szCs w:val="24"/>
            <w:lang w:val="en-US"/>
          </w:rPr>
          <w:delText>3 years</w:delText>
        </w:r>
        <w:r w:rsidDel="00F1200A">
          <w:rPr>
            <w:rFonts w:cs="Times New Roman"/>
            <w:b/>
            <w:bCs/>
            <w:iCs/>
            <w:szCs w:val="24"/>
            <w:lang w:val="en-US"/>
          </w:rPr>
          <w:delText>]</w:delText>
        </w:r>
        <w:r w:rsidDel="00F1200A">
          <w:rPr>
            <w:rFonts w:cs="Times New Roman"/>
            <w:bCs/>
            <w:iCs/>
            <w:szCs w:val="24"/>
            <w:lang w:val="en-US"/>
          </w:rPr>
          <w:delText xml:space="preserve"> from the Test Date.</w:delText>
        </w:r>
      </w:del>
    </w:p>
    <w:p w:rsidR="000F2A20" w:rsidRDefault="002F1058">
      <w:pPr>
        <w:numPr>
          <w:ilvl w:val="1"/>
          <w:numId w:val="15"/>
        </w:numPr>
        <w:rPr>
          <w:rFonts w:cs="Times New Roman"/>
          <w:bCs/>
          <w:iCs/>
          <w:szCs w:val="24"/>
          <w:lang w:val="en-US"/>
        </w:rPr>
      </w:pPr>
      <w:r>
        <w:rPr>
          <w:rFonts w:cs="Times New Roman"/>
          <w:bCs/>
          <w:iCs/>
          <w:szCs w:val="24"/>
          <w:u w:val="single"/>
          <w:lang w:val="en-US"/>
        </w:rPr>
        <w:t>Renewal</w:t>
      </w:r>
      <w:r>
        <w:rPr>
          <w:rFonts w:cs="Times New Roman"/>
          <w:bCs/>
          <w:iCs/>
          <w:szCs w:val="24"/>
          <w:lang w:val="en-US"/>
        </w:rPr>
        <w:t xml:space="preserve">. To renew a Certification of Conformance, Implementer must submit a new </w:t>
      </w:r>
      <w:r>
        <w:rPr>
          <w:rFonts w:cs="Times New Roman"/>
          <w:szCs w:val="24"/>
          <w:lang w:val="en-US"/>
        </w:rPr>
        <w:t>Certification of Conformance</w:t>
      </w:r>
      <w:r>
        <w:rPr>
          <w:rFonts w:cs="Times New Roman"/>
          <w:bCs/>
          <w:iCs/>
          <w:szCs w:val="24"/>
          <w:lang w:val="en-US"/>
        </w:rPr>
        <w:t xml:space="preserve"> to OIDF in accordance with this Agreement.</w:t>
      </w:r>
    </w:p>
    <w:p w:rsidR="000F2A20" w:rsidRDefault="002F1058">
      <w:pPr>
        <w:numPr>
          <w:ilvl w:val="1"/>
          <w:numId w:val="15"/>
        </w:numPr>
        <w:rPr>
          <w:rFonts w:cs="Times New Roman"/>
          <w:bCs/>
          <w:szCs w:val="24"/>
          <w:lang w:val="en-US"/>
        </w:rPr>
      </w:pPr>
      <w:r>
        <w:rPr>
          <w:rFonts w:cs="Times New Roman"/>
          <w:szCs w:val="24"/>
          <w:u w:val="single"/>
          <w:lang w:val="en-US"/>
        </w:rPr>
        <w:t>Change of Information</w:t>
      </w:r>
      <w:r>
        <w:rPr>
          <w:rFonts w:cs="Times New Roman"/>
          <w:szCs w:val="24"/>
          <w:lang w:val="en-US"/>
        </w:rPr>
        <w:t>. If any Certification of Conformance or information provided in connection therewith changes or appears to be inaccurate, Implementer will notify OIDF promptly in writing and submit a revise</w:t>
      </w:r>
      <w:r>
        <w:rPr>
          <w:rFonts w:cs="Times New Roman"/>
          <w:szCs w:val="24"/>
          <w:lang w:val="en-US"/>
        </w:rPr>
        <w:t xml:space="preserve">d Certification of Conformance and/or associated information, as applicable. If the inaccuracies or corrections </w:t>
      </w:r>
      <w:r>
        <w:rPr>
          <w:rFonts w:cs="Times New Roman"/>
          <w:bCs/>
          <w:szCs w:val="24"/>
          <w:lang w:val="en-US"/>
        </w:rPr>
        <w:t>undermine the validity of the claims of conformance, Implementer must revoke the</w:t>
      </w:r>
      <w:r>
        <w:rPr>
          <w:rFonts w:cs="Times New Roman"/>
          <w:szCs w:val="24"/>
          <w:lang w:val="en-US"/>
        </w:rPr>
        <w:t xml:space="preserve"> Certification of Conformance</w:t>
      </w:r>
      <w:r>
        <w:rPr>
          <w:rFonts w:cs="Times New Roman"/>
          <w:bCs/>
          <w:szCs w:val="24"/>
          <w:lang w:val="en-US"/>
        </w:rPr>
        <w:t>.</w:t>
      </w:r>
    </w:p>
    <w:p w:rsidR="000F2A20" w:rsidRDefault="002F1058">
      <w:pPr>
        <w:numPr>
          <w:ilvl w:val="1"/>
          <w:numId w:val="15"/>
        </w:numPr>
        <w:rPr>
          <w:rFonts w:cs="Times New Roman"/>
          <w:bCs/>
          <w:szCs w:val="24"/>
          <w:lang w:val="en-US"/>
        </w:rPr>
      </w:pPr>
      <w:r>
        <w:rPr>
          <w:rFonts w:cs="Times New Roman"/>
          <w:bCs/>
          <w:szCs w:val="24"/>
          <w:u w:val="single"/>
          <w:lang w:val="en-US"/>
        </w:rPr>
        <w:t>Revocation by Implementer</w:t>
      </w:r>
      <w:r>
        <w:rPr>
          <w:rFonts w:cs="Times New Roman"/>
          <w:bCs/>
          <w:szCs w:val="24"/>
          <w:lang w:val="en-US"/>
        </w:rPr>
        <w:t>. Implem</w:t>
      </w:r>
      <w:r>
        <w:rPr>
          <w:rFonts w:cs="Times New Roman"/>
          <w:bCs/>
          <w:szCs w:val="24"/>
          <w:lang w:val="en-US"/>
        </w:rPr>
        <w:t xml:space="preserve">enter may revoke or terminate the </w:t>
      </w:r>
      <w:r>
        <w:rPr>
          <w:rFonts w:cs="Times New Roman"/>
          <w:szCs w:val="24"/>
          <w:lang w:val="en-US"/>
        </w:rPr>
        <w:t>Certification of Conformance</w:t>
      </w:r>
      <w:r>
        <w:rPr>
          <w:rFonts w:cs="Times New Roman"/>
          <w:bCs/>
          <w:szCs w:val="24"/>
          <w:lang w:val="en-US"/>
        </w:rPr>
        <w:t xml:space="preserve"> at any time upon written request to OIDF. </w:t>
      </w:r>
    </w:p>
    <w:p w:rsidR="000F2A20" w:rsidRDefault="002F1058">
      <w:pPr>
        <w:numPr>
          <w:ilvl w:val="1"/>
          <w:numId w:val="15"/>
        </w:numPr>
        <w:rPr>
          <w:rFonts w:cs="Times New Roman"/>
          <w:bCs/>
          <w:iCs/>
          <w:szCs w:val="24"/>
          <w:lang w:val="en-US"/>
        </w:rPr>
      </w:pPr>
      <w:r>
        <w:rPr>
          <w:rFonts w:cs="Times New Roman"/>
          <w:bCs/>
          <w:iCs/>
          <w:szCs w:val="24"/>
          <w:u w:val="single"/>
          <w:lang w:val="en-US"/>
        </w:rPr>
        <w:t>Termination by OIDF</w:t>
      </w:r>
      <w:r>
        <w:rPr>
          <w:rFonts w:cs="Times New Roman"/>
          <w:bCs/>
          <w:iCs/>
          <w:szCs w:val="24"/>
          <w:lang w:val="en-US"/>
        </w:rPr>
        <w:t>. OIDF may terminate the Certification of Conformance at any time if OIDF determines in its sole discretion that Implementer has vi</w:t>
      </w:r>
      <w:r>
        <w:rPr>
          <w:rFonts w:cs="Times New Roman"/>
          <w:bCs/>
          <w:iCs/>
          <w:szCs w:val="24"/>
          <w:lang w:val="en-US"/>
        </w:rPr>
        <w:t>olated this Agreement or any applicable law. OIDF assumes no liability for any such termination, and reserves the right to prohibit Implementer from submitting any further Certification of Conformance.</w:t>
      </w:r>
      <w:r>
        <w:rPr>
          <w:rFonts w:cs="Times New Roman"/>
          <w:szCs w:val="24"/>
          <w:lang w:val="en-US"/>
        </w:rPr>
        <w:t xml:space="preserve"> </w:t>
      </w:r>
    </w:p>
    <w:p w:rsidR="000F2A20" w:rsidRDefault="002F1058">
      <w:pPr>
        <w:numPr>
          <w:ilvl w:val="1"/>
          <w:numId w:val="15"/>
        </w:numPr>
        <w:rPr>
          <w:rFonts w:cs="Times New Roman"/>
          <w:bCs/>
          <w:iCs/>
          <w:szCs w:val="24"/>
          <w:lang w:val="en-US"/>
        </w:rPr>
      </w:pPr>
      <w:r>
        <w:rPr>
          <w:rFonts w:cs="Times New Roman"/>
          <w:szCs w:val="24"/>
          <w:u w:val="single"/>
          <w:lang w:val="en-US"/>
        </w:rPr>
        <w:lastRenderedPageBreak/>
        <w:t>Events on Termination</w:t>
      </w:r>
      <w:r>
        <w:rPr>
          <w:rFonts w:cs="Times New Roman"/>
          <w:szCs w:val="24"/>
          <w:lang w:val="en-US"/>
        </w:rPr>
        <w:t xml:space="preserve">: </w:t>
      </w:r>
      <w:r>
        <w:rPr>
          <w:rFonts w:cs="Times New Roman"/>
          <w:bCs/>
          <w:iCs/>
          <w:szCs w:val="24"/>
          <w:lang w:val="en-US"/>
        </w:rPr>
        <w:t>Expired, terminated, or revoke</w:t>
      </w:r>
      <w:r>
        <w:rPr>
          <w:rFonts w:cs="Times New Roman"/>
          <w:bCs/>
          <w:iCs/>
          <w:szCs w:val="24"/>
          <w:lang w:val="en-US"/>
        </w:rPr>
        <w:t xml:space="preserve">d Certifications of Conformance shall either be removed from any website where they were published, or be noted as </w:t>
      </w:r>
      <w:del w:id="19" w:author="Mike Jones" w:date="2015-01-12T14:48:00Z">
        <w:r w:rsidDel="001E135B">
          <w:rPr>
            <w:rFonts w:cs="Times New Roman"/>
            <w:bCs/>
            <w:iCs/>
            <w:szCs w:val="24"/>
            <w:lang w:val="en-US"/>
          </w:rPr>
          <w:delText xml:space="preserve">“Expired,” </w:delText>
        </w:r>
      </w:del>
      <w:r>
        <w:rPr>
          <w:rFonts w:cs="Times New Roman"/>
          <w:bCs/>
          <w:iCs/>
          <w:szCs w:val="24"/>
          <w:lang w:val="en-US"/>
        </w:rPr>
        <w:t>“Revoked</w:t>
      </w:r>
      <w:del w:id="20" w:author="Mike Jones" w:date="2015-01-12T14:48:00Z">
        <w:r w:rsidDel="001E135B">
          <w:rPr>
            <w:rFonts w:cs="Times New Roman"/>
            <w:bCs/>
            <w:iCs/>
            <w:szCs w:val="24"/>
            <w:lang w:val="en-US"/>
          </w:rPr>
          <w:delText>,</w:delText>
        </w:r>
      </w:del>
      <w:r>
        <w:rPr>
          <w:rFonts w:cs="Times New Roman"/>
          <w:bCs/>
          <w:iCs/>
          <w:szCs w:val="24"/>
          <w:lang w:val="en-US"/>
        </w:rPr>
        <w:t>” or “Terminated” on such websites, at OIDF’s sole option.</w:t>
      </w:r>
    </w:p>
    <w:p w:rsidR="000F2A20" w:rsidRDefault="002F1058">
      <w:pPr>
        <w:numPr>
          <w:ilvl w:val="0"/>
          <w:numId w:val="15"/>
        </w:numPr>
        <w:spacing w:before="240"/>
        <w:rPr>
          <w:rFonts w:cs="Times New Roman"/>
          <w:bCs/>
          <w:iCs/>
          <w:szCs w:val="24"/>
          <w:lang w:val="en-US"/>
        </w:rPr>
      </w:pPr>
      <w:r>
        <w:rPr>
          <w:rFonts w:cs="Times New Roman"/>
          <w:bCs/>
          <w:iCs/>
          <w:szCs w:val="24"/>
          <w:u w:val="single"/>
          <w:lang w:val="en-US"/>
        </w:rPr>
        <w:t>Fees</w:t>
      </w:r>
      <w:r>
        <w:rPr>
          <w:rFonts w:cs="Times New Roman"/>
          <w:bCs/>
          <w:iCs/>
          <w:szCs w:val="24"/>
          <w:lang w:val="en-US"/>
        </w:rPr>
        <w:t xml:space="preserve">. Currently, there is no fee to submit a Certification of </w:t>
      </w:r>
      <w:r>
        <w:rPr>
          <w:rFonts w:cs="Times New Roman"/>
          <w:bCs/>
          <w:iCs/>
          <w:szCs w:val="24"/>
          <w:lang w:val="en-US"/>
        </w:rPr>
        <w:t>Conformance to OIDF and no fee for publication of an accepted Certification of Conformance, but OIDF reserves the right to charge such fees in the future.</w:t>
      </w:r>
    </w:p>
    <w:p w:rsidR="000F2A20" w:rsidRDefault="002F1058">
      <w:pPr>
        <w:numPr>
          <w:ilvl w:val="0"/>
          <w:numId w:val="15"/>
        </w:numPr>
        <w:spacing w:before="240"/>
        <w:rPr>
          <w:rFonts w:cs="Times New Roman"/>
          <w:bCs/>
          <w:iCs/>
          <w:szCs w:val="24"/>
          <w:lang w:val="en-US"/>
        </w:rPr>
      </w:pPr>
      <w:r>
        <w:rPr>
          <w:rFonts w:cs="Times New Roman"/>
          <w:bCs/>
          <w:iCs/>
          <w:szCs w:val="24"/>
          <w:u w:val="single"/>
          <w:lang w:val="en-US"/>
        </w:rPr>
        <w:t>Representations and Warranties of Implementer</w:t>
      </w:r>
      <w:r>
        <w:rPr>
          <w:rFonts w:cs="Times New Roman"/>
          <w:bCs/>
          <w:iCs/>
          <w:szCs w:val="24"/>
          <w:lang w:val="en-US"/>
        </w:rPr>
        <w:t xml:space="preserve">. </w:t>
      </w:r>
    </w:p>
    <w:p w:rsidR="000F2A20" w:rsidRDefault="002F1058">
      <w:pPr>
        <w:numPr>
          <w:ilvl w:val="1"/>
          <w:numId w:val="15"/>
        </w:numPr>
        <w:rPr>
          <w:rFonts w:cs="Times New Roman"/>
          <w:bCs/>
          <w:iCs/>
          <w:szCs w:val="24"/>
          <w:lang w:val="en-US"/>
        </w:rPr>
      </w:pPr>
      <w:r>
        <w:rPr>
          <w:rFonts w:cs="Times New Roman"/>
          <w:bCs/>
          <w:iCs/>
          <w:szCs w:val="24"/>
          <w:lang w:val="en-US"/>
        </w:rPr>
        <w:t xml:space="preserve">Implementer represents that (1) it has the authority </w:t>
      </w:r>
      <w:r>
        <w:rPr>
          <w:rFonts w:cs="Times New Roman"/>
          <w:bCs/>
          <w:iCs/>
          <w:szCs w:val="24"/>
          <w:lang w:val="en-US"/>
        </w:rPr>
        <w:t>to submit the Certification of Conformance, and (2) it has sufficient rights in the content of the Certification that OIDF or a third party may publish it without any restriction or liability to any party.</w:t>
      </w:r>
    </w:p>
    <w:p w:rsidR="000F2A20" w:rsidRDefault="002F1058">
      <w:pPr>
        <w:numPr>
          <w:ilvl w:val="1"/>
          <w:numId w:val="15"/>
        </w:numPr>
        <w:rPr>
          <w:rFonts w:cs="Times New Roman"/>
          <w:bCs/>
          <w:iCs/>
          <w:szCs w:val="24"/>
          <w:lang w:val="en-US"/>
        </w:rPr>
      </w:pPr>
      <w:r>
        <w:rPr>
          <w:rFonts w:cs="Times New Roman"/>
          <w:bCs/>
          <w:iCs/>
          <w:szCs w:val="24"/>
          <w:lang w:val="en-US"/>
        </w:rPr>
        <w:t>Implementer warrants that the Certification of Con</w:t>
      </w:r>
      <w:r>
        <w:rPr>
          <w:rFonts w:cs="Times New Roman"/>
          <w:bCs/>
          <w:iCs/>
          <w:szCs w:val="24"/>
          <w:lang w:val="en-US"/>
        </w:rPr>
        <w:t>formance is correct and complete, and will be promptly updated or revoked if any material information changes.</w:t>
      </w:r>
      <w:r>
        <w:rPr>
          <w:rFonts w:cs="Times New Roman"/>
          <w:szCs w:val="24"/>
          <w:lang w:val="en-US"/>
        </w:rPr>
        <w:t xml:space="preserve"> </w:t>
      </w:r>
    </w:p>
    <w:p w:rsidR="000F2A20" w:rsidRDefault="002F1058">
      <w:pPr>
        <w:numPr>
          <w:ilvl w:val="0"/>
          <w:numId w:val="15"/>
        </w:numPr>
        <w:spacing w:before="240"/>
        <w:ind w:right="-90"/>
        <w:rPr>
          <w:rFonts w:cs="Times New Roman"/>
          <w:bCs/>
          <w:iCs/>
          <w:szCs w:val="24"/>
          <w:lang w:val="en-US"/>
        </w:rPr>
      </w:pPr>
      <w:r>
        <w:rPr>
          <w:rFonts w:cs="Times New Roman"/>
          <w:bCs/>
          <w:iCs/>
          <w:szCs w:val="24"/>
          <w:u w:val="single"/>
          <w:lang w:val="en-US"/>
        </w:rPr>
        <w:t>OIDF Disclaimer of Warranties</w:t>
      </w:r>
      <w:r>
        <w:rPr>
          <w:rFonts w:cs="Times New Roman"/>
          <w:bCs/>
          <w:iCs/>
          <w:szCs w:val="24"/>
          <w:lang w:val="en-US"/>
        </w:rPr>
        <w:t>. OIDF MAKES NO REPRESENTATION OR WARRANTY WHATSOEVER WITH RESPECT TO THE CERTIFICATION OF CONFORMANCE OR ITS ACCEP</w:t>
      </w:r>
      <w:r>
        <w:rPr>
          <w:rFonts w:cs="Times New Roman"/>
          <w:bCs/>
          <w:iCs/>
          <w:szCs w:val="24"/>
          <w:lang w:val="en-US"/>
        </w:rPr>
        <w:t>TANCE OR PUBLICATION THEREOF. THE CERTIFICATION OF CONFORMANCE IS PUBLISHED BY OIDF “AS IS,” AS RECEIVED FROM THE IMPLEMENTER, AND WITHOUT ANY WARRANTY OF ANY KIND BY OIDF, INCLUDING ANY IMPLIED WARRANTY OF MERCHANTABILITY, FITNESS FOR A PARTICULAR PURPOSE</w:t>
      </w:r>
      <w:r>
        <w:rPr>
          <w:rFonts w:cs="Times New Roman"/>
          <w:bCs/>
          <w:iCs/>
          <w:szCs w:val="24"/>
          <w:lang w:val="en-US"/>
        </w:rPr>
        <w:t>, TITLE AND NON-INFRINGEMENT.</w:t>
      </w:r>
    </w:p>
    <w:p w:rsidR="000F2A20" w:rsidRDefault="002F1058">
      <w:pPr>
        <w:numPr>
          <w:ilvl w:val="0"/>
          <w:numId w:val="15"/>
        </w:numPr>
        <w:spacing w:before="240"/>
        <w:rPr>
          <w:rFonts w:cs="Times New Roman"/>
          <w:bCs/>
          <w:iCs/>
          <w:szCs w:val="24"/>
          <w:u w:val="single"/>
          <w:lang w:val="en-US"/>
        </w:rPr>
      </w:pPr>
      <w:r>
        <w:rPr>
          <w:rFonts w:cs="Times New Roman"/>
          <w:bCs/>
          <w:iCs/>
          <w:szCs w:val="24"/>
          <w:u w:val="single"/>
          <w:lang w:val="en-US"/>
        </w:rPr>
        <w:t>Limitation of OIDF Liability</w:t>
      </w:r>
      <w:r>
        <w:rPr>
          <w:rFonts w:cs="Times New Roman"/>
          <w:bCs/>
          <w:iCs/>
          <w:szCs w:val="24"/>
          <w:lang w:val="en-US"/>
        </w:rPr>
        <w:t xml:space="preserve">. </w:t>
      </w:r>
    </w:p>
    <w:p w:rsidR="000F2A20" w:rsidRDefault="002F1058">
      <w:pPr>
        <w:numPr>
          <w:ilvl w:val="1"/>
          <w:numId w:val="15"/>
        </w:numPr>
        <w:rPr>
          <w:rFonts w:cs="Times New Roman"/>
          <w:bCs/>
          <w:iCs/>
          <w:szCs w:val="24"/>
          <w:lang w:val="en-US"/>
        </w:rPr>
      </w:pPr>
      <w:r>
        <w:rPr>
          <w:rFonts w:cs="Times New Roman"/>
          <w:bCs/>
          <w:iCs/>
          <w:szCs w:val="24"/>
          <w:lang w:val="en-US"/>
        </w:rPr>
        <w:t xml:space="preserve">OIDF assumes no responsibility or liability that may arise from or be related to its receipt, distribution, or publication of the Certification of Conformance </w:t>
      </w:r>
      <w:r>
        <w:rPr>
          <w:rFonts w:cs="Times New Roman"/>
          <w:szCs w:val="24"/>
          <w:lang w:val="en-US"/>
        </w:rPr>
        <w:t xml:space="preserve">or the reliance </w:t>
      </w:r>
      <w:r>
        <w:rPr>
          <w:rFonts w:cs="Times New Roman"/>
          <w:bCs/>
          <w:iCs/>
          <w:szCs w:val="24"/>
          <w:lang w:val="en-US"/>
        </w:rPr>
        <w:t>on the Certification</w:t>
      </w:r>
      <w:r>
        <w:rPr>
          <w:rFonts w:cs="Times New Roman"/>
          <w:bCs/>
          <w:iCs/>
          <w:szCs w:val="24"/>
          <w:lang w:val="en-US"/>
        </w:rPr>
        <w:t xml:space="preserve"> of Conformance by any third party.</w:t>
      </w:r>
    </w:p>
    <w:p w:rsidR="000F2A20" w:rsidRDefault="002F1058">
      <w:pPr>
        <w:numPr>
          <w:ilvl w:val="1"/>
          <w:numId w:val="15"/>
        </w:numPr>
        <w:rPr>
          <w:rFonts w:cs="Times New Roman"/>
          <w:bCs/>
          <w:iCs/>
          <w:szCs w:val="24"/>
          <w:lang w:val="en-US"/>
        </w:rPr>
      </w:pPr>
      <w:r>
        <w:rPr>
          <w:rFonts w:cs="Times New Roman"/>
          <w:bCs/>
          <w:iCs/>
          <w:szCs w:val="24"/>
          <w:lang w:val="en-US"/>
        </w:rPr>
        <w:t xml:space="preserve">Implementer is solely responsible for any liability that may arise, directly or indirectly, from the Certification of Conformance submitted by Implementer. </w:t>
      </w:r>
    </w:p>
    <w:p w:rsidR="000F2A20" w:rsidRDefault="002F1058">
      <w:pPr>
        <w:numPr>
          <w:ilvl w:val="1"/>
          <w:numId w:val="15"/>
        </w:numPr>
        <w:rPr>
          <w:rFonts w:cs="Times New Roman"/>
          <w:bCs/>
          <w:iCs/>
          <w:szCs w:val="24"/>
          <w:lang w:val="en-US"/>
        </w:rPr>
      </w:pPr>
      <w:r>
        <w:rPr>
          <w:rFonts w:cs="Times New Roman"/>
          <w:bCs/>
          <w:iCs/>
          <w:szCs w:val="24"/>
          <w:lang w:val="en-US"/>
        </w:rPr>
        <w:t>UNDER NO CIRCUMSTANCES, INCLUDING NEGLIGENCE, SHALL OIDF BE LIA</w:t>
      </w:r>
      <w:r>
        <w:rPr>
          <w:rFonts w:cs="Times New Roman"/>
          <w:bCs/>
          <w:iCs/>
          <w:szCs w:val="24"/>
          <w:lang w:val="en-US"/>
        </w:rPr>
        <w:t>BLE FOR ANY DIRECT, INDIRECT, INCIDENTAL, SPECIAL, PUNITIVE, OR CONSEQUENTIAL DAMAGES (INCLUDING LOSS OF PROFITS, USE, DATA, GOODWILL, OR OTHER INTANGIBLES) SUFFERED BY IMPLEMENTER OR ANY OTHER PERSON THAT RESULT FROM: (1) THE SUBMISSION OF, ANY USE OF, AN</w:t>
      </w:r>
      <w:r>
        <w:rPr>
          <w:rFonts w:cs="Times New Roman"/>
          <w:bCs/>
          <w:iCs/>
          <w:szCs w:val="24"/>
          <w:lang w:val="en-US"/>
        </w:rPr>
        <w:t>Y PUBLICATION OF, OR ANY RELIANCE ON THE CERTIFICATION OF CONFORMANCE OR ANY ASSOCIATED INFORMATION; (2) MISTAKES, OMISSIONS, INTERRUPTIONS, DELETION OF DATA, ERRORS, DEFECTS, OR DELAYS IN OPERATION OR TRANSMISSION; OR (3) ANY FAILURE OF OIDF PERFORMANCE W</w:t>
      </w:r>
      <w:r>
        <w:rPr>
          <w:rFonts w:cs="Times New Roman"/>
          <w:bCs/>
          <w:iCs/>
          <w:szCs w:val="24"/>
          <w:lang w:val="en-US"/>
        </w:rPr>
        <w:t>HETHER OR NOT CAUSED BY EVENTS BEYOND OIDF’S REASONABLE CONTROL, INCLUDING BUT NOT LIMITED TO ACTS OF GOD, COMMUNICATIONS LINE FAILURE, THEFT, DESTRUCTION, OR UNAUTHORIZED ACCESS TO RECORDS, PROGRAMS, OR SERVICES.</w:t>
      </w:r>
    </w:p>
    <w:p w:rsidR="000F2A20" w:rsidRDefault="002F1058">
      <w:pPr>
        <w:numPr>
          <w:ilvl w:val="1"/>
          <w:numId w:val="15"/>
        </w:numPr>
        <w:rPr>
          <w:rFonts w:cs="Times New Roman"/>
          <w:bCs/>
          <w:iCs/>
          <w:szCs w:val="24"/>
          <w:lang w:val="en-US"/>
        </w:rPr>
      </w:pPr>
      <w:r>
        <w:rPr>
          <w:rFonts w:cs="Times New Roman"/>
          <w:bCs/>
          <w:iCs/>
          <w:szCs w:val="24"/>
          <w:lang w:val="en-US"/>
        </w:rPr>
        <w:lastRenderedPageBreak/>
        <w:t>IN NO EVENT SHALL OIDF’S TOTAL LIABILITY F</w:t>
      </w:r>
      <w:r>
        <w:rPr>
          <w:rFonts w:cs="Times New Roman"/>
          <w:bCs/>
          <w:iCs/>
          <w:szCs w:val="24"/>
          <w:lang w:val="en-US"/>
        </w:rPr>
        <w:t>OR ALL DAMAGES, LOSSES, AND CAUSES OF ACTION RELATED TO, OR CONNECTED WITH ANY CERTIFICATION OF CONFORMANCE EXCEED ONE DOLLAR (US $1.00).</w:t>
      </w:r>
    </w:p>
    <w:p w:rsidR="000F2A20" w:rsidRDefault="002F1058">
      <w:pPr>
        <w:keepNext/>
        <w:numPr>
          <w:ilvl w:val="0"/>
          <w:numId w:val="15"/>
        </w:numPr>
        <w:spacing w:before="240"/>
        <w:rPr>
          <w:rFonts w:cs="Times New Roman"/>
          <w:bCs/>
          <w:iCs/>
          <w:szCs w:val="24"/>
          <w:u w:val="single"/>
          <w:lang w:val="en-US"/>
        </w:rPr>
      </w:pPr>
      <w:r>
        <w:rPr>
          <w:rFonts w:cs="Times New Roman"/>
          <w:bCs/>
          <w:iCs/>
          <w:szCs w:val="24"/>
          <w:u w:val="single"/>
          <w:lang w:val="en-US"/>
        </w:rPr>
        <w:t>Intellectual Property</w:t>
      </w:r>
    </w:p>
    <w:p w:rsidR="000F2A20" w:rsidRDefault="002F1058">
      <w:pPr>
        <w:numPr>
          <w:ilvl w:val="1"/>
          <w:numId w:val="15"/>
        </w:numPr>
        <w:rPr>
          <w:rFonts w:cs="Times New Roman"/>
          <w:bCs/>
          <w:iCs/>
          <w:szCs w:val="24"/>
          <w:lang w:val="en-US"/>
        </w:rPr>
      </w:pPr>
      <w:r>
        <w:rPr>
          <w:rFonts w:cs="Times New Roman"/>
          <w:bCs/>
          <w:iCs/>
          <w:szCs w:val="24"/>
          <w:lang w:val="en-US"/>
        </w:rPr>
        <w:t>The trademarks OpenID</w:t>
      </w:r>
      <w:ins w:id="21" w:author="Mike Jones" w:date="2015-01-12T15:15:00Z">
        <w:r w:rsidR="004329C3">
          <w:rPr>
            <w:rFonts w:cs="Times New Roman"/>
            <w:bCs/>
            <w:iCs/>
            <w:szCs w:val="24"/>
            <w:lang w:val="en-US"/>
          </w:rPr>
          <w:t>,</w:t>
        </w:r>
      </w:ins>
      <w:r>
        <w:rPr>
          <w:rFonts w:cs="Times New Roman"/>
          <w:bCs/>
          <w:iCs/>
          <w:szCs w:val="24"/>
          <w:lang w:val="en-US"/>
        </w:rPr>
        <w:t xml:space="preserve"> </w:t>
      </w:r>
      <w:del w:id="22" w:author="Mike Jones" w:date="2015-01-12T15:15:00Z">
        <w:r w:rsidDel="004329C3">
          <w:rPr>
            <w:rFonts w:cs="Times New Roman"/>
            <w:bCs/>
            <w:iCs/>
            <w:szCs w:val="24"/>
            <w:lang w:val="en-US"/>
          </w:rPr>
          <w:delText xml:space="preserve">and </w:delText>
        </w:r>
      </w:del>
      <w:r>
        <w:rPr>
          <w:rFonts w:cs="Times New Roman"/>
          <w:bCs/>
          <w:iCs/>
          <w:szCs w:val="24"/>
          <w:lang w:val="en-US"/>
        </w:rPr>
        <w:t>OpenID Connect</w:t>
      </w:r>
      <w:ins w:id="23" w:author="Mike Jones" w:date="2015-01-12T15:15:00Z">
        <w:r w:rsidR="004329C3">
          <w:rPr>
            <w:rFonts w:cs="Times New Roman"/>
            <w:bCs/>
            <w:iCs/>
            <w:szCs w:val="24"/>
            <w:lang w:val="en-US"/>
          </w:rPr>
          <w:t>, and OpenID Certified</w:t>
        </w:r>
      </w:ins>
      <w:r>
        <w:rPr>
          <w:rFonts w:cs="Times New Roman"/>
          <w:bCs/>
          <w:iCs/>
          <w:szCs w:val="24"/>
          <w:lang w:val="en-US"/>
        </w:rPr>
        <w:t>, the names OpenID Foundation and OIDF, and all names, logos, trademarks, or service marks that contain such trademarks</w:t>
      </w:r>
      <w:del w:id="24" w:author="Mike Jones" w:date="2015-01-12T15:15:00Z">
        <w:r w:rsidDel="00227F82">
          <w:rPr>
            <w:rFonts w:cs="Times New Roman"/>
            <w:bCs/>
            <w:iCs/>
            <w:szCs w:val="24"/>
            <w:lang w:val="en-US"/>
          </w:rPr>
          <w:delText xml:space="preserve"> </w:delText>
        </w:r>
        <w:r w:rsidDel="00227F82">
          <w:rPr>
            <w:rFonts w:cs="Times New Roman"/>
            <w:b/>
            <w:bCs/>
            <w:iCs/>
            <w:szCs w:val="24"/>
            <w:lang w:val="en-US"/>
          </w:rPr>
          <w:delText>[</w:delText>
        </w:r>
        <w:r w:rsidDel="00227F82">
          <w:rPr>
            <w:rFonts w:cs="Times New Roman"/>
            <w:b/>
            <w:bCs/>
            <w:i/>
            <w:iCs/>
            <w:szCs w:val="24"/>
            <w:lang w:val="en-US"/>
          </w:rPr>
          <w:delText>What are all of the OIDF Trademarks</w:delText>
        </w:r>
        <w:r w:rsidDel="00227F82">
          <w:rPr>
            <w:rFonts w:cs="Times New Roman"/>
            <w:b/>
            <w:bCs/>
            <w:iCs/>
            <w:szCs w:val="24"/>
            <w:lang w:val="en-US"/>
          </w:rPr>
          <w:delText>??]</w:delText>
        </w:r>
      </w:del>
      <w:r>
        <w:rPr>
          <w:rFonts w:cs="Times New Roman"/>
          <w:bCs/>
          <w:iCs/>
          <w:szCs w:val="24"/>
          <w:lang w:val="en-US"/>
        </w:rPr>
        <w:t xml:space="preserve">, are owned by OIDF, and may be used only as expressly </w:t>
      </w:r>
      <w:r>
        <w:rPr>
          <w:rFonts w:cs="Times New Roman"/>
          <w:bCs/>
          <w:iCs/>
          <w:szCs w:val="24"/>
          <w:lang w:val="en-US"/>
        </w:rPr>
        <w:t>permitted in this Agreement or with OIDF’s express written approval.</w:t>
      </w:r>
    </w:p>
    <w:p w:rsidR="000F2A20" w:rsidRDefault="002F1058">
      <w:pPr>
        <w:numPr>
          <w:ilvl w:val="1"/>
          <w:numId w:val="15"/>
        </w:numPr>
        <w:rPr>
          <w:rFonts w:cs="Times New Roman"/>
          <w:szCs w:val="24"/>
          <w:lang w:val="en-US"/>
        </w:rPr>
      </w:pPr>
      <w:r>
        <w:rPr>
          <w:rFonts w:cs="Times New Roman"/>
          <w:bCs/>
          <w:iCs/>
          <w:szCs w:val="24"/>
          <w:lang w:val="en-US"/>
        </w:rPr>
        <w:t xml:space="preserve">Implementer acknowledges that its Certification of Conformance and </w:t>
      </w:r>
      <w:r>
        <w:rPr>
          <w:rFonts w:cs="Times New Roman"/>
          <w:szCs w:val="24"/>
          <w:lang w:val="en-US"/>
        </w:rPr>
        <w:t>Successful Test Results</w:t>
      </w:r>
      <w:r>
        <w:rPr>
          <w:rFonts w:cs="Times New Roman"/>
          <w:bCs/>
          <w:iCs/>
          <w:szCs w:val="24"/>
          <w:lang w:val="en-US"/>
        </w:rPr>
        <w:t>, as submitted to OIDF, are not confidential and that no one has an obligation to treat them as c</w:t>
      </w:r>
      <w:r>
        <w:rPr>
          <w:rFonts w:cs="Times New Roman"/>
          <w:bCs/>
          <w:iCs/>
          <w:szCs w:val="24"/>
          <w:lang w:val="en-US"/>
        </w:rPr>
        <w:t xml:space="preserve">onfidential. </w:t>
      </w:r>
    </w:p>
    <w:p w:rsidR="000F2A20" w:rsidRDefault="002F1058">
      <w:pPr>
        <w:numPr>
          <w:ilvl w:val="0"/>
          <w:numId w:val="15"/>
        </w:numPr>
        <w:spacing w:before="240"/>
        <w:rPr>
          <w:rFonts w:cs="Times New Roman"/>
          <w:bCs/>
          <w:iCs/>
          <w:szCs w:val="24"/>
          <w:lang w:val="en-US"/>
        </w:rPr>
      </w:pPr>
      <w:r>
        <w:rPr>
          <w:rFonts w:cs="Times New Roman"/>
          <w:bCs/>
          <w:iCs/>
          <w:szCs w:val="24"/>
          <w:u w:val="single"/>
          <w:lang w:val="en-US"/>
        </w:rPr>
        <w:t>License to Use Certification of Conformance</w:t>
      </w:r>
      <w:r>
        <w:rPr>
          <w:rFonts w:cs="Times New Roman"/>
          <w:bCs/>
          <w:iCs/>
          <w:szCs w:val="24"/>
          <w:lang w:val="en-US"/>
        </w:rPr>
        <w:t xml:space="preserve">. </w:t>
      </w:r>
      <w:r>
        <w:rPr>
          <w:rFonts w:cs="Times New Roman"/>
          <w:szCs w:val="24"/>
          <w:lang w:val="en-US"/>
        </w:rPr>
        <w:t xml:space="preserve">By submitting its </w:t>
      </w:r>
      <w:r>
        <w:rPr>
          <w:rFonts w:cs="Times New Roman"/>
          <w:bCs/>
          <w:iCs/>
          <w:szCs w:val="24"/>
          <w:lang w:val="en-US"/>
        </w:rPr>
        <w:t>Certification of Conformance, Implementer grants to OIDF and its licensees the worldwide, royalty-free, right and license to use, modify (for formatting purposes), reproduce, dist</w:t>
      </w:r>
      <w:r>
        <w:rPr>
          <w:rFonts w:cs="Times New Roman"/>
          <w:bCs/>
          <w:iCs/>
          <w:szCs w:val="24"/>
          <w:lang w:val="en-US"/>
        </w:rPr>
        <w:t>ribute, and publicly display such Certification of Conformance</w:t>
      </w:r>
      <w:r>
        <w:rPr>
          <w:rFonts w:cs="Times New Roman"/>
          <w:szCs w:val="24"/>
          <w:lang w:val="en-US"/>
        </w:rPr>
        <w:t xml:space="preserve"> and corresponding Successful Test Results</w:t>
      </w:r>
      <w:r>
        <w:rPr>
          <w:rFonts w:cs="Times New Roman"/>
          <w:bCs/>
          <w:iCs/>
          <w:szCs w:val="24"/>
          <w:lang w:val="en-US"/>
        </w:rPr>
        <w:t>, all without the need to obtain any third party’s permission. This license includes the right to host, index, cache, and tag the Certification of Confo</w:t>
      </w:r>
      <w:r>
        <w:rPr>
          <w:rFonts w:cs="Times New Roman"/>
          <w:bCs/>
          <w:iCs/>
          <w:szCs w:val="24"/>
          <w:lang w:val="en-US"/>
        </w:rPr>
        <w:t>rmance and</w:t>
      </w:r>
      <w:r>
        <w:rPr>
          <w:rFonts w:cs="Times New Roman"/>
          <w:szCs w:val="24"/>
          <w:lang w:val="en-US"/>
        </w:rPr>
        <w:t xml:space="preserve"> the Successful Test Results</w:t>
      </w:r>
      <w:r>
        <w:rPr>
          <w:rFonts w:cs="Times New Roman"/>
          <w:bCs/>
          <w:iCs/>
          <w:szCs w:val="24"/>
          <w:lang w:val="en-US"/>
        </w:rPr>
        <w:t>.</w:t>
      </w:r>
    </w:p>
    <w:p w:rsidR="000F2A20" w:rsidRDefault="002F1058">
      <w:pPr>
        <w:numPr>
          <w:ilvl w:val="0"/>
          <w:numId w:val="15"/>
        </w:numPr>
        <w:spacing w:before="240"/>
        <w:rPr>
          <w:rFonts w:cs="Times New Roman"/>
          <w:bCs/>
          <w:iCs/>
          <w:szCs w:val="24"/>
          <w:u w:val="single"/>
          <w:lang w:val="en-US"/>
        </w:rPr>
      </w:pPr>
      <w:r>
        <w:rPr>
          <w:rFonts w:cs="Times New Roman"/>
          <w:bCs/>
          <w:iCs/>
          <w:szCs w:val="24"/>
          <w:u w:val="single"/>
          <w:lang w:val="en-US"/>
        </w:rPr>
        <w:t>Miscellaneous</w:t>
      </w:r>
      <w:r>
        <w:rPr>
          <w:rFonts w:cs="Times New Roman"/>
          <w:bCs/>
          <w:iCs/>
          <w:szCs w:val="24"/>
          <w:lang w:val="en-US"/>
        </w:rPr>
        <w:t xml:space="preserve">. </w:t>
      </w:r>
    </w:p>
    <w:p w:rsidR="000F2A20" w:rsidRDefault="002F1058">
      <w:pPr>
        <w:numPr>
          <w:ilvl w:val="1"/>
          <w:numId w:val="15"/>
        </w:numPr>
        <w:rPr>
          <w:rFonts w:cs="Times New Roman"/>
          <w:bCs/>
          <w:iCs/>
          <w:szCs w:val="24"/>
          <w:lang w:val="en-US"/>
        </w:rPr>
      </w:pPr>
      <w:r>
        <w:rPr>
          <w:rFonts w:cs="Times New Roman"/>
          <w:bCs/>
          <w:iCs/>
          <w:szCs w:val="24"/>
          <w:u w:val="single"/>
          <w:lang w:val="en-US"/>
        </w:rPr>
        <w:t>Modifications</w:t>
      </w:r>
      <w:r>
        <w:rPr>
          <w:rFonts w:cs="Times New Roman"/>
          <w:bCs/>
          <w:iCs/>
          <w:szCs w:val="24"/>
          <w:lang w:val="en-US"/>
        </w:rPr>
        <w:t>. OIDF may revise this Agreement at any time and for any reason. Such revisions apply to all new and renewed Certifications of Conformance submitted after notice thereof, which may be giv</w:t>
      </w:r>
      <w:r>
        <w:rPr>
          <w:rFonts w:cs="Times New Roman"/>
          <w:bCs/>
          <w:iCs/>
          <w:szCs w:val="24"/>
          <w:lang w:val="en-US"/>
        </w:rPr>
        <w:t xml:space="preserve">en by any means including posting the updated version on the OIDF website. In the event such revisions are intended to apply to Certifications previously published by OIDF, they shall be effective 30 days after written or electronic notice of such changes </w:t>
      </w:r>
      <w:r>
        <w:rPr>
          <w:rFonts w:cs="Times New Roman"/>
          <w:bCs/>
          <w:iCs/>
          <w:szCs w:val="24"/>
          <w:lang w:val="en-US"/>
        </w:rPr>
        <w:t>to Implementer’s Authorized Contact, unless within such 30 day period Implementer requests in writing to OIDF that its published Certification of Conformance (1) be revoked or terminated or (2) not be subject to the Revisions.</w:t>
      </w:r>
    </w:p>
    <w:p w:rsidR="000F2A20" w:rsidRDefault="002F1058">
      <w:pPr>
        <w:numPr>
          <w:ilvl w:val="1"/>
          <w:numId w:val="15"/>
        </w:numPr>
        <w:rPr>
          <w:rFonts w:cs="Times New Roman"/>
          <w:bCs/>
          <w:iCs/>
          <w:szCs w:val="24"/>
          <w:lang w:val="en-US"/>
        </w:rPr>
      </w:pPr>
      <w:r>
        <w:rPr>
          <w:rFonts w:cs="Times New Roman"/>
          <w:bCs/>
          <w:iCs/>
          <w:szCs w:val="24"/>
          <w:u w:val="single"/>
          <w:lang w:val="en-US"/>
        </w:rPr>
        <w:t>No Partnership</w:t>
      </w:r>
      <w:r>
        <w:rPr>
          <w:rFonts w:cs="Times New Roman"/>
          <w:bCs/>
          <w:iCs/>
          <w:szCs w:val="24"/>
          <w:lang w:val="en-US"/>
        </w:rPr>
        <w:t>. There is no p</w:t>
      </w:r>
      <w:r>
        <w:rPr>
          <w:rFonts w:cs="Times New Roman"/>
          <w:bCs/>
          <w:iCs/>
          <w:szCs w:val="24"/>
          <w:lang w:val="en-US"/>
        </w:rPr>
        <w:t>artnership or agency relationship between Implementer and OIDF. Except as expressly stated herein, neither Implementer nor OIDF has the power or the authority to obligate or bind the other.</w:t>
      </w:r>
    </w:p>
    <w:p w:rsidR="000F2A20" w:rsidRDefault="002F1058">
      <w:pPr>
        <w:numPr>
          <w:ilvl w:val="1"/>
          <w:numId w:val="15"/>
        </w:numPr>
        <w:rPr>
          <w:rFonts w:cs="Times New Roman"/>
          <w:bCs/>
          <w:iCs/>
          <w:szCs w:val="24"/>
          <w:lang w:val="en-US"/>
        </w:rPr>
      </w:pPr>
      <w:r>
        <w:rPr>
          <w:rFonts w:cs="Times New Roman"/>
          <w:bCs/>
          <w:iCs/>
          <w:szCs w:val="24"/>
          <w:u w:val="single"/>
          <w:lang w:val="en-US"/>
        </w:rPr>
        <w:t>Severability</w:t>
      </w:r>
      <w:r>
        <w:rPr>
          <w:rFonts w:cs="Times New Roman"/>
          <w:bCs/>
          <w:iCs/>
          <w:szCs w:val="24"/>
          <w:lang w:val="en-US"/>
        </w:rPr>
        <w:t>. If any provision of this Agreement is found by a cou</w:t>
      </w:r>
      <w:r>
        <w:rPr>
          <w:rFonts w:cs="Times New Roman"/>
          <w:bCs/>
          <w:iCs/>
          <w:szCs w:val="24"/>
          <w:lang w:val="en-US"/>
        </w:rPr>
        <w:t>rt of applicable jurisdiction to be unlawful, void, or unenforceable, the provision will be deemed severed from this Agreement and will not affect the validity and enforceability of any remaining provisions.</w:t>
      </w:r>
    </w:p>
    <w:p w:rsidR="000F2A20" w:rsidRDefault="002F1058">
      <w:pPr>
        <w:numPr>
          <w:ilvl w:val="1"/>
          <w:numId w:val="15"/>
        </w:numPr>
        <w:rPr>
          <w:rFonts w:cs="Times New Roman"/>
          <w:bCs/>
          <w:iCs/>
          <w:szCs w:val="24"/>
          <w:lang w:val="en-US"/>
        </w:rPr>
      </w:pPr>
      <w:r>
        <w:rPr>
          <w:rFonts w:cs="Times New Roman"/>
          <w:bCs/>
          <w:iCs/>
          <w:szCs w:val="24"/>
          <w:u w:val="single"/>
          <w:lang w:val="en-US"/>
        </w:rPr>
        <w:t>Waiver</w:t>
      </w:r>
      <w:r>
        <w:rPr>
          <w:rFonts w:cs="Times New Roman"/>
          <w:bCs/>
          <w:iCs/>
          <w:szCs w:val="24"/>
          <w:lang w:val="en-US"/>
        </w:rPr>
        <w:t xml:space="preserve">. A failure to act with respect to breach </w:t>
      </w:r>
      <w:r>
        <w:rPr>
          <w:rFonts w:cs="Times New Roman"/>
          <w:bCs/>
          <w:iCs/>
          <w:szCs w:val="24"/>
          <w:lang w:val="en-US"/>
        </w:rPr>
        <w:t>of this Agreement on any occasion does not waive any right to act with respect to future or similar breaches.</w:t>
      </w:r>
    </w:p>
    <w:p w:rsidR="000F2A20" w:rsidRDefault="002F1058">
      <w:pPr>
        <w:numPr>
          <w:ilvl w:val="1"/>
          <w:numId w:val="15"/>
        </w:numPr>
        <w:rPr>
          <w:rFonts w:cs="Times New Roman"/>
          <w:bCs/>
          <w:iCs/>
          <w:szCs w:val="24"/>
          <w:lang w:val="en-US"/>
        </w:rPr>
      </w:pPr>
      <w:r>
        <w:rPr>
          <w:rFonts w:cs="Times New Roman"/>
          <w:bCs/>
          <w:iCs/>
          <w:szCs w:val="24"/>
          <w:u w:val="single"/>
          <w:lang w:val="en-US"/>
        </w:rPr>
        <w:t>Entire Agreement</w:t>
      </w:r>
      <w:r>
        <w:rPr>
          <w:rFonts w:cs="Times New Roman"/>
          <w:bCs/>
          <w:iCs/>
          <w:szCs w:val="24"/>
          <w:lang w:val="en-US"/>
        </w:rPr>
        <w:t>. This Agreement, together with the Certification of Conformance, is the entire agreement between OIDF and Implementer relating to</w:t>
      </w:r>
      <w:r>
        <w:rPr>
          <w:rFonts w:cs="Times New Roman"/>
          <w:bCs/>
          <w:iCs/>
          <w:szCs w:val="24"/>
          <w:lang w:val="en-US"/>
        </w:rPr>
        <w:t xml:space="preserve"> the Certification of Conformance, and replaces any prior understandings or agreements (whether oral or written) regarding same. </w:t>
      </w:r>
    </w:p>
    <w:p w:rsidR="000F2A20" w:rsidRDefault="002F1058">
      <w:pPr>
        <w:numPr>
          <w:ilvl w:val="0"/>
          <w:numId w:val="15"/>
        </w:numPr>
        <w:rPr>
          <w:rFonts w:cs="Times New Roman"/>
          <w:szCs w:val="24"/>
        </w:rPr>
      </w:pPr>
      <w:r>
        <w:rPr>
          <w:rFonts w:cs="Times New Roman"/>
          <w:bCs/>
          <w:iCs/>
          <w:szCs w:val="24"/>
          <w:u w:val="single"/>
          <w:lang w:val="en-US"/>
        </w:rPr>
        <w:lastRenderedPageBreak/>
        <w:t>How to Contact OIDF</w:t>
      </w:r>
      <w:r>
        <w:rPr>
          <w:rFonts w:cs="Times New Roman"/>
          <w:bCs/>
          <w:iCs/>
          <w:szCs w:val="24"/>
          <w:lang w:val="en-US"/>
        </w:rPr>
        <w:t>. If you have any question about the Certification of Conformance or this Agreement, please contact OIDF at</w:t>
      </w:r>
      <w:r>
        <w:rPr>
          <w:rFonts w:cs="Times New Roman"/>
          <w:bCs/>
          <w:iCs/>
          <w:szCs w:val="24"/>
          <w:lang w:val="en-US"/>
        </w:rPr>
        <w:t xml:space="preserve"> [</w:t>
      </w:r>
      <w:hyperlink r:id="rId8" w:history="1">
        <w:r>
          <w:rPr>
            <w:rStyle w:val="Hyperlink"/>
            <w:rFonts w:ascii="Times New Roman" w:hAnsi="Times New Roman" w:cs="Times New Roman"/>
            <w:bCs/>
            <w:i/>
            <w:iCs/>
            <w:sz w:val="24"/>
            <w:szCs w:val="24"/>
            <w:u w:val="single"/>
            <w:lang w:val="en-US"/>
          </w:rPr>
          <w:t>certification@oidf.net</w:t>
        </w:r>
      </w:hyperlink>
      <w:r>
        <w:rPr>
          <w:rFonts w:cs="Times New Roman"/>
          <w:bCs/>
          <w:iCs/>
          <w:szCs w:val="24"/>
          <w:lang w:val="en-US"/>
        </w:rPr>
        <w:t>].</w:t>
      </w:r>
      <w:r>
        <w:rPr>
          <w:rFonts w:cs="Times New Roman"/>
          <w:szCs w:val="24"/>
        </w:rPr>
        <w:t xml:space="preserve"> </w:t>
      </w:r>
    </w:p>
    <w:sectPr w:rsidR="000F2A2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562" w:footer="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464F02" w15:done="0"/>
  <w15:commentEx w15:paraId="7051CBC7" w15:done="0"/>
  <w15:commentEx w15:paraId="0D037926" w15:done="0"/>
  <w15:commentEx w15:paraId="594B50FD" w15:done="0"/>
  <w15:commentEx w15:paraId="396EDDDD" w15:done="0"/>
  <w15:commentEx w15:paraId="6D424CF6" w15:done="0"/>
  <w15:commentEx w15:paraId="238F65DE" w15:done="0"/>
  <w15:commentEx w15:paraId="4F43A9B9" w15:done="0"/>
  <w15:commentEx w15:paraId="71D30142" w15:done="0"/>
  <w15:commentEx w15:paraId="46E44620" w15:done="0"/>
  <w15:commentEx w15:paraId="3E630AEC" w15:done="0"/>
  <w15:commentEx w15:paraId="78A6DCA4" w15:done="0"/>
  <w15:commentEx w15:paraId="346B88C6" w15:done="0"/>
  <w15:commentEx w15:paraId="1C6ADDE3" w15:done="0"/>
  <w15:commentEx w15:paraId="4ACF0BA8" w15:done="0"/>
  <w15:commentEx w15:paraId="03FEFCBC" w15:done="0"/>
  <w15:commentEx w15:paraId="68325D76" w15:done="0"/>
  <w15:commentEx w15:paraId="6F38554D" w15:done="0"/>
  <w15:commentEx w15:paraId="5F2D5837" w15:done="0"/>
  <w15:commentEx w15:paraId="699E2FE3" w15:done="0"/>
  <w15:commentEx w15:paraId="74A0059B" w15:done="0"/>
  <w15:commentEx w15:paraId="3A040BF6" w15:done="0"/>
  <w15:commentEx w15:paraId="484BB18F" w15:done="0"/>
  <w15:commentEx w15:paraId="1AE7A8F2" w15:done="0"/>
  <w15:commentEx w15:paraId="44491844" w15:done="0"/>
  <w15:commentEx w15:paraId="581726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058" w:rsidRDefault="002F1058">
      <w:r>
        <w:separator/>
      </w:r>
    </w:p>
  </w:endnote>
  <w:endnote w:type="continuationSeparator" w:id="0">
    <w:p w:rsidR="002F1058" w:rsidRDefault="002F1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Arial"/>
    <w:panose1 w:val="020B0503030403020204"/>
    <w:charset w:val="00"/>
    <w:family w:val="swiss"/>
    <w:notTrueType/>
    <w:pitch w:val="variable"/>
    <w:sig w:usb0="A00002AF" w:usb1="5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imes New Roman Bold">
    <w:panose1 w:val="020208030705050203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20" w:rsidRDefault="000F2A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721366"/>
      <w:docPartObj>
        <w:docPartGallery w:val="Page Numbers (Bottom of Page)"/>
        <w:docPartUnique/>
      </w:docPartObj>
    </w:sdtPr>
    <w:sdtEndPr>
      <w:rPr>
        <w:noProof/>
      </w:rPr>
    </w:sdtEndPr>
    <w:sdtContent>
      <w:p w:rsidR="000F2A20" w:rsidRDefault="002F1058">
        <w:pPr>
          <w:pStyle w:val="Footer"/>
          <w:jc w:val="center"/>
        </w:pPr>
        <w:r>
          <w:fldChar w:fldCharType="begin"/>
        </w:r>
        <w:r>
          <w:instrText xml:space="preserve"> PAGE   \* MERGEFORMAT </w:instrText>
        </w:r>
        <w:r>
          <w:fldChar w:fldCharType="separate"/>
        </w:r>
        <w:r w:rsidR="00CD303C">
          <w:rPr>
            <w:noProof/>
          </w:rPr>
          <w:t>1</w:t>
        </w:r>
        <w:r>
          <w:rPr>
            <w:noProof/>
          </w:rPr>
          <w:fldChar w:fldCharType="end"/>
        </w:r>
        <w:r>
          <w:rPr>
            <w:noProof/>
          </w:rPr>
          <w:t xml:space="preserve"> of </w:t>
        </w:r>
        <w:r>
          <w:rPr>
            <w:noProof/>
          </w:rPr>
          <w:fldChar w:fldCharType="begin"/>
        </w:r>
        <w:r>
          <w:rPr>
            <w:noProof/>
          </w:rPr>
          <w:instrText xml:space="preserve"> NUMPAGES  \* Arabic  \* MERGEFORMAT </w:instrText>
        </w:r>
        <w:r>
          <w:rPr>
            <w:noProof/>
          </w:rPr>
          <w:fldChar w:fldCharType="separate"/>
        </w:r>
        <w:r w:rsidR="00CD303C">
          <w:rPr>
            <w:noProof/>
          </w:rPr>
          <w:t>5</w:t>
        </w:r>
        <w:r>
          <w:rPr>
            <w:noProof/>
          </w:rPr>
          <w:fldChar w:fldCharType="end"/>
        </w:r>
      </w:p>
    </w:sdtContent>
  </w:sdt>
  <w:p w:rsidR="000F2A20" w:rsidRDefault="000F2A2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20" w:rsidRDefault="000F2A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058" w:rsidRDefault="002F1058">
      <w:r>
        <w:separator/>
      </w:r>
    </w:p>
  </w:footnote>
  <w:footnote w:type="continuationSeparator" w:id="0">
    <w:p w:rsidR="002F1058" w:rsidRDefault="002F10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20" w:rsidRDefault="000F2A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20" w:rsidRDefault="000F2A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A20" w:rsidRDefault="000F2A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7DD"/>
    <w:multiLevelType w:val="multilevel"/>
    <w:tmpl w:val="3184F8BC"/>
    <w:styleLink w:val="StyleNumberedLeft025Hanging025"/>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1F6474"/>
    <w:multiLevelType w:val="hybridMultilevel"/>
    <w:tmpl w:val="6E042A1E"/>
    <w:lvl w:ilvl="0" w:tplc="331E7E64">
      <w:start w:val="1"/>
      <w:numFmt w:val="decimal"/>
      <w:pStyle w:val="listnumber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eastAsianLayout w:id="-502621440"/>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1" w:tplc="3498FA6A">
      <w:start w:val="1"/>
      <w:numFmt w:val="lowerLetter"/>
      <w:pStyle w:val="listnumbera"/>
      <w:lvlText w:val="%2."/>
      <w:lvlJc w:val="left"/>
      <w:pPr>
        <w:ind w:left="1440" w:hanging="360"/>
      </w:pPr>
    </w:lvl>
    <w:lvl w:ilvl="2" w:tplc="3DAA2674">
      <w:start w:val="1"/>
      <w:numFmt w:val="lowerRoman"/>
      <w:pStyle w:val="listnumberi"/>
      <w:lvlText w:val="%3."/>
      <w:lvlJc w:val="right"/>
      <w:pPr>
        <w:ind w:left="1728" w:hanging="576"/>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6378B"/>
    <w:multiLevelType w:val="multilevel"/>
    <w:tmpl w:val="E5DE12C2"/>
    <w:styleLink w:val="StyleNumberedLeft0Hanging0254"/>
    <w:lvl w:ilvl="0">
      <w:start w:val="1"/>
      <w:numFmt w:val="decimal"/>
      <w:lvlText w:val="%1."/>
      <w:lvlJc w:val="left"/>
      <w:pPr>
        <w:ind w:left="720" w:hanging="360"/>
      </w:pPr>
      <w:rPr>
        <w:rFonts w:hint="default"/>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FA629A7"/>
    <w:multiLevelType w:val="multilevel"/>
    <w:tmpl w:val="A064C6D0"/>
    <w:styleLink w:val="StyleNumberedLeft025Hanging0251"/>
    <w:lvl w:ilvl="0">
      <w:start w:val="1"/>
      <w:numFmt w:val="lowerLetter"/>
      <w:lvlText w:val="%1."/>
      <w:lvlJc w:val="left"/>
      <w:pPr>
        <w:ind w:left="72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87F0D01"/>
    <w:multiLevelType w:val="multilevel"/>
    <w:tmpl w:val="E7CE4E7E"/>
    <w:styleLink w:val="StyleNumberedLeft0Hanging0252"/>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5">
    <w:nsid w:val="3F0266E0"/>
    <w:multiLevelType w:val="multilevel"/>
    <w:tmpl w:val="0FA2FA48"/>
    <w:styleLink w:val="StyleNumberedLeft0Hanging0253"/>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right"/>
      <w:pPr>
        <w:ind w:left="3960" w:hanging="360"/>
      </w:pPr>
      <w:rPr>
        <w:rFonts w:hint="default"/>
      </w:rPr>
    </w:lvl>
  </w:abstractNum>
  <w:abstractNum w:abstractNumId="6">
    <w:nsid w:val="40344738"/>
    <w:multiLevelType w:val="multilevel"/>
    <w:tmpl w:val="218679B4"/>
    <w:styleLink w:val="1NumberedLevel1"/>
    <w:lvl w:ilvl="0">
      <w:start w:val="1"/>
      <w:numFmt w:val="decimal"/>
      <w:lvlText w:val="%1."/>
      <w:lvlJc w:val="left"/>
      <w:pPr>
        <w:ind w:left="576" w:hanging="576"/>
      </w:pPr>
      <w:rPr>
        <w:rFonts w:asciiTheme="minorHAnsi" w:hAnsiTheme="minorHAnsi" w:hint="default"/>
        <w:b w:val="0"/>
        <w:i w:val="0"/>
        <w:caps w:val="0"/>
        <w:smallCaps w:val="0"/>
        <w:strike w:val="0"/>
        <w:dstrike w:val="0"/>
        <w:vanish w:val="0"/>
        <w:kern w:val="0"/>
        <w:sz w:val="22"/>
        <w:vertAlign w:val="baseline"/>
      </w:rPr>
    </w:lvl>
    <w:lvl w:ilvl="1">
      <w:start w:val="1"/>
      <w:numFmt w:val="lowerLetter"/>
      <w:lvlText w:val="%2."/>
      <w:lvlJc w:val="left"/>
      <w:pPr>
        <w:ind w:left="1152" w:hanging="576"/>
      </w:pPr>
      <w:rPr>
        <w:rFonts w:hint="default"/>
      </w:rPr>
    </w:lvl>
    <w:lvl w:ilvl="2">
      <w:start w:val="1"/>
      <w:numFmt w:val="lowerRoman"/>
      <w:lvlText w:val="%3."/>
      <w:lvlJc w:val="right"/>
      <w:pPr>
        <w:ind w:left="1728" w:hanging="576"/>
      </w:pPr>
      <w:rPr>
        <w:rFonts w:hint="default"/>
      </w:rPr>
    </w:lvl>
    <w:lvl w:ilvl="3">
      <w:start w:val="1"/>
      <w:numFmt w:val="decimal"/>
      <w:lvlText w:val="%4."/>
      <w:lvlJc w:val="left"/>
      <w:pPr>
        <w:ind w:left="2304" w:hanging="576"/>
      </w:pPr>
      <w:rPr>
        <w:rFonts w:hint="default"/>
      </w:rPr>
    </w:lvl>
    <w:lvl w:ilvl="4">
      <w:start w:val="1"/>
      <w:numFmt w:val="lowerLetter"/>
      <w:lvlText w:val="%5."/>
      <w:lvlJc w:val="left"/>
      <w:pPr>
        <w:ind w:left="2880" w:hanging="576"/>
      </w:pPr>
      <w:rPr>
        <w:rFonts w:hint="default"/>
      </w:rPr>
    </w:lvl>
    <w:lvl w:ilvl="5">
      <w:start w:val="1"/>
      <w:numFmt w:val="lowerRoman"/>
      <w:lvlText w:val="%6."/>
      <w:lvlJc w:val="right"/>
      <w:pPr>
        <w:ind w:left="3456" w:hanging="576"/>
      </w:pPr>
      <w:rPr>
        <w:rFonts w:hint="default"/>
      </w:rPr>
    </w:lvl>
    <w:lvl w:ilvl="6">
      <w:start w:val="1"/>
      <w:numFmt w:val="decimal"/>
      <w:lvlText w:val="%7."/>
      <w:lvlJc w:val="left"/>
      <w:pPr>
        <w:ind w:left="4032" w:hanging="576"/>
      </w:pPr>
      <w:rPr>
        <w:rFonts w:hint="default"/>
      </w:rPr>
    </w:lvl>
    <w:lvl w:ilvl="7">
      <w:start w:val="1"/>
      <w:numFmt w:val="lowerLetter"/>
      <w:lvlText w:val="%8."/>
      <w:lvlJc w:val="left"/>
      <w:pPr>
        <w:ind w:left="4608" w:hanging="576"/>
      </w:pPr>
      <w:rPr>
        <w:rFonts w:hint="default"/>
      </w:rPr>
    </w:lvl>
    <w:lvl w:ilvl="8">
      <w:start w:val="1"/>
      <w:numFmt w:val="lowerRoman"/>
      <w:lvlText w:val="%9."/>
      <w:lvlJc w:val="right"/>
      <w:pPr>
        <w:ind w:left="5184" w:hanging="576"/>
      </w:pPr>
      <w:rPr>
        <w:rFonts w:hint="default"/>
      </w:rPr>
    </w:lvl>
  </w:abstractNum>
  <w:abstractNum w:abstractNumId="7">
    <w:nsid w:val="44965FE3"/>
    <w:multiLevelType w:val="multilevel"/>
    <w:tmpl w:val="71820EC4"/>
    <w:styleLink w:val="StyleNumberedLeft0Hanging0251"/>
    <w:lvl w:ilvl="0">
      <w:start w:val="1"/>
      <w:numFmt w:val="decimal"/>
      <w:lvlText w:val="%1."/>
      <w:lvlJc w:val="left"/>
      <w:pPr>
        <w:ind w:left="360" w:hanging="360"/>
      </w:pPr>
      <w:rPr>
        <w:rFonts w:hint="default"/>
        <w:sz w:val="22"/>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8">
    <w:nsid w:val="62D1289F"/>
    <w:multiLevelType w:val="multilevel"/>
    <w:tmpl w:val="08AE4A32"/>
    <w:styleLink w:val="numberedlistsimple"/>
    <w:lvl w:ilvl="0">
      <w:start w:val="1"/>
      <w:numFmt w:val="decimal"/>
      <w:lvlText w:val="%1."/>
      <w:lvlJc w:val="left"/>
      <w:pPr>
        <w:ind w:left="576" w:hanging="576"/>
      </w:pPr>
      <w:rPr>
        <w:rFonts w:ascii="Calibri" w:hAnsi="Calibri" w:hint="default"/>
        <w:sz w:val="22"/>
      </w:rPr>
    </w:lvl>
    <w:lvl w:ilvl="1">
      <w:start w:val="1"/>
      <w:numFmt w:val="lowerLetter"/>
      <w:lvlText w:val="%2)"/>
      <w:lvlJc w:val="left"/>
      <w:pPr>
        <w:ind w:left="1152" w:hanging="576"/>
      </w:pPr>
      <w:rPr>
        <w:rFonts w:hint="default"/>
      </w:rPr>
    </w:lvl>
    <w:lvl w:ilvl="2">
      <w:start w:val="1"/>
      <w:numFmt w:val="lowerRoman"/>
      <w:lvlText w:val="%3)"/>
      <w:lvlJc w:val="left"/>
      <w:pPr>
        <w:ind w:left="1728" w:hanging="576"/>
      </w:pPr>
      <w:rPr>
        <w:rFonts w:hint="default"/>
      </w:rPr>
    </w:lvl>
    <w:lvl w:ilvl="3">
      <w:start w:val="1"/>
      <w:numFmt w:val="decimal"/>
      <w:lvlText w:val="(%4)"/>
      <w:lvlJc w:val="left"/>
      <w:pPr>
        <w:ind w:left="2304" w:hanging="576"/>
      </w:pPr>
      <w:rPr>
        <w:rFonts w:hint="default"/>
      </w:rPr>
    </w:lvl>
    <w:lvl w:ilvl="4">
      <w:start w:val="1"/>
      <w:numFmt w:val="lowerLetter"/>
      <w:lvlText w:val="(%5)"/>
      <w:lvlJc w:val="left"/>
      <w:pPr>
        <w:ind w:left="2880" w:hanging="576"/>
      </w:pPr>
      <w:rPr>
        <w:rFonts w:hint="default"/>
      </w:rPr>
    </w:lvl>
    <w:lvl w:ilvl="5">
      <w:start w:val="1"/>
      <w:numFmt w:val="lowerRoman"/>
      <w:lvlText w:val="(%6)"/>
      <w:lvlJc w:val="left"/>
      <w:pPr>
        <w:ind w:left="3456" w:hanging="576"/>
      </w:pPr>
      <w:rPr>
        <w:rFonts w:hint="default"/>
      </w:rPr>
    </w:lvl>
    <w:lvl w:ilvl="6">
      <w:start w:val="1"/>
      <w:numFmt w:val="decimal"/>
      <w:lvlText w:val="%7."/>
      <w:lvlJc w:val="left"/>
      <w:pPr>
        <w:ind w:left="4032" w:hanging="576"/>
      </w:pPr>
      <w:rPr>
        <w:rFonts w:hint="default"/>
      </w:rPr>
    </w:lvl>
    <w:lvl w:ilvl="7">
      <w:start w:val="1"/>
      <w:numFmt w:val="lowerLetter"/>
      <w:lvlText w:val="%8."/>
      <w:lvlJc w:val="left"/>
      <w:pPr>
        <w:ind w:left="4608" w:hanging="576"/>
      </w:pPr>
      <w:rPr>
        <w:rFonts w:hint="default"/>
      </w:rPr>
    </w:lvl>
    <w:lvl w:ilvl="8">
      <w:start w:val="1"/>
      <w:numFmt w:val="lowerRoman"/>
      <w:lvlText w:val="%9."/>
      <w:lvlJc w:val="left"/>
      <w:pPr>
        <w:ind w:left="5184" w:hanging="576"/>
      </w:pPr>
      <w:rPr>
        <w:rFonts w:hint="default"/>
      </w:rPr>
    </w:lvl>
  </w:abstractNum>
  <w:abstractNum w:abstractNumId="9">
    <w:nsid w:val="68456517"/>
    <w:multiLevelType w:val="multilevel"/>
    <w:tmpl w:val="AA60C542"/>
    <w:lvl w:ilvl="0">
      <w:start w:val="1"/>
      <w:numFmt w:val="decimal"/>
      <w:pStyle w:val="Heading1"/>
      <w:lvlText w:val="%1."/>
      <w:lvlJc w:val="left"/>
      <w:pPr>
        <w:tabs>
          <w:tab w:val="num" w:pos="576"/>
        </w:tabs>
        <w:ind w:left="576" w:hanging="576"/>
      </w:pPr>
      <w:rPr>
        <w:rFonts w:ascii="Myriad Pro" w:hAnsi="Myriad Pro" w:hint="default"/>
        <w:b/>
        <w:i w:val="0"/>
        <w:caps w:val="0"/>
        <w:strike w:val="0"/>
        <w:dstrike w:val="0"/>
        <w:vanish w:val="0"/>
        <w:kern w:val="0"/>
        <w:sz w:val="22"/>
        <w:vertAlign w:val="baseline"/>
      </w:rPr>
    </w:lvl>
    <w:lvl w:ilvl="1">
      <w:start w:val="1"/>
      <w:numFmt w:val="decimal"/>
      <w:pStyle w:val="Heading2"/>
      <w:lvlText w:val="%1.%2"/>
      <w:lvlJc w:val="left"/>
      <w:pPr>
        <w:ind w:left="0"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8"/>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2">
      <w:start w:val="1"/>
      <w:numFmt w:val="upperLetter"/>
      <w:pStyle w:val="Heading3"/>
      <w:lvlText w:val="%3."/>
      <w:lvlJc w:val="left"/>
      <w:pPr>
        <w:ind w:left="1152"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7"/>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3">
      <w:start w:val="1"/>
      <w:numFmt w:val="decimal"/>
      <w:pStyle w:val="Heading4"/>
      <w:lvlText w:val="%4."/>
      <w:lvlJc w:val="left"/>
      <w:pPr>
        <w:ind w:left="1728"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6"/>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4">
      <w:start w:val="1"/>
      <w:numFmt w:val="lowerLetter"/>
      <w:pStyle w:val="Heading5"/>
      <w:lvlText w:val="%5."/>
      <w:lvlJc w:val="left"/>
      <w:pPr>
        <w:ind w:left="2304"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5"/>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5">
      <w:start w:val="1"/>
      <w:numFmt w:val="lowerRoman"/>
      <w:pStyle w:val="Heading6"/>
      <w:lvlText w:val="%6."/>
      <w:lvlJc w:val="left"/>
      <w:pPr>
        <w:ind w:left="2880"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eastAsianLayout w:id="-625710844"/>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extrusionClr>
            <w14:srgbClr w14:val="000000"/>
          </w14:extrusionClr>
          <w14:contourClr>
            <w14:srgbClr w14:val="000000"/>
          </w14:contourClr>
        </w14:props3d>
        <w14:ligatures w14:val="none"/>
        <w14:numForm w14:val="default"/>
        <w14:numSpacing w14:val="default"/>
        <w14:stylisticSets/>
        <w14:cntxtAlts w14:val="0"/>
      </w:rPr>
    </w:lvl>
    <w:lvl w:ilvl="6">
      <w:start w:val="1"/>
      <w:numFmt w:val="bullet"/>
      <w:pStyle w:val="Heading7"/>
      <w:lvlText w:val=""/>
      <w:lvlJc w:val="left"/>
      <w:pPr>
        <w:ind w:left="3456" w:hanging="576"/>
      </w:pPr>
      <w:rPr>
        <w:rFonts w:ascii="Symbol" w:hAnsi="Symbol" w:hint="default"/>
        <w:b w:val="0"/>
        <w:i w:val="0"/>
        <w:color w:val="auto"/>
      </w:rPr>
    </w:lvl>
    <w:lvl w:ilvl="7">
      <w:start w:val="1"/>
      <w:numFmt w:val="bullet"/>
      <w:pStyle w:val="Heading8"/>
      <w:lvlText w:val=""/>
      <w:lvlJc w:val="left"/>
      <w:pPr>
        <w:ind w:left="4032" w:hanging="576"/>
      </w:pPr>
      <w:rPr>
        <w:rFonts w:ascii="Symbol" w:hAnsi="Symbol" w:hint="default"/>
        <w:color w:val="auto"/>
      </w:rPr>
    </w:lvl>
    <w:lvl w:ilvl="8">
      <w:start w:val="1"/>
      <w:numFmt w:val="bullet"/>
      <w:pStyle w:val="Heading9"/>
      <w:lvlText w:val=""/>
      <w:lvlJc w:val="left"/>
      <w:pPr>
        <w:ind w:left="4608" w:hanging="576"/>
      </w:pPr>
      <w:rPr>
        <w:rFonts w:ascii="Symbol" w:hAnsi="Symbol" w:hint="default"/>
        <w:color w:val="auto"/>
      </w:rPr>
    </w:lvl>
  </w:abstractNum>
  <w:abstractNum w:abstractNumId="10">
    <w:nsid w:val="6FF979DB"/>
    <w:multiLevelType w:val="multilevel"/>
    <w:tmpl w:val="BB96E5DC"/>
    <w:styleLink w:val="StyleNumberedLeft075Hanging025"/>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6BE3127"/>
    <w:multiLevelType w:val="hybridMultilevel"/>
    <w:tmpl w:val="56FC87AC"/>
    <w:lvl w:ilvl="0" w:tplc="0B1A638C">
      <w:start w:val="1"/>
      <w:numFmt w:val="bullet"/>
      <w:pStyle w:val="bullet1"/>
      <w:lvlText w:val=""/>
      <w:lvlJc w:val="left"/>
      <w:pPr>
        <w:ind w:left="360" w:hanging="360"/>
      </w:pPr>
      <w:rPr>
        <w:rFonts w:ascii="Symbol" w:hAnsi="Symbol" w:hint="default"/>
        <w:b w:val="0"/>
        <w:i w:val="0"/>
        <w:sz w:val="22"/>
      </w:rPr>
    </w:lvl>
    <w:lvl w:ilvl="1" w:tplc="9D0A2D3C">
      <w:start w:val="1"/>
      <w:numFmt w:val="bullet"/>
      <w:pStyle w:val="bullet2"/>
      <w:lvlText w:val=""/>
      <w:lvlJc w:val="left"/>
      <w:pPr>
        <w:ind w:left="1440" w:hanging="360"/>
      </w:pPr>
      <w:rPr>
        <w:rFonts w:ascii="Symbol" w:hAnsi="Symbol" w:cs="Courier New" w:hint="default"/>
      </w:rPr>
    </w:lvl>
    <w:lvl w:ilvl="2" w:tplc="352E9468">
      <w:start w:val="1"/>
      <w:numFmt w:val="bullet"/>
      <w:pStyle w:val="bullet3"/>
      <w:lvlText w:val=""/>
      <w:lvlJc w:val="left"/>
      <w:pPr>
        <w:ind w:left="2160" w:hanging="360"/>
      </w:pPr>
      <w:rPr>
        <w:rFonts w:ascii="Symbol" w:hAnsi="Symbol" w:hint="default"/>
      </w:rPr>
    </w:lvl>
    <w:lvl w:ilvl="3" w:tplc="3F147222">
      <w:start w:val="1"/>
      <w:numFmt w:val="bullet"/>
      <w:pStyle w:val="bullet4"/>
      <w:lvlText w:val=""/>
      <w:lvlJc w:val="left"/>
      <w:pPr>
        <w:ind w:left="2880" w:hanging="360"/>
      </w:pPr>
      <w:rPr>
        <w:rFonts w:ascii="Symbol" w:hAnsi="Symbol" w:hint="default"/>
      </w:rPr>
    </w:lvl>
    <w:lvl w:ilvl="4" w:tplc="E2021828">
      <w:start w:val="1"/>
      <w:numFmt w:val="bullet"/>
      <w:pStyle w:val="bullet5"/>
      <w:lvlText w:val="o"/>
      <w:lvlJc w:val="left"/>
      <w:pPr>
        <w:ind w:left="3600" w:hanging="360"/>
      </w:pPr>
      <w:rPr>
        <w:rFonts w:ascii="Symbol" w:hAnsi="Symbol" w:cs="Courier New" w:hint="default"/>
      </w:rPr>
    </w:lvl>
    <w:lvl w:ilvl="5" w:tplc="90DCE4BA">
      <w:start w:val="1"/>
      <w:numFmt w:val="bullet"/>
      <w:pStyle w:val="bullet6"/>
      <w:lvlText w:val=""/>
      <w:lvlJc w:val="left"/>
      <w:pPr>
        <w:ind w:left="4320" w:hanging="360"/>
      </w:pPr>
      <w:rPr>
        <w:rFonts w:ascii="Symbol" w:hAnsi="Symbol" w:hint="default"/>
      </w:rPr>
    </w:lvl>
    <w:lvl w:ilvl="6" w:tplc="D67848F6">
      <w:start w:val="1"/>
      <w:numFmt w:val="bullet"/>
      <w:pStyle w:val="bullet7"/>
      <w:lvlText w:val=""/>
      <w:lvlJc w:val="left"/>
      <w:pPr>
        <w:ind w:left="5040" w:hanging="360"/>
      </w:pPr>
      <w:rPr>
        <w:rFonts w:ascii="Symbol" w:hAnsi="Symbol" w:hint="default"/>
      </w:rPr>
    </w:lvl>
    <w:lvl w:ilvl="7" w:tplc="B290E412">
      <w:start w:val="1"/>
      <w:numFmt w:val="bullet"/>
      <w:pStyle w:val="bullet8"/>
      <w:lvlText w:val=""/>
      <w:lvlJc w:val="left"/>
      <w:pPr>
        <w:ind w:left="5760" w:hanging="360"/>
      </w:pPr>
      <w:rPr>
        <w:rFonts w:ascii="Symbol" w:hAnsi="Symbol" w:cs="Courier New" w:hint="default"/>
      </w:rPr>
    </w:lvl>
    <w:lvl w:ilvl="8" w:tplc="3A5C65F4">
      <w:start w:val="1"/>
      <w:numFmt w:val="bullet"/>
      <w:pStyle w:val="bullet9"/>
      <w:lvlText w:val=""/>
      <w:lvlJc w:val="left"/>
      <w:pPr>
        <w:ind w:left="6480" w:hanging="360"/>
      </w:pPr>
      <w:rPr>
        <w:rFonts w:ascii="Symbol" w:hAnsi="Symbol" w:hint="default"/>
      </w:rPr>
    </w:lvl>
  </w:abstractNum>
  <w:abstractNum w:abstractNumId="12">
    <w:nsid w:val="7A7C3935"/>
    <w:multiLevelType w:val="multilevel"/>
    <w:tmpl w:val="D520A6BE"/>
    <w:styleLink w:val="StyleNumberedLeft0Hanging025"/>
    <w:lvl w:ilvl="0">
      <w:start w:val="1"/>
      <w:numFmt w:val="decimal"/>
      <w:lvlText w:val="%1."/>
      <w:lvlJc w:val="left"/>
      <w:pPr>
        <w:ind w:left="360" w:firstLine="0"/>
      </w:pPr>
      <w:rPr>
        <w:rFonts w:hint="default"/>
        <w:sz w:val="22"/>
      </w:rPr>
    </w:lvl>
    <w:lvl w:ilvl="1">
      <w:start w:val="1"/>
      <w:numFmt w:val="lowerLetter"/>
      <w:lvlText w:val="%2."/>
      <w:lvlJc w:val="left"/>
      <w:pPr>
        <w:ind w:left="1080" w:firstLine="0"/>
      </w:pPr>
      <w:rPr>
        <w:rFonts w:hint="default"/>
      </w:rPr>
    </w:lvl>
    <w:lvl w:ilvl="2">
      <w:start w:val="1"/>
      <w:numFmt w:val="lowerRoman"/>
      <w:lvlText w:val="%3."/>
      <w:lvlJc w:val="right"/>
      <w:pPr>
        <w:ind w:left="1800" w:firstLine="0"/>
      </w:pPr>
      <w:rPr>
        <w:rFonts w:hint="default"/>
      </w:rPr>
    </w:lvl>
    <w:lvl w:ilvl="3">
      <w:start w:val="1"/>
      <w:numFmt w:val="decimal"/>
      <w:lvlText w:val="%4."/>
      <w:lvlJc w:val="left"/>
      <w:pPr>
        <w:ind w:left="2520" w:firstLine="0"/>
      </w:pPr>
      <w:rPr>
        <w:rFonts w:hint="default"/>
      </w:rPr>
    </w:lvl>
    <w:lvl w:ilvl="4">
      <w:start w:val="1"/>
      <w:numFmt w:val="lowerLetter"/>
      <w:lvlText w:val="%5."/>
      <w:lvlJc w:val="left"/>
      <w:pPr>
        <w:ind w:left="3240" w:firstLine="0"/>
      </w:pPr>
      <w:rPr>
        <w:rFonts w:hint="default"/>
      </w:rPr>
    </w:lvl>
    <w:lvl w:ilvl="5">
      <w:start w:val="1"/>
      <w:numFmt w:val="lowerRoman"/>
      <w:lvlText w:val="%6."/>
      <w:lvlJc w:val="right"/>
      <w:pPr>
        <w:ind w:left="3960" w:firstLine="0"/>
      </w:pPr>
      <w:rPr>
        <w:rFonts w:hint="default"/>
      </w:rPr>
    </w:lvl>
    <w:lvl w:ilvl="6">
      <w:start w:val="1"/>
      <w:numFmt w:val="decimal"/>
      <w:lvlText w:val="%7."/>
      <w:lvlJc w:val="left"/>
      <w:pPr>
        <w:ind w:left="4680" w:firstLine="0"/>
      </w:pPr>
      <w:rPr>
        <w:rFonts w:hint="default"/>
      </w:rPr>
    </w:lvl>
    <w:lvl w:ilvl="7">
      <w:start w:val="1"/>
      <w:numFmt w:val="lowerLetter"/>
      <w:lvlText w:val="%8."/>
      <w:lvlJc w:val="left"/>
      <w:pPr>
        <w:ind w:left="5400" w:firstLine="0"/>
      </w:pPr>
      <w:rPr>
        <w:rFonts w:hint="default"/>
      </w:rPr>
    </w:lvl>
    <w:lvl w:ilvl="8">
      <w:start w:val="1"/>
      <w:numFmt w:val="lowerRoman"/>
      <w:lvlText w:val="%9."/>
      <w:lvlJc w:val="right"/>
      <w:pPr>
        <w:ind w:left="6120" w:firstLine="0"/>
      </w:pPr>
      <w:rPr>
        <w:rFonts w:hint="default"/>
      </w:rPr>
    </w:lvl>
  </w:abstractNum>
  <w:abstractNum w:abstractNumId="13">
    <w:nsid w:val="7F292A89"/>
    <w:multiLevelType w:val="multilevel"/>
    <w:tmpl w:val="5B4E31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6"/>
  </w:num>
  <w:num w:numId="3">
    <w:abstractNumId w:val="9"/>
  </w:num>
  <w:num w:numId="4">
    <w:abstractNumId w:val="11"/>
  </w:num>
  <w:num w:numId="5">
    <w:abstractNumId w:val="8"/>
  </w:num>
  <w:num w:numId="6">
    <w:abstractNumId w:val="12"/>
  </w:num>
  <w:num w:numId="7">
    <w:abstractNumId w:val="7"/>
  </w:num>
  <w:num w:numId="8">
    <w:abstractNumId w:val="10"/>
  </w:num>
  <w:num w:numId="9">
    <w:abstractNumId w:val="0"/>
  </w:num>
  <w:num w:numId="10">
    <w:abstractNumId w:val="4"/>
  </w:num>
  <w:num w:numId="11">
    <w:abstractNumId w:val="3"/>
  </w:num>
  <w:num w:numId="12">
    <w:abstractNumId w:val="5"/>
  </w:num>
  <w:num w:numId="13">
    <w:abstractNumId w:val="2"/>
  </w:num>
  <w:num w:numId="14">
    <w:abstractNumId w:val="9"/>
  </w:num>
  <w:num w:numId="15">
    <w:abstractNumId w:val="13"/>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offrey Creighton (LCA)">
    <w15:presenceInfo w15:providerId="AD" w15:userId="S-1-5-21-2127521184-1604012920-1887927527-3271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DateAndTime/>
  <w:embedSystemFonts/>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4"/>
  <w:trackRevisions/>
  <w:defaultTabStop w:val="57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A20"/>
    <w:rsid w:val="000F2A20"/>
    <w:rsid w:val="001E135B"/>
    <w:rsid w:val="00227F82"/>
    <w:rsid w:val="00282B7C"/>
    <w:rsid w:val="002F1058"/>
    <w:rsid w:val="004329C3"/>
    <w:rsid w:val="00541E1B"/>
    <w:rsid w:val="00A90A8F"/>
    <w:rsid w:val="00AA650B"/>
    <w:rsid w:val="00CD303C"/>
    <w:rsid w:val="00D93C54"/>
    <w:rsid w:val="00F12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Theme="minorHAnsi" w:hAnsi="Microsoft Sans Serif" w:cstheme="minorBidi"/>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567"/>
      </w:tabs>
    </w:pPr>
    <w:rPr>
      <w:rFonts w:ascii="Times New Roman" w:hAnsi="Times New Roman"/>
      <w:sz w:val="24"/>
      <w:lang w:val="en"/>
    </w:rPr>
  </w:style>
  <w:style w:type="paragraph" w:styleId="Heading1">
    <w:name w:val="heading 1"/>
    <w:basedOn w:val="Normal"/>
    <w:next w:val="Heading2"/>
    <w:link w:val="Heading1Char"/>
    <w:uiPriority w:val="9"/>
    <w:qFormat/>
    <w:pPr>
      <w:keepNext/>
      <w:numPr>
        <w:numId w:val="3"/>
      </w:numPr>
      <w:tabs>
        <w:tab w:val="clear" w:pos="576"/>
        <w:tab w:val="left" w:pos="567"/>
      </w:tabs>
      <w:spacing w:before="240"/>
      <w:ind w:left="567" w:hanging="567"/>
      <w:outlineLvl w:val="0"/>
    </w:pPr>
    <w:rPr>
      <w:b/>
      <w:smallCaps/>
      <w:sz w:val="22"/>
      <w:szCs w:val="22"/>
    </w:rPr>
  </w:style>
  <w:style w:type="paragraph" w:styleId="Heading2">
    <w:name w:val="heading 2"/>
    <w:basedOn w:val="Normal"/>
    <w:link w:val="Heading2Char"/>
    <w:uiPriority w:val="9"/>
    <w:qFormat/>
    <w:pPr>
      <w:numPr>
        <w:ilvl w:val="1"/>
        <w:numId w:val="14"/>
      </w:numPr>
      <w:ind w:left="567" w:hanging="567"/>
      <w:outlineLvl w:val="1"/>
    </w:pPr>
    <w:rPr>
      <w:rFonts w:eastAsiaTheme="majorEastAsia" w:cstheme="majorBidi"/>
      <w:bCs/>
      <w:color w:val="000000" w:themeColor="text1"/>
      <w:szCs w:val="26"/>
    </w:rPr>
  </w:style>
  <w:style w:type="paragraph" w:styleId="Heading3">
    <w:name w:val="heading 3"/>
    <w:basedOn w:val="Normal"/>
    <w:link w:val="Heading3Char"/>
    <w:uiPriority w:val="9"/>
    <w:qFormat/>
    <w:pPr>
      <w:numPr>
        <w:ilvl w:val="2"/>
        <w:numId w:val="14"/>
      </w:numPr>
      <w:ind w:left="1134" w:hanging="567"/>
      <w:outlineLvl w:val="2"/>
    </w:pPr>
    <w:rPr>
      <w:rFonts w:eastAsiaTheme="majorEastAsia" w:cstheme="majorBidi"/>
      <w:bCs/>
      <w:color w:val="000000" w:themeColor="text1"/>
    </w:rPr>
  </w:style>
  <w:style w:type="paragraph" w:styleId="Heading4">
    <w:name w:val="heading 4"/>
    <w:basedOn w:val="Normal"/>
    <w:link w:val="Heading4Char"/>
    <w:uiPriority w:val="9"/>
    <w:qFormat/>
    <w:pPr>
      <w:numPr>
        <w:ilvl w:val="3"/>
        <w:numId w:val="14"/>
      </w:numPr>
      <w:ind w:left="1701" w:hanging="567"/>
      <w:outlineLvl w:val="3"/>
    </w:pPr>
    <w:rPr>
      <w:rFonts w:eastAsiaTheme="majorEastAsia" w:cstheme="majorBidi"/>
      <w:bCs/>
      <w:iCs/>
      <w:color w:val="000000" w:themeColor="text1"/>
    </w:rPr>
  </w:style>
  <w:style w:type="paragraph" w:styleId="Heading5">
    <w:name w:val="heading 5"/>
    <w:basedOn w:val="Normal"/>
    <w:link w:val="Heading5Char"/>
    <w:uiPriority w:val="9"/>
    <w:qFormat/>
    <w:pPr>
      <w:numPr>
        <w:ilvl w:val="4"/>
        <w:numId w:val="14"/>
      </w:numPr>
      <w:ind w:left="2268" w:hanging="567"/>
      <w:outlineLvl w:val="4"/>
    </w:pPr>
    <w:rPr>
      <w:rFonts w:eastAsiaTheme="majorEastAsia" w:cstheme="majorBidi"/>
      <w:color w:val="000000" w:themeColor="text1"/>
    </w:rPr>
  </w:style>
  <w:style w:type="paragraph" w:styleId="Heading6">
    <w:name w:val="heading 6"/>
    <w:basedOn w:val="Normal"/>
    <w:link w:val="Heading6Char"/>
    <w:uiPriority w:val="9"/>
    <w:qFormat/>
    <w:pPr>
      <w:numPr>
        <w:ilvl w:val="5"/>
        <w:numId w:val="14"/>
      </w:numPr>
      <w:ind w:left="2835" w:hanging="567"/>
      <w:outlineLvl w:val="5"/>
    </w:pPr>
    <w:rPr>
      <w:rFonts w:eastAsiaTheme="majorEastAsia" w:cstheme="majorBidi"/>
      <w:iCs/>
      <w:color w:val="000000" w:themeColor="text1"/>
    </w:rPr>
  </w:style>
  <w:style w:type="paragraph" w:styleId="Heading7">
    <w:name w:val="heading 7"/>
    <w:basedOn w:val="Normal"/>
    <w:link w:val="Heading7Char"/>
    <w:uiPriority w:val="9"/>
    <w:qFormat/>
    <w:pPr>
      <w:numPr>
        <w:ilvl w:val="6"/>
        <w:numId w:val="14"/>
      </w:numPr>
      <w:ind w:left="3402" w:hanging="567"/>
      <w:outlineLvl w:val="6"/>
    </w:pPr>
    <w:rPr>
      <w:rFonts w:eastAsiaTheme="majorEastAsia" w:cstheme="majorBidi"/>
      <w:iCs/>
      <w:color w:val="000000" w:themeColor="text1"/>
    </w:rPr>
  </w:style>
  <w:style w:type="paragraph" w:styleId="Heading8">
    <w:name w:val="heading 8"/>
    <w:basedOn w:val="Normal"/>
    <w:link w:val="Heading8Char"/>
    <w:uiPriority w:val="9"/>
    <w:qFormat/>
    <w:pPr>
      <w:numPr>
        <w:ilvl w:val="7"/>
        <w:numId w:val="14"/>
      </w:numPr>
      <w:ind w:left="3969" w:hanging="567"/>
      <w:outlineLvl w:val="7"/>
    </w:pPr>
    <w:rPr>
      <w:rFonts w:eastAsiaTheme="majorEastAsia" w:cstheme="majorBidi"/>
      <w:color w:val="000000" w:themeColor="text1"/>
    </w:rPr>
  </w:style>
  <w:style w:type="paragraph" w:styleId="Heading9">
    <w:name w:val="heading 9"/>
    <w:basedOn w:val="Normal"/>
    <w:link w:val="Heading9Char"/>
    <w:uiPriority w:val="9"/>
    <w:qFormat/>
    <w:pPr>
      <w:numPr>
        <w:ilvl w:val="8"/>
        <w:numId w:val="14"/>
      </w:numPr>
      <w:ind w:left="4536" w:hanging="567"/>
      <w:outlineLvl w:val="8"/>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Myriad Pro" w:hAnsi="Myriad Pro"/>
      <w:b/>
      <w:smallCaps/>
      <w:sz w:val="22"/>
      <w:szCs w:val="22"/>
      <w:lang w:val="en"/>
    </w:rPr>
  </w:style>
  <w:style w:type="character" w:customStyle="1" w:styleId="Heading2Char">
    <w:name w:val="Heading 2 Char"/>
    <w:basedOn w:val="DefaultParagraphFont"/>
    <w:link w:val="Heading2"/>
    <w:uiPriority w:val="9"/>
    <w:rPr>
      <w:rFonts w:ascii="Myriad Pro" w:eastAsiaTheme="majorEastAsia" w:hAnsi="Myriad Pro" w:cstheme="majorBidi"/>
      <w:bCs/>
      <w:color w:val="000000" w:themeColor="text1"/>
      <w:szCs w:val="26"/>
      <w:lang w:val="en"/>
    </w:rPr>
  </w:style>
  <w:style w:type="character" w:customStyle="1" w:styleId="Heading3Char">
    <w:name w:val="Heading 3 Char"/>
    <w:basedOn w:val="DefaultParagraphFont"/>
    <w:link w:val="Heading3"/>
    <w:uiPriority w:val="9"/>
    <w:rPr>
      <w:rFonts w:ascii="Myriad Pro" w:eastAsiaTheme="majorEastAsia" w:hAnsi="Myriad Pro" w:cstheme="majorBidi"/>
      <w:bCs/>
      <w:color w:val="000000" w:themeColor="text1"/>
      <w:lang w:val="en"/>
    </w:rPr>
  </w:style>
  <w:style w:type="character" w:customStyle="1" w:styleId="Heading4Char">
    <w:name w:val="Heading 4 Char"/>
    <w:basedOn w:val="DefaultParagraphFont"/>
    <w:link w:val="Heading4"/>
    <w:uiPriority w:val="9"/>
    <w:rPr>
      <w:rFonts w:ascii="Myriad Pro" w:eastAsiaTheme="majorEastAsia" w:hAnsi="Myriad Pro" w:cstheme="majorBidi"/>
      <w:bCs/>
      <w:iCs/>
      <w:color w:val="000000" w:themeColor="text1"/>
      <w:lang w:val="en"/>
    </w:rPr>
  </w:style>
  <w:style w:type="character" w:customStyle="1" w:styleId="Heading5Char">
    <w:name w:val="Heading 5 Char"/>
    <w:basedOn w:val="DefaultParagraphFont"/>
    <w:link w:val="Heading5"/>
    <w:uiPriority w:val="9"/>
    <w:rPr>
      <w:rFonts w:ascii="Myriad Pro" w:eastAsiaTheme="majorEastAsia" w:hAnsi="Myriad Pro" w:cstheme="majorBidi"/>
      <w:color w:val="000000" w:themeColor="text1"/>
      <w:lang w:val="en"/>
    </w:rPr>
  </w:style>
  <w:style w:type="character" w:customStyle="1" w:styleId="Heading6Char">
    <w:name w:val="Heading 6 Char"/>
    <w:basedOn w:val="DefaultParagraphFont"/>
    <w:link w:val="Heading6"/>
    <w:uiPriority w:val="9"/>
    <w:rPr>
      <w:rFonts w:ascii="Myriad Pro" w:eastAsiaTheme="majorEastAsia" w:hAnsi="Myriad Pro" w:cstheme="majorBidi"/>
      <w:iCs/>
      <w:color w:val="000000" w:themeColor="text1"/>
      <w:lang w:val="en"/>
    </w:rPr>
  </w:style>
  <w:style w:type="character" w:customStyle="1" w:styleId="Heading7Char">
    <w:name w:val="Heading 7 Char"/>
    <w:basedOn w:val="DefaultParagraphFont"/>
    <w:link w:val="Heading7"/>
    <w:uiPriority w:val="9"/>
    <w:rPr>
      <w:rFonts w:ascii="Myriad Pro" w:eastAsiaTheme="majorEastAsia" w:hAnsi="Myriad Pro" w:cstheme="majorBidi"/>
      <w:iCs/>
      <w:color w:val="000000" w:themeColor="text1"/>
      <w:lang w:val="en"/>
    </w:rPr>
  </w:style>
  <w:style w:type="character" w:customStyle="1" w:styleId="Heading8Char">
    <w:name w:val="Heading 8 Char"/>
    <w:basedOn w:val="DefaultParagraphFont"/>
    <w:link w:val="Heading8"/>
    <w:uiPriority w:val="9"/>
    <w:rPr>
      <w:rFonts w:ascii="Myriad Pro" w:eastAsiaTheme="majorEastAsia" w:hAnsi="Myriad Pro" w:cstheme="majorBidi"/>
      <w:color w:val="000000" w:themeColor="text1"/>
      <w:lang w:val="en"/>
    </w:rPr>
  </w:style>
  <w:style w:type="character" w:customStyle="1" w:styleId="Heading9Char">
    <w:name w:val="Heading 9 Char"/>
    <w:basedOn w:val="DefaultParagraphFont"/>
    <w:link w:val="Heading9"/>
    <w:uiPriority w:val="9"/>
    <w:rPr>
      <w:rFonts w:ascii="Myriad Pro" w:eastAsiaTheme="majorEastAsia" w:hAnsi="Myriad Pro" w:cstheme="majorBidi"/>
      <w:iCs/>
      <w:color w:val="000000" w:themeColor="text1"/>
      <w:lang w:val="en"/>
    </w:rPr>
  </w:style>
  <w:style w:type="paragraph" w:styleId="Title">
    <w:name w:val="Title"/>
    <w:basedOn w:val="Normal"/>
    <w:next w:val="Subtitle"/>
    <w:link w:val="TitleChar"/>
    <w:uiPriority w:val="10"/>
    <w:qFormat/>
    <w:pPr>
      <w:keepNext/>
      <w:keepLines/>
      <w:pBdr>
        <w:bottom w:val="single" w:sz="8" w:space="4" w:color="4F81BD" w:themeColor="accent1"/>
      </w:pBdr>
      <w:spacing w:before="0" w:after="240"/>
      <w:jc w:val="center"/>
    </w:pPr>
    <w:rPr>
      <w:rFonts w:eastAsiaTheme="majorEastAsia" w:cstheme="majorBidi"/>
      <w:b/>
      <w:smallCaps/>
      <w:color w:val="000000" w:themeColor="text1"/>
      <w:sz w:val="26"/>
      <w:szCs w:val="52"/>
    </w:rPr>
  </w:style>
  <w:style w:type="character" w:customStyle="1" w:styleId="TitleChar">
    <w:name w:val="Title Char"/>
    <w:basedOn w:val="DefaultParagraphFont"/>
    <w:link w:val="Title"/>
    <w:uiPriority w:val="10"/>
    <w:rPr>
      <w:rFonts w:ascii="Myriad Pro" w:eastAsiaTheme="majorEastAsia" w:hAnsi="Myriad Pro" w:cstheme="majorBidi"/>
      <w:b/>
      <w:smallCaps/>
      <w:color w:val="000000" w:themeColor="text1"/>
      <w:sz w:val="26"/>
      <w:szCs w:val="52"/>
      <w:lang w:val="en"/>
    </w:rPr>
  </w:style>
  <w:style w:type="paragraph" w:styleId="Subtitle">
    <w:name w:val="Subtitle"/>
    <w:basedOn w:val="Normal"/>
    <w:next w:val="Heading1"/>
    <w:link w:val="SubtitleChar"/>
    <w:uiPriority w:val="11"/>
    <w:qFormat/>
    <w:pPr>
      <w:keepNext/>
      <w:keepLines/>
      <w:numPr>
        <w:ilvl w:val="1"/>
      </w:numPr>
      <w:spacing w:before="240" w:after="240"/>
      <w:jc w:val="center"/>
    </w:pPr>
    <w:rPr>
      <w:rFonts w:eastAsiaTheme="majorEastAsia" w:cstheme="majorBidi"/>
      <w:b/>
      <w:iCs/>
      <w:color w:val="000000" w:themeColor="text1"/>
      <w:szCs w:val="24"/>
    </w:rPr>
  </w:style>
  <w:style w:type="character" w:customStyle="1" w:styleId="SubtitleChar">
    <w:name w:val="Subtitle Char"/>
    <w:basedOn w:val="DefaultParagraphFont"/>
    <w:link w:val="Subtitle"/>
    <w:uiPriority w:val="11"/>
    <w:rPr>
      <w:rFonts w:ascii="Myriad Pro" w:eastAsiaTheme="majorEastAsia" w:hAnsi="Myriad Pro" w:cstheme="majorBidi"/>
      <w:b/>
      <w:iCs/>
      <w:color w:val="000000" w:themeColor="text1"/>
      <w:sz w:val="24"/>
      <w:szCs w:val="24"/>
      <w:lang w:val="en"/>
    </w:rPr>
  </w:style>
  <w:style w:type="character" w:styleId="Emphasis">
    <w:name w:val="Emphasis"/>
    <w:basedOn w:val="DefaultParagraphFont"/>
    <w:uiPriority w:val="20"/>
    <w:semiHidden/>
    <w:unhideWhenUsed/>
    <w:qFormat/>
    <w:rPr>
      <w:i/>
      <w:iCs/>
    </w:rPr>
  </w:style>
  <w:style w:type="character" w:styleId="IntenseEmphasis">
    <w:name w:val="Intense Emphasis"/>
    <w:basedOn w:val="DefaultParagraphFont"/>
    <w:uiPriority w:val="21"/>
    <w:semiHidden/>
    <w:unhideWhenUsed/>
    <w:qFormat/>
    <w:rPr>
      <w:b/>
      <w:bCs/>
      <w:i/>
      <w:iCs/>
      <w:color w:val="4F81BD" w:themeColor="accent1"/>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rFonts w:ascii="Times New Roman" w:hAnsi="Times New Roman"/>
      <w:i/>
      <w:iCs/>
      <w:color w:val="000000" w:themeColor="tex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rFonts w:ascii="Times New Roman" w:hAnsi="Times New Roman"/>
      <w:b/>
      <w:bCs/>
      <w:i/>
      <w:iCs/>
      <w:color w:val="4F81BD" w:themeColor="accent1"/>
    </w:rPr>
  </w:style>
  <w:style w:type="character" w:styleId="SubtleReference">
    <w:name w:val="Subtle Reference"/>
    <w:basedOn w:val="DefaultParagraphFont"/>
    <w:uiPriority w:val="31"/>
    <w:semiHidden/>
    <w:unhideWhenUsed/>
    <w:qFormat/>
    <w:rPr>
      <w:smallCaps/>
      <w:color w:val="C0504D" w:themeColor="accent2"/>
      <w:u w:val="single"/>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BookTitle">
    <w:name w:val="Book Title"/>
    <w:basedOn w:val="DefaultParagraphFont"/>
    <w:uiPriority w:val="33"/>
    <w:semiHidden/>
    <w:unhideWhenUsed/>
    <w:qFormat/>
    <w:rPr>
      <w:b/>
      <w:bCs/>
      <w:smallCaps/>
      <w:spacing w:val="5"/>
    </w:rPr>
  </w:style>
  <w:style w:type="paragraph" w:styleId="NormalWeb">
    <w:name w:val="Normal (Web)"/>
    <w:basedOn w:val="Normal"/>
    <w:uiPriority w:val="99"/>
    <w:semiHidden/>
    <w:unhideWhenUsed/>
    <w:rPr>
      <w:rFonts w:cs="Times New Roman"/>
      <w:szCs w:val="24"/>
    </w:rPr>
  </w:style>
  <w:style w:type="paragraph" w:styleId="TOAHeading">
    <w:name w:val="toa heading"/>
    <w:basedOn w:val="Normal"/>
    <w:next w:val="Normal"/>
    <w:uiPriority w:val="99"/>
    <w:semiHidden/>
    <w:unhideWhenUsed/>
    <w:pPr>
      <w:keepNext/>
      <w:keepLines/>
      <w:spacing w:after="300"/>
    </w:pPr>
    <w:rPr>
      <w:rFonts w:ascii="Times New Roman Bold" w:eastAsiaTheme="majorEastAsia" w:hAnsi="Times New Roman Bold" w:cstheme="majorBidi"/>
      <w:b/>
      <w:bCs/>
      <w:szCs w:val="24"/>
    </w:rPr>
  </w:style>
  <w:style w:type="paragraph" w:styleId="TOCHeading">
    <w:name w:val="TOC Heading"/>
    <w:basedOn w:val="Heading1"/>
    <w:next w:val="Normal"/>
    <w:uiPriority w:val="39"/>
    <w:semiHidden/>
    <w:unhideWhenUsed/>
    <w:qFormat/>
    <w:pPr>
      <w:spacing w:after="300"/>
      <w:ind w:left="0" w:firstLine="0"/>
      <w:outlineLvl w:val="9"/>
    </w:pPr>
    <w:rPr>
      <w:smallCaps w:val="0"/>
      <w:szCs w:val="28"/>
    </w:rPr>
  </w:style>
  <w:style w:type="paragraph" w:customStyle="1" w:styleId="listnumbera">
    <w:name w:val="list number a"/>
    <w:basedOn w:val="Normal"/>
    <w:qFormat/>
    <w:pPr>
      <w:numPr>
        <w:ilvl w:val="1"/>
        <w:numId w:val="1"/>
      </w:numPr>
      <w:ind w:left="1134" w:hanging="567"/>
    </w:pPr>
  </w:style>
  <w:style w:type="paragraph" w:customStyle="1" w:styleId="bullet2">
    <w:name w:val="bullet 2"/>
    <w:basedOn w:val="Normal"/>
    <w:qFormat/>
    <w:pPr>
      <w:numPr>
        <w:ilvl w:val="1"/>
        <w:numId w:val="4"/>
      </w:numPr>
      <w:ind w:left="1134" w:hanging="567"/>
    </w:pPr>
  </w:style>
  <w:style w:type="numbering" w:customStyle="1" w:styleId="1NumberedLevel1">
    <w:name w:val="1 Numbered Level 1"/>
    <w:basedOn w:val="NoList"/>
    <w:pPr>
      <w:numPr>
        <w:numId w:val="2"/>
      </w:numPr>
    </w:pPr>
  </w:style>
  <w:style w:type="numbering" w:customStyle="1" w:styleId="numberedlistsimple">
    <w:name w:val="numbered list simple"/>
    <w:basedOn w:val="NoList"/>
    <w:uiPriority w:val="99"/>
    <w:pPr>
      <w:numPr>
        <w:numId w:val="5"/>
      </w:numPr>
    </w:pPr>
  </w:style>
  <w:style w:type="paragraph" w:customStyle="1" w:styleId="listnumberi">
    <w:name w:val="list number i"/>
    <w:basedOn w:val="Normal"/>
    <w:qFormat/>
    <w:pPr>
      <w:numPr>
        <w:ilvl w:val="2"/>
        <w:numId w:val="1"/>
      </w:numPr>
      <w:ind w:left="1701" w:hanging="567"/>
    </w:pPr>
  </w:style>
  <w:style w:type="numbering" w:customStyle="1" w:styleId="StyleNumberedLeft0Hanging025">
    <w:name w:val="Style Numbered Left:  0&quot; Hanging:  0.25&quot;"/>
    <w:basedOn w:val="NoList"/>
    <w:pPr>
      <w:numPr>
        <w:numId w:val="6"/>
      </w:numPr>
    </w:pPr>
  </w:style>
  <w:style w:type="numbering" w:customStyle="1" w:styleId="StyleNumberedLeft0Hanging0251">
    <w:name w:val="Style Numbered Left:  0&quot; Hanging:  0.25&quot;1"/>
    <w:basedOn w:val="NoList"/>
    <w:pPr>
      <w:numPr>
        <w:numId w:val="7"/>
      </w:numPr>
    </w:pPr>
  </w:style>
  <w:style w:type="numbering" w:customStyle="1" w:styleId="StyleNumberedLeft075Hanging025">
    <w:name w:val="Style Numbered Left:  0.75&quot; Hanging:  0.25&quot;"/>
    <w:basedOn w:val="NoList"/>
    <w:pPr>
      <w:numPr>
        <w:numId w:val="8"/>
      </w:numPr>
    </w:pPr>
  </w:style>
  <w:style w:type="numbering" w:customStyle="1" w:styleId="StyleNumberedLeft025Hanging025">
    <w:name w:val="Style Numbered Left:  0.25&quot; Hanging:  0.25&quot;"/>
    <w:basedOn w:val="NoList"/>
    <w:pPr>
      <w:numPr>
        <w:numId w:val="9"/>
      </w:numPr>
    </w:pPr>
  </w:style>
  <w:style w:type="numbering" w:customStyle="1" w:styleId="StyleNumberedLeft0Hanging0252">
    <w:name w:val="Style Numbered Left:  0&quot; Hanging:  0.25&quot;2"/>
    <w:basedOn w:val="NoList"/>
    <w:pPr>
      <w:numPr>
        <w:numId w:val="10"/>
      </w:numPr>
    </w:pPr>
  </w:style>
  <w:style w:type="numbering" w:customStyle="1" w:styleId="StyleNumberedLeft025Hanging0251">
    <w:name w:val="Style Numbered Left:  0.25&quot; Hanging:  0.25&quot;1"/>
    <w:basedOn w:val="NoList"/>
    <w:pPr>
      <w:numPr>
        <w:numId w:val="11"/>
      </w:numPr>
    </w:pPr>
  </w:style>
  <w:style w:type="numbering" w:customStyle="1" w:styleId="StyleNumberedLeft0Hanging0253">
    <w:name w:val="Style Numbered Left:  0&quot; Hanging:  0.25&quot;3"/>
    <w:basedOn w:val="NoList"/>
    <w:pPr>
      <w:numPr>
        <w:numId w:val="12"/>
      </w:numPr>
    </w:pPr>
  </w:style>
  <w:style w:type="numbering" w:customStyle="1" w:styleId="StyleNumberedLeft0Hanging0254">
    <w:name w:val="Style Numbered Left:  0&quot; Hanging:  0.25&quot;4"/>
    <w:basedOn w:val="NoList"/>
    <w:pPr>
      <w:numPr>
        <w:numId w:val="13"/>
      </w:numPr>
    </w:pPr>
  </w:style>
  <w:style w:type="table" w:styleId="TableGrid">
    <w:name w:val="Table Grid"/>
    <w:basedOn w:val="TableNormal"/>
    <w:uiPriority w:val="5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rFonts w:ascii="Myriad Pro" w:hAnsi="Myriad Pro"/>
      <w:b w:val="0"/>
      <w:i w:val="0"/>
      <w:color w:val="000099"/>
      <w:sz w:val="20"/>
    </w:rPr>
  </w:style>
  <w:style w:type="paragraph" w:customStyle="1" w:styleId="bullet3">
    <w:name w:val="bullet 3"/>
    <w:basedOn w:val="Normal"/>
    <w:qFormat/>
    <w:pPr>
      <w:numPr>
        <w:ilvl w:val="2"/>
        <w:numId w:val="4"/>
      </w:numPr>
      <w:ind w:left="1701" w:hanging="567"/>
    </w:pPr>
  </w:style>
  <w:style w:type="paragraph" w:customStyle="1" w:styleId="bullet4">
    <w:name w:val="bullet 4"/>
    <w:basedOn w:val="Normal"/>
    <w:qFormat/>
    <w:pPr>
      <w:numPr>
        <w:ilvl w:val="3"/>
        <w:numId w:val="4"/>
      </w:numPr>
      <w:ind w:left="2268" w:hanging="567"/>
    </w:pPr>
  </w:style>
  <w:style w:type="paragraph" w:customStyle="1" w:styleId="bullet5">
    <w:name w:val="bullet 5"/>
    <w:basedOn w:val="Normal"/>
    <w:qFormat/>
    <w:pPr>
      <w:numPr>
        <w:ilvl w:val="4"/>
        <w:numId w:val="4"/>
      </w:numPr>
      <w:ind w:left="2835" w:hanging="567"/>
    </w:pPr>
  </w:style>
  <w:style w:type="paragraph" w:customStyle="1" w:styleId="bullet6">
    <w:name w:val="bullet 6"/>
    <w:basedOn w:val="Normal"/>
    <w:qFormat/>
    <w:pPr>
      <w:numPr>
        <w:ilvl w:val="5"/>
        <w:numId w:val="4"/>
      </w:numPr>
      <w:ind w:left="3402" w:hanging="567"/>
    </w:pPr>
  </w:style>
  <w:style w:type="paragraph" w:customStyle="1" w:styleId="bullet7">
    <w:name w:val="bullet 7"/>
    <w:basedOn w:val="Normal"/>
    <w:qFormat/>
    <w:pPr>
      <w:numPr>
        <w:ilvl w:val="6"/>
        <w:numId w:val="4"/>
      </w:numPr>
      <w:ind w:left="3969" w:hanging="567"/>
    </w:pPr>
  </w:style>
  <w:style w:type="paragraph" w:customStyle="1" w:styleId="bullet8">
    <w:name w:val="bullet 8"/>
    <w:basedOn w:val="Normal"/>
    <w:qFormat/>
    <w:pPr>
      <w:numPr>
        <w:ilvl w:val="7"/>
        <w:numId w:val="4"/>
      </w:numPr>
      <w:ind w:left="4536" w:hanging="567"/>
    </w:pPr>
  </w:style>
  <w:style w:type="paragraph" w:customStyle="1" w:styleId="bullet9">
    <w:name w:val="bullet 9"/>
    <w:basedOn w:val="Normal"/>
    <w:qFormat/>
    <w:pPr>
      <w:numPr>
        <w:ilvl w:val="8"/>
        <w:numId w:val="4"/>
      </w:numPr>
      <w:ind w:left="5103" w:hanging="567"/>
    </w:pPr>
  </w:style>
  <w:style w:type="paragraph" w:customStyle="1" w:styleId="listnumber1">
    <w:name w:val="list number 1"/>
    <w:basedOn w:val="Normal"/>
    <w:qFormat/>
    <w:pPr>
      <w:numPr>
        <w:numId w:val="1"/>
      </w:numPr>
      <w:ind w:left="567" w:hanging="567"/>
    </w:pPr>
  </w:style>
  <w:style w:type="paragraph" w:styleId="Header">
    <w:name w:val="header"/>
    <w:basedOn w:val="Normal"/>
    <w:link w:val="HeaderChar"/>
    <w:uiPriority w:val="99"/>
    <w:unhideWhenUsed/>
    <w:pPr>
      <w:tabs>
        <w:tab w:val="center" w:pos="4876"/>
        <w:tab w:val="right" w:pos="9974"/>
      </w:tabs>
      <w:spacing w:before="0" w:after="0"/>
    </w:pPr>
  </w:style>
  <w:style w:type="character" w:customStyle="1" w:styleId="HeaderChar">
    <w:name w:val="Header Char"/>
    <w:basedOn w:val="DefaultParagraphFont"/>
    <w:link w:val="Header"/>
    <w:uiPriority w:val="99"/>
    <w:rPr>
      <w:rFonts w:ascii="Myriad Pro" w:hAnsi="Myriad Pro"/>
      <w:lang w:val="en"/>
    </w:rPr>
  </w:style>
  <w:style w:type="paragraph" w:styleId="Footer">
    <w:name w:val="footer"/>
    <w:basedOn w:val="Normal"/>
    <w:link w:val="FooterChar"/>
    <w:uiPriority w:val="99"/>
    <w:unhideWhenUsed/>
    <w:pPr>
      <w:tabs>
        <w:tab w:val="center" w:pos="4987"/>
        <w:tab w:val="right" w:pos="9974"/>
      </w:tabs>
      <w:spacing w:before="0" w:after="0"/>
    </w:pPr>
    <w:rPr>
      <w:i/>
      <w:sz w:val="16"/>
    </w:rPr>
  </w:style>
  <w:style w:type="character" w:customStyle="1" w:styleId="FooterChar">
    <w:name w:val="Footer Char"/>
    <w:basedOn w:val="DefaultParagraphFont"/>
    <w:link w:val="Footer"/>
    <w:uiPriority w:val="99"/>
    <w:rPr>
      <w:rFonts w:ascii="Myriad Pro" w:hAnsi="Myriad Pro"/>
      <w:i/>
      <w:sz w:val="16"/>
      <w:lang w:val="en"/>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pPr>
      <w:contextualSpacing/>
    </w:pPr>
  </w:style>
  <w:style w:type="paragraph" w:customStyle="1" w:styleId="bullet1">
    <w:name w:val="bullet 1"/>
    <w:basedOn w:val="Normal"/>
    <w:qFormat/>
    <w:pPr>
      <w:numPr>
        <w:numId w:val="4"/>
      </w:numPr>
      <w:ind w:left="567" w:hanging="567"/>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tabs>
        <w:tab w:val="clear" w:pos="567"/>
      </w:tabs>
      <w:spacing w:before="0" w:after="0"/>
    </w:pPr>
    <w:rPr>
      <w:rFonts w:eastAsia="Times New Roman" w:cs="Times New Roman"/>
      <w:lang w:val="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pPr>
      <w:tabs>
        <w:tab w:val="left" w:pos="567"/>
      </w:tabs>
      <w:spacing w:before="120" w:after="120"/>
    </w:pPr>
    <w:rPr>
      <w:rFonts w:eastAsiaTheme="minorHAnsi" w:cstheme="minorBidi"/>
      <w:b/>
      <w:bCs/>
      <w:sz w:val="20"/>
      <w:lang w:val="en"/>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Theme="minorHAnsi" w:hAnsi="Microsoft Sans Serif" w:cstheme="minorBidi"/>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567"/>
      </w:tabs>
    </w:pPr>
    <w:rPr>
      <w:rFonts w:ascii="Times New Roman" w:hAnsi="Times New Roman"/>
      <w:sz w:val="24"/>
      <w:lang w:val="en"/>
    </w:rPr>
  </w:style>
  <w:style w:type="paragraph" w:styleId="Heading1">
    <w:name w:val="heading 1"/>
    <w:basedOn w:val="Normal"/>
    <w:next w:val="Heading2"/>
    <w:link w:val="Heading1Char"/>
    <w:uiPriority w:val="9"/>
    <w:qFormat/>
    <w:pPr>
      <w:keepNext/>
      <w:numPr>
        <w:numId w:val="3"/>
      </w:numPr>
      <w:tabs>
        <w:tab w:val="clear" w:pos="576"/>
        <w:tab w:val="left" w:pos="567"/>
      </w:tabs>
      <w:spacing w:before="240"/>
      <w:ind w:left="567" w:hanging="567"/>
      <w:outlineLvl w:val="0"/>
    </w:pPr>
    <w:rPr>
      <w:b/>
      <w:smallCaps/>
      <w:sz w:val="22"/>
      <w:szCs w:val="22"/>
    </w:rPr>
  </w:style>
  <w:style w:type="paragraph" w:styleId="Heading2">
    <w:name w:val="heading 2"/>
    <w:basedOn w:val="Normal"/>
    <w:link w:val="Heading2Char"/>
    <w:uiPriority w:val="9"/>
    <w:qFormat/>
    <w:pPr>
      <w:numPr>
        <w:ilvl w:val="1"/>
        <w:numId w:val="14"/>
      </w:numPr>
      <w:ind w:left="567" w:hanging="567"/>
      <w:outlineLvl w:val="1"/>
    </w:pPr>
    <w:rPr>
      <w:rFonts w:eastAsiaTheme="majorEastAsia" w:cstheme="majorBidi"/>
      <w:bCs/>
      <w:color w:val="000000" w:themeColor="text1"/>
      <w:szCs w:val="26"/>
    </w:rPr>
  </w:style>
  <w:style w:type="paragraph" w:styleId="Heading3">
    <w:name w:val="heading 3"/>
    <w:basedOn w:val="Normal"/>
    <w:link w:val="Heading3Char"/>
    <w:uiPriority w:val="9"/>
    <w:qFormat/>
    <w:pPr>
      <w:numPr>
        <w:ilvl w:val="2"/>
        <w:numId w:val="14"/>
      </w:numPr>
      <w:ind w:left="1134" w:hanging="567"/>
      <w:outlineLvl w:val="2"/>
    </w:pPr>
    <w:rPr>
      <w:rFonts w:eastAsiaTheme="majorEastAsia" w:cstheme="majorBidi"/>
      <w:bCs/>
      <w:color w:val="000000" w:themeColor="text1"/>
    </w:rPr>
  </w:style>
  <w:style w:type="paragraph" w:styleId="Heading4">
    <w:name w:val="heading 4"/>
    <w:basedOn w:val="Normal"/>
    <w:link w:val="Heading4Char"/>
    <w:uiPriority w:val="9"/>
    <w:qFormat/>
    <w:pPr>
      <w:numPr>
        <w:ilvl w:val="3"/>
        <w:numId w:val="14"/>
      </w:numPr>
      <w:ind w:left="1701" w:hanging="567"/>
      <w:outlineLvl w:val="3"/>
    </w:pPr>
    <w:rPr>
      <w:rFonts w:eastAsiaTheme="majorEastAsia" w:cstheme="majorBidi"/>
      <w:bCs/>
      <w:iCs/>
      <w:color w:val="000000" w:themeColor="text1"/>
    </w:rPr>
  </w:style>
  <w:style w:type="paragraph" w:styleId="Heading5">
    <w:name w:val="heading 5"/>
    <w:basedOn w:val="Normal"/>
    <w:link w:val="Heading5Char"/>
    <w:uiPriority w:val="9"/>
    <w:qFormat/>
    <w:pPr>
      <w:numPr>
        <w:ilvl w:val="4"/>
        <w:numId w:val="14"/>
      </w:numPr>
      <w:ind w:left="2268" w:hanging="567"/>
      <w:outlineLvl w:val="4"/>
    </w:pPr>
    <w:rPr>
      <w:rFonts w:eastAsiaTheme="majorEastAsia" w:cstheme="majorBidi"/>
      <w:color w:val="000000" w:themeColor="text1"/>
    </w:rPr>
  </w:style>
  <w:style w:type="paragraph" w:styleId="Heading6">
    <w:name w:val="heading 6"/>
    <w:basedOn w:val="Normal"/>
    <w:link w:val="Heading6Char"/>
    <w:uiPriority w:val="9"/>
    <w:qFormat/>
    <w:pPr>
      <w:numPr>
        <w:ilvl w:val="5"/>
        <w:numId w:val="14"/>
      </w:numPr>
      <w:ind w:left="2835" w:hanging="567"/>
      <w:outlineLvl w:val="5"/>
    </w:pPr>
    <w:rPr>
      <w:rFonts w:eastAsiaTheme="majorEastAsia" w:cstheme="majorBidi"/>
      <w:iCs/>
      <w:color w:val="000000" w:themeColor="text1"/>
    </w:rPr>
  </w:style>
  <w:style w:type="paragraph" w:styleId="Heading7">
    <w:name w:val="heading 7"/>
    <w:basedOn w:val="Normal"/>
    <w:link w:val="Heading7Char"/>
    <w:uiPriority w:val="9"/>
    <w:qFormat/>
    <w:pPr>
      <w:numPr>
        <w:ilvl w:val="6"/>
        <w:numId w:val="14"/>
      </w:numPr>
      <w:ind w:left="3402" w:hanging="567"/>
      <w:outlineLvl w:val="6"/>
    </w:pPr>
    <w:rPr>
      <w:rFonts w:eastAsiaTheme="majorEastAsia" w:cstheme="majorBidi"/>
      <w:iCs/>
      <w:color w:val="000000" w:themeColor="text1"/>
    </w:rPr>
  </w:style>
  <w:style w:type="paragraph" w:styleId="Heading8">
    <w:name w:val="heading 8"/>
    <w:basedOn w:val="Normal"/>
    <w:link w:val="Heading8Char"/>
    <w:uiPriority w:val="9"/>
    <w:qFormat/>
    <w:pPr>
      <w:numPr>
        <w:ilvl w:val="7"/>
        <w:numId w:val="14"/>
      </w:numPr>
      <w:ind w:left="3969" w:hanging="567"/>
      <w:outlineLvl w:val="7"/>
    </w:pPr>
    <w:rPr>
      <w:rFonts w:eastAsiaTheme="majorEastAsia" w:cstheme="majorBidi"/>
      <w:color w:val="000000" w:themeColor="text1"/>
    </w:rPr>
  </w:style>
  <w:style w:type="paragraph" w:styleId="Heading9">
    <w:name w:val="heading 9"/>
    <w:basedOn w:val="Normal"/>
    <w:link w:val="Heading9Char"/>
    <w:uiPriority w:val="9"/>
    <w:qFormat/>
    <w:pPr>
      <w:numPr>
        <w:ilvl w:val="8"/>
        <w:numId w:val="14"/>
      </w:numPr>
      <w:ind w:left="4536" w:hanging="567"/>
      <w:outlineLvl w:val="8"/>
    </w:pPr>
    <w:rPr>
      <w:rFonts w:eastAsiaTheme="majorEastAsia"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Myriad Pro" w:hAnsi="Myriad Pro"/>
      <w:b/>
      <w:smallCaps/>
      <w:sz w:val="22"/>
      <w:szCs w:val="22"/>
      <w:lang w:val="en"/>
    </w:rPr>
  </w:style>
  <w:style w:type="character" w:customStyle="1" w:styleId="Heading2Char">
    <w:name w:val="Heading 2 Char"/>
    <w:basedOn w:val="DefaultParagraphFont"/>
    <w:link w:val="Heading2"/>
    <w:uiPriority w:val="9"/>
    <w:rPr>
      <w:rFonts w:ascii="Myriad Pro" w:eastAsiaTheme="majorEastAsia" w:hAnsi="Myriad Pro" w:cstheme="majorBidi"/>
      <w:bCs/>
      <w:color w:val="000000" w:themeColor="text1"/>
      <w:szCs w:val="26"/>
      <w:lang w:val="en"/>
    </w:rPr>
  </w:style>
  <w:style w:type="character" w:customStyle="1" w:styleId="Heading3Char">
    <w:name w:val="Heading 3 Char"/>
    <w:basedOn w:val="DefaultParagraphFont"/>
    <w:link w:val="Heading3"/>
    <w:uiPriority w:val="9"/>
    <w:rPr>
      <w:rFonts w:ascii="Myriad Pro" w:eastAsiaTheme="majorEastAsia" w:hAnsi="Myriad Pro" w:cstheme="majorBidi"/>
      <w:bCs/>
      <w:color w:val="000000" w:themeColor="text1"/>
      <w:lang w:val="en"/>
    </w:rPr>
  </w:style>
  <w:style w:type="character" w:customStyle="1" w:styleId="Heading4Char">
    <w:name w:val="Heading 4 Char"/>
    <w:basedOn w:val="DefaultParagraphFont"/>
    <w:link w:val="Heading4"/>
    <w:uiPriority w:val="9"/>
    <w:rPr>
      <w:rFonts w:ascii="Myriad Pro" w:eastAsiaTheme="majorEastAsia" w:hAnsi="Myriad Pro" w:cstheme="majorBidi"/>
      <w:bCs/>
      <w:iCs/>
      <w:color w:val="000000" w:themeColor="text1"/>
      <w:lang w:val="en"/>
    </w:rPr>
  </w:style>
  <w:style w:type="character" w:customStyle="1" w:styleId="Heading5Char">
    <w:name w:val="Heading 5 Char"/>
    <w:basedOn w:val="DefaultParagraphFont"/>
    <w:link w:val="Heading5"/>
    <w:uiPriority w:val="9"/>
    <w:rPr>
      <w:rFonts w:ascii="Myriad Pro" w:eastAsiaTheme="majorEastAsia" w:hAnsi="Myriad Pro" w:cstheme="majorBidi"/>
      <w:color w:val="000000" w:themeColor="text1"/>
      <w:lang w:val="en"/>
    </w:rPr>
  </w:style>
  <w:style w:type="character" w:customStyle="1" w:styleId="Heading6Char">
    <w:name w:val="Heading 6 Char"/>
    <w:basedOn w:val="DefaultParagraphFont"/>
    <w:link w:val="Heading6"/>
    <w:uiPriority w:val="9"/>
    <w:rPr>
      <w:rFonts w:ascii="Myriad Pro" w:eastAsiaTheme="majorEastAsia" w:hAnsi="Myriad Pro" w:cstheme="majorBidi"/>
      <w:iCs/>
      <w:color w:val="000000" w:themeColor="text1"/>
      <w:lang w:val="en"/>
    </w:rPr>
  </w:style>
  <w:style w:type="character" w:customStyle="1" w:styleId="Heading7Char">
    <w:name w:val="Heading 7 Char"/>
    <w:basedOn w:val="DefaultParagraphFont"/>
    <w:link w:val="Heading7"/>
    <w:uiPriority w:val="9"/>
    <w:rPr>
      <w:rFonts w:ascii="Myriad Pro" w:eastAsiaTheme="majorEastAsia" w:hAnsi="Myriad Pro" w:cstheme="majorBidi"/>
      <w:iCs/>
      <w:color w:val="000000" w:themeColor="text1"/>
      <w:lang w:val="en"/>
    </w:rPr>
  </w:style>
  <w:style w:type="character" w:customStyle="1" w:styleId="Heading8Char">
    <w:name w:val="Heading 8 Char"/>
    <w:basedOn w:val="DefaultParagraphFont"/>
    <w:link w:val="Heading8"/>
    <w:uiPriority w:val="9"/>
    <w:rPr>
      <w:rFonts w:ascii="Myriad Pro" w:eastAsiaTheme="majorEastAsia" w:hAnsi="Myriad Pro" w:cstheme="majorBidi"/>
      <w:color w:val="000000" w:themeColor="text1"/>
      <w:lang w:val="en"/>
    </w:rPr>
  </w:style>
  <w:style w:type="character" w:customStyle="1" w:styleId="Heading9Char">
    <w:name w:val="Heading 9 Char"/>
    <w:basedOn w:val="DefaultParagraphFont"/>
    <w:link w:val="Heading9"/>
    <w:uiPriority w:val="9"/>
    <w:rPr>
      <w:rFonts w:ascii="Myriad Pro" w:eastAsiaTheme="majorEastAsia" w:hAnsi="Myriad Pro" w:cstheme="majorBidi"/>
      <w:iCs/>
      <w:color w:val="000000" w:themeColor="text1"/>
      <w:lang w:val="en"/>
    </w:rPr>
  </w:style>
  <w:style w:type="paragraph" w:styleId="Title">
    <w:name w:val="Title"/>
    <w:basedOn w:val="Normal"/>
    <w:next w:val="Subtitle"/>
    <w:link w:val="TitleChar"/>
    <w:uiPriority w:val="10"/>
    <w:qFormat/>
    <w:pPr>
      <w:keepNext/>
      <w:keepLines/>
      <w:pBdr>
        <w:bottom w:val="single" w:sz="8" w:space="4" w:color="4F81BD" w:themeColor="accent1"/>
      </w:pBdr>
      <w:spacing w:before="0" w:after="240"/>
      <w:jc w:val="center"/>
    </w:pPr>
    <w:rPr>
      <w:rFonts w:eastAsiaTheme="majorEastAsia" w:cstheme="majorBidi"/>
      <w:b/>
      <w:smallCaps/>
      <w:color w:val="000000" w:themeColor="text1"/>
      <w:sz w:val="26"/>
      <w:szCs w:val="52"/>
    </w:rPr>
  </w:style>
  <w:style w:type="character" w:customStyle="1" w:styleId="TitleChar">
    <w:name w:val="Title Char"/>
    <w:basedOn w:val="DefaultParagraphFont"/>
    <w:link w:val="Title"/>
    <w:uiPriority w:val="10"/>
    <w:rPr>
      <w:rFonts w:ascii="Myriad Pro" w:eastAsiaTheme="majorEastAsia" w:hAnsi="Myriad Pro" w:cstheme="majorBidi"/>
      <w:b/>
      <w:smallCaps/>
      <w:color w:val="000000" w:themeColor="text1"/>
      <w:sz w:val="26"/>
      <w:szCs w:val="52"/>
      <w:lang w:val="en"/>
    </w:rPr>
  </w:style>
  <w:style w:type="paragraph" w:styleId="Subtitle">
    <w:name w:val="Subtitle"/>
    <w:basedOn w:val="Normal"/>
    <w:next w:val="Heading1"/>
    <w:link w:val="SubtitleChar"/>
    <w:uiPriority w:val="11"/>
    <w:qFormat/>
    <w:pPr>
      <w:keepNext/>
      <w:keepLines/>
      <w:numPr>
        <w:ilvl w:val="1"/>
      </w:numPr>
      <w:spacing w:before="240" w:after="240"/>
      <w:jc w:val="center"/>
    </w:pPr>
    <w:rPr>
      <w:rFonts w:eastAsiaTheme="majorEastAsia" w:cstheme="majorBidi"/>
      <w:b/>
      <w:iCs/>
      <w:color w:val="000000" w:themeColor="text1"/>
      <w:szCs w:val="24"/>
    </w:rPr>
  </w:style>
  <w:style w:type="character" w:customStyle="1" w:styleId="SubtitleChar">
    <w:name w:val="Subtitle Char"/>
    <w:basedOn w:val="DefaultParagraphFont"/>
    <w:link w:val="Subtitle"/>
    <w:uiPriority w:val="11"/>
    <w:rPr>
      <w:rFonts w:ascii="Myriad Pro" w:eastAsiaTheme="majorEastAsia" w:hAnsi="Myriad Pro" w:cstheme="majorBidi"/>
      <w:b/>
      <w:iCs/>
      <w:color w:val="000000" w:themeColor="text1"/>
      <w:sz w:val="24"/>
      <w:szCs w:val="24"/>
      <w:lang w:val="en"/>
    </w:rPr>
  </w:style>
  <w:style w:type="character" w:styleId="Emphasis">
    <w:name w:val="Emphasis"/>
    <w:basedOn w:val="DefaultParagraphFont"/>
    <w:uiPriority w:val="20"/>
    <w:semiHidden/>
    <w:unhideWhenUsed/>
    <w:qFormat/>
    <w:rPr>
      <w:i/>
      <w:iCs/>
    </w:rPr>
  </w:style>
  <w:style w:type="character" w:styleId="IntenseEmphasis">
    <w:name w:val="Intense Emphasis"/>
    <w:basedOn w:val="DefaultParagraphFont"/>
    <w:uiPriority w:val="21"/>
    <w:semiHidden/>
    <w:unhideWhenUsed/>
    <w:qFormat/>
    <w:rPr>
      <w:b/>
      <w:bCs/>
      <w:i/>
      <w:iCs/>
      <w:color w:val="4F81BD" w:themeColor="accent1"/>
    </w:rPr>
  </w:style>
  <w:style w:type="character" w:styleId="Strong">
    <w:name w:val="Strong"/>
    <w:basedOn w:val="DefaultParagraphFont"/>
    <w:uiPriority w:val="22"/>
    <w:semiHidden/>
    <w:unhideWhenUsed/>
    <w:qFormat/>
    <w:rPr>
      <w:b/>
      <w:bCs/>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rFonts w:ascii="Times New Roman" w:hAnsi="Times New Roman"/>
      <w:i/>
      <w:iCs/>
      <w:color w:val="000000" w:themeColor="tex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rFonts w:ascii="Times New Roman" w:hAnsi="Times New Roman"/>
      <w:b/>
      <w:bCs/>
      <w:i/>
      <w:iCs/>
      <w:color w:val="4F81BD" w:themeColor="accent1"/>
    </w:rPr>
  </w:style>
  <w:style w:type="character" w:styleId="SubtleReference">
    <w:name w:val="Subtle Reference"/>
    <w:basedOn w:val="DefaultParagraphFont"/>
    <w:uiPriority w:val="31"/>
    <w:semiHidden/>
    <w:unhideWhenUsed/>
    <w:qFormat/>
    <w:rPr>
      <w:smallCaps/>
      <w:color w:val="C0504D" w:themeColor="accent2"/>
      <w:u w:val="single"/>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BookTitle">
    <w:name w:val="Book Title"/>
    <w:basedOn w:val="DefaultParagraphFont"/>
    <w:uiPriority w:val="33"/>
    <w:semiHidden/>
    <w:unhideWhenUsed/>
    <w:qFormat/>
    <w:rPr>
      <w:b/>
      <w:bCs/>
      <w:smallCaps/>
      <w:spacing w:val="5"/>
    </w:rPr>
  </w:style>
  <w:style w:type="paragraph" w:styleId="NormalWeb">
    <w:name w:val="Normal (Web)"/>
    <w:basedOn w:val="Normal"/>
    <w:uiPriority w:val="99"/>
    <w:semiHidden/>
    <w:unhideWhenUsed/>
    <w:rPr>
      <w:rFonts w:cs="Times New Roman"/>
      <w:szCs w:val="24"/>
    </w:rPr>
  </w:style>
  <w:style w:type="paragraph" w:styleId="TOAHeading">
    <w:name w:val="toa heading"/>
    <w:basedOn w:val="Normal"/>
    <w:next w:val="Normal"/>
    <w:uiPriority w:val="99"/>
    <w:semiHidden/>
    <w:unhideWhenUsed/>
    <w:pPr>
      <w:keepNext/>
      <w:keepLines/>
      <w:spacing w:after="300"/>
    </w:pPr>
    <w:rPr>
      <w:rFonts w:ascii="Times New Roman Bold" w:eastAsiaTheme="majorEastAsia" w:hAnsi="Times New Roman Bold" w:cstheme="majorBidi"/>
      <w:b/>
      <w:bCs/>
      <w:szCs w:val="24"/>
    </w:rPr>
  </w:style>
  <w:style w:type="paragraph" w:styleId="TOCHeading">
    <w:name w:val="TOC Heading"/>
    <w:basedOn w:val="Heading1"/>
    <w:next w:val="Normal"/>
    <w:uiPriority w:val="39"/>
    <w:semiHidden/>
    <w:unhideWhenUsed/>
    <w:qFormat/>
    <w:pPr>
      <w:spacing w:after="300"/>
      <w:ind w:left="0" w:firstLine="0"/>
      <w:outlineLvl w:val="9"/>
    </w:pPr>
    <w:rPr>
      <w:smallCaps w:val="0"/>
      <w:szCs w:val="28"/>
    </w:rPr>
  </w:style>
  <w:style w:type="paragraph" w:customStyle="1" w:styleId="listnumbera">
    <w:name w:val="list number a"/>
    <w:basedOn w:val="Normal"/>
    <w:qFormat/>
    <w:pPr>
      <w:numPr>
        <w:ilvl w:val="1"/>
        <w:numId w:val="1"/>
      </w:numPr>
      <w:ind w:left="1134" w:hanging="567"/>
    </w:pPr>
  </w:style>
  <w:style w:type="paragraph" w:customStyle="1" w:styleId="bullet2">
    <w:name w:val="bullet 2"/>
    <w:basedOn w:val="Normal"/>
    <w:qFormat/>
    <w:pPr>
      <w:numPr>
        <w:ilvl w:val="1"/>
        <w:numId w:val="4"/>
      </w:numPr>
      <w:ind w:left="1134" w:hanging="567"/>
    </w:pPr>
  </w:style>
  <w:style w:type="numbering" w:customStyle="1" w:styleId="1NumberedLevel1">
    <w:name w:val="1 Numbered Level 1"/>
    <w:basedOn w:val="NoList"/>
    <w:pPr>
      <w:numPr>
        <w:numId w:val="2"/>
      </w:numPr>
    </w:pPr>
  </w:style>
  <w:style w:type="numbering" w:customStyle="1" w:styleId="numberedlistsimple">
    <w:name w:val="numbered list simple"/>
    <w:basedOn w:val="NoList"/>
    <w:uiPriority w:val="99"/>
    <w:pPr>
      <w:numPr>
        <w:numId w:val="5"/>
      </w:numPr>
    </w:pPr>
  </w:style>
  <w:style w:type="paragraph" w:customStyle="1" w:styleId="listnumberi">
    <w:name w:val="list number i"/>
    <w:basedOn w:val="Normal"/>
    <w:qFormat/>
    <w:pPr>
      <w:numPr>
        <w:ilvl w:val="2"/>
        <w:numId w:val="1"/>
      </w:numPr>
      <w:ind w:left="1701" w:hanging="567"/>
    </w:pPr>
  </w:style>
  <w:style w:type="numbering" w:customStyle="1" w:styleId="StyleNumberedLeft0Hanging025">
    <w:name w:val="Style Numbered Left:  0&quot; Hanging:  0.25&quot;"/>
    <w:basedOn w:val="NoList"/>
    <w:pPr>
      <w:numPr>
        <w:numId w:val="6"/>
      </w:numPr>
    </w:pPr>
  </w:style>
  <w:style w:type="numbering" w:customStyle="1" w:styleId="StyleNumberedLeft0Hanging0251">
    <w:name w:val="Style Numbered Left:  0&quot; Hanging:  0.25&quot;1"/>
    <w:basedOn w:val="NoList"/>
    <w:pPr>
      <w:numPr>
        <w:numId w:val="7"/>
      </w:numPr>
    </w:pPr>
  </w:style>
  <w:style w:type="numbering" w:customStyle="1" w:styleId="StyleNumberedLeft075Hanging025">
    <w:name w:val="Style Numbered Left:  0.75&quot; Hanging:  0.25&quot;"/>
    <w:basedOn w:val="NoList"/>
    <w:pPr>
      <w:numPr>
        <w:numId w:val="8"/>
      </w:numPr>
    </w:pPr>
  </w:style>
  <w:style w:type="numbering" w:customStyle="1" w:styleId="StyleNumberedLeft025Hanging025">
    <w:name w:val="Style Numbered Left:  0.25&quot; Hanging:  0.25&quot;"/>
    <w:basedOn w:val="NoList"/>
    <w:pPr>
      <w:numPr>
        <w:numId w:val="9"/>
      </w:numPr>
    </w:pPr>
  </w:style>
  <w:style w:type="numbering" w:customStyle="1" w:styleId="StyleNumberedLeft0Hanging0252">
    <w:name w:val="Style Numbered Left:  0&quot; Hanging:  0.25&quot;2"/>
    <w:basedOn w:val="NoList"/>
    <w:pPr>
      <w:numPr>
        <w:numId w:val="10"/>
      </w:numPr>
    </w:pPr>
  </w:style>
  <w:style w:type="numbering" w:customStyle="1" w:styleId="StyleNumberedLeft025Hanging0251">
    <w:name w:val="Style Numbered Left:  0.25&quot; Hanging:  0.25&quot;1"/>
    <w:basedOn w:val="NoList"/>
    <w:pPr>
      <w:numPr>
        <w:numId w:val="11"/>
      </w:numPr>
    </w:pPr>
  </w:style>
  <w:style w:type="numbering" w:customStyle="1" w:styleId="StyleNumberedLeft0Hanging0253">
    <w:name w:val="Style Numbered Left:  0&quot; Hanging:  0.25&quot;3"/>
    <w:basedOn w:val="NoList"/>
    <w:pPr>
      <w:numPr>
        <w:numId w:val="12"/>
      </w:numPr>
    </w:pPr>
  </w:style>
  <w:style w:type="numbering" w:customStyle="1" w:styleId="StyleNumberedLeft0Hanging0254">
    <w:name w:val="Style Numbered Left:  0&quot; Hanging:  0.25&quot;4"/>
    <w:basedOn w:val="NoList"/>
    <w:pPr>
      <w:numPr>
        <w:numId w:val="13"/>
      </w:numPr>
    </w:pPr>
  </w:style>
  <w:style w:type="table" w:styleId="TableGrid">
    <w:name w:val="Table Grid"/>
    <w:basedOn w:val="TableNormal"/>
    <w:uiPriority w:val="5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rFonts w:ascii="Myriad Pro" w:hAnsi="Myriad Pro"/>
      <w:b w:val="0"/>
      <w:i w:val="0"/>
      <w:color w:val="000099"/>
      <w:sz w:val="20"/>
    </w:rPr>
  </w:style>
  <w:style w:type="paragraph" w:customStyle="1" w:styleId="bullet3">
    <w:name w:val="bullet 3"/>
    <w:basedOn w:val="Normal"/>
    <w:qFormat/>
    <w:pPr>
      <w:numPr>
        <w:ilvl w:val="2"/>
        <w:numId w:val="4"/>
      </w:numPr>
      <w:ind w:left="1701" w:hanging="567"/>
    </w:pPr>
  </w:style>
  <w:style w:type="paragraph" w:customStyle="1" w:styleId="bullet4">
    <w:name w:val="bullet 4"/>
    <w:basedOn w:val="Normal"/>
    <w:qFormat/>
    <w:pPr>
      <w:numPr>
        <w:ilvl w:val="3"/>
        <w:numId w:val="4"/>
      </w:numPr>
      <w:ind w:left="2268" w:hanging="567"/>
    </w:pPr>
  </w:style>
  <w:style w:type="paragraph" w:customStyle="1" w:styleId="bullet5">
    <w:name w:val="bullet 5"/>
    <w:basedOn w:val="Normal"/>
    <w:qFormat/>
    <w:pPr>
      <w:numPr>
        <w:ilvl w:val="4"/>
        <w:numId w:val="4"/>
      </w:numPr>
      <w:ind w:left="2835" w:hanging="567"/>
    </w:pPr>
  </w:style>
  <w:style w:type="paragraph" w:customStyle="1" w:styleId="bullet6">
    <w:name w:val="bullet 6"/>
    <w:basedOn w:val="Normal"/>
    <w:qFormat/>
    <w:pPr>
      <w:numPr>
        <w:ilvl w:val="5"/>
        <w:numId w:val="4"/>
      </w:numPr>
      <w:ind w:left="3402" w:hanging="567"/>
    </w:pPr>
  </w:style>
  <w:style w:type="paragraph" w:customStyle="1" w:styleId="bullet7">
    <w:name w:val="bullet 7"/>
    <w:basedOn w:val="Normal"/>
    <w:qFormat/>
    <w:pPr>
      <w:numPr>
        <w:ilvl w:val="6"/>
        <w:numId w:val="4"/>
      </w:numPr>
      <w:ind w:left="3969" w:hanging="567"/>
    </w:pPr>
  </w:style>
  <w:style w:type="paragraph" w:customStyle="1" w:styleId="bullet8">
    <w:name w:val="bullet 8"/>
    <w:basedOn w:val="Normal"/>
    <w:qFormat/>
    <w:pPr>
      <w:numPr>
        <w:ilvl w:val="7"/>
        <w:numId w:val="4"/>
      </w:numPr>
      <w:ind w:left="4536" w:hanging="567"/>
    </w:pPr>
  </w:style>
  <w:style w:type="paragraph" w:customStyle="1" w:styleId="bullet9">
    <w:name w:val="bullet 9"/>
    <w:basedOn w:val="Normal"/>
    <w:qFormat/>
    <w:pPr>
      <w:numPr>
        <w:ilvl w:val="8"/>
        <w:numId w:val="4"/>
      </w:numPr>
      <w:ind w:left="5103" w:hanging="567"/>
    </w:pPr>
  </w:style>
  <w:style w:type="paragraph" w:customStyle="1" w:styleId="listnumber1">
    <w:name w:val="list number 1"/>
    <w:basedOn w:val="Normal"/>
    <w:qFormat/>
    <w:pPr>
      <w:numPr>
        <w:numId w:val="1"/>
      </w:numPr>
      <w:ind w:left="567" w:hanging="567"/>
    </w:pPr>
  </w:style>
  <w:style w:type="paragraph" w:styleId="Header">
    <w:name w:val="header"/>
    <w:basedOn w:val="Normal"/>
    <w:link w:val="HeaderChar"/>
    <w:uiPriority w:val="99"/>
    <w:unhideWhenUsed/>
    <w:pPr>
      <w:tabs>
        <w:tab w:val="center" w:pos="4876"/>
        <w:tab w:val="right" w:pos="9974"/>
      </w:tabs>
      <w:spacing w:before="0" w:after="0"/>
    </w:pPr>
  </w:style>
  <w:style w:type="character" w:customStyle="1" w:styleId="HeaderChar">
    <w:name w:val="Header Char"/>
    <w:basedOn w:val="DefaultParagraphFont"/>
    <w:link w:val="Header"/>
    <w:uiPriority w:val="99"/>
    <w:rPr>
      <w:rFonts w:ascii="Myriad Pro" w:hAnsi="Myriad Pro"/>
      <w:lang w:val="en"/>
    </w:rPr>
  </w:style>
  <w:style w:type="paragraph" w:styleId="Footer">
    <w:name w:val="footer"/>
    <w:basedOn w:val="Normal"/>
    <w:link w:val="FooterChar"/>
    <w:uiPriority w:val="99"/>
    <w:unhideWhenUsed/>
    <w:pPr>
      <w:tabs>
        <w:tab w:val="center" w:pos="4987"/>
        <w:tab w:val="right" w:pos="9974"/>
      </w:tabs>
      <w:spacing w:before="0" w:after="0"/>
    </w:pPr>
    <w:rPr>
      <w:i/>
      <w:sz w:val="16"/>
    </w:rPr>
  </w:style>
  <w:style w:type="character" w:customStyle="1" w:styleId="FooterChar">
    <w:name w:val="Footer Char"/>
    <w:basedOn w:val="DefaultParagraphFont"/>
    <w:link w:val="Footer"/>
    <w:uiPriority w:val="99"/>
    <w:rPr>
      <w:rFonts w:ascii="Myriad Pro" w:hAnsi="Myriad Pro"/>
      <w:i/>
      <w:sz w:val="16"/>
      <w:lang w:val="en"/>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pPr>
      <w:contextualSpacing/>
    </w:pPr>
  </w:style>
  <w:style w:type="paragraph" w:customStyle="1" w:styleId="bullet1">
    <w:name w:val="bullet 1"/>
    <w:basedOn w:val="Normal"/>
    <w:qFormat/>
    <w:pPr>
      <w:numPr>
        <w:numId w:val="4"/>
      </w:numPr>
      <w:ind w:left="567" w:hanging="567"/>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tabs>
        <w:tab w:val="clear" w:pos="567"/>
      </w:tabs>
      <w:spacing w:before="0" w:after="0"/>
    </w:pPr>
    <w:rPr>
      <w:rFonts w:eastAsia="Times New Roman" w:cs="Times New Roman"/>
      <w:lang w:val="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pPr>
      <w:tabs>
        <w:tab w:val="left" w:pos="567"/>
      </w:tabs>
      <w:spacing w:before="120" w:after="120"/>
    </w:pPr>
    <w:rPr>
      <w:rFonts w:eastAsiaTheme="minorHAnsi" w:cstheme="minorBidi"/>
      <w:b/>
      <w:bCs/>
      <w:sz w:val="20"/>
      <w:lang w:val="en"/>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77170">
      <w:bodyDiv w:val="1"/>
      <w:marLeft w:val="0"/>
      <w:marRight w:val="0"/>
      <w:marTop w:val="0"/>
      <w:marBottom w:val="0"/>
      <w:divBdr>
        <w:top w:val="none" w:sz="0" w:space="0" w:color="auto"/>
        <w:left w:val="none" w:sz="0" w:space="0" w:color="auto"/>
        <w:bottom w:val="none" w:sz="0" w:space="0" w:color="auto"/>
        <w:right w:val="none" w:sz="0" w:space="0" w:color="auto"/>
      </w:divBdr>
    </w:div>
    <w:div w:id="663709237">
      <w:bodyDiv w:val="1"/>
      <w:marLeft w:val="0"/>
      <w:marRight w:val="0"/>
      <w:marTop w:val="0"/>
      <w:marBottom w:val="0"/>
      <w:divBdr>
        <w:top w:val="none" w:sz="0" w:space="0" w:color="auto"/>
        <w:left w:val="none" w:sz="0" w:space="0" w:color="auto"/>
        <w:bottom w:val="none" w:sz="0" w:space="0" w:color="auto"/>
        <w:right w:val="none" w:sz="0" w:space="0" w:color="auto"/>
      </w:divBdr>
    </w:div>
    <w:div w:id="1433547253">
      <w:bodyDiv w:val="1"/>
      <w:marLeft w:val="0"/>
      <w:marRight w:val="0"/>
      <w:marTop w:val="0"/>
      <w:marBottom w:val="0"/>
      <w:divBdr>
        <w:top w:val="none" w:sz="0" w:space="0" w:color="auto"/>
        <w:left w:val="none" w:sz="0" w:space="0" w:color="auto"/>
        <w:bottom w:val="none" w:sz="0" w:space="0" w:color="auto"/>
        <w:right w:val="none" w:sz="0" w:space="0" w:color="auto"/>
      </w:divBdr>
    </w:div>
    <w:div w:id="1476608130">
      <w:bodyDiv w:val="1"/>
      <w:marLeft w:val="0"/>
      <w:marRight w:val="0"/>
      <w:marTop w:val="0"/>
      <w:marBottom w:val="0"/>
      <w:divBdr>
        <w:top w:val="none" w:sz="0" w:space="0" w:color="auto"/>
        <w:left w:val="none" w:sz="0" w:space="0" w:color="auto"/>
        <w:bottom w:val="none" w:sz="0" w:space="0" w:color="auto"/>
        <w:right w:val="none" w:sz="0" w:space="0" w:color="auto"/>
      </w:divBdr>
    </w:div>
    <w:div w:id="1727947708">
      <w:bodyDiv w:val="1"/>
      <w:marLeft w:val="0"/>
      <w:marRight w:val="0"/>
      <w:marTop w:val="0"/>
      <w:marBottom w:val="0"/>
      <w:divBdr>
        <w:top w:val="none" w:sz="0" w:space="0" w:color="auto"/>
        <w:left w:val="none" w:sz="0" w:space="0" w:color="auto"/>
        <w:bottom w:val="none" w:sz="0" w:space="0" w:color="auto"/>
        <w:right w:val="none" w:sz="0" w:space="0" w:color="auto"/>
      </w:divBdr>
    </w:div>
    <w:div w:id="202454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ification@oidf.net" TargetMode="External"/><Relationship Id="rId13" Type="http://schemas.openxmlformats.org/officeDocument/2006/relationships/header" Target="head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1691</Words>
  <Characters>9640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lpstr>
    </vt:vector>
  </TitlesOfParts>
  <Company>Microsoft Corporation</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10</cp:revision>
  <cp:lastPrinted>2015-01-07T14:41:00Z</cp:lastPrinted>
  <dcterms:created xsi:type="dcterms:W3CDTF">2015-01-12T22:13:00Z</dcterms:created>
  <dcterms:modified xsi:type="dcterms:W3CDTF">2015-01-12T23:48:00Z</dcterms:modified>
</cp:coreProperties>
</file>