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BDCE5" w14:textId="6F89125A" w:rsidR="000E7811" w:rsidRPr="000E7811" w:rsidRDefault="000E7811" w:rsidP="000E7811">
      <w:pPr>
        <w:shd w:val="clear" w:color="auto" w:fill="FFFFFF"/>
        <w:spacing w:after="360" w:line="360" w:lineRule="atLeast"/>
        <w:textAlignment w:val="baseline"/>
        <w:rPr>
          <w:rFonts w:ascii="Lucida Grande" w:hAnsi="Lucida Grande" w:cs="Lucida Grande"/>
          <w:color w:val="333333"/>
          <w:sz w:val="20"/>
          <w:szCs w:val="20"/>
        </w:rPr>
      </w:pPr>
      <w:r w:rsidRPr="000E7811">
        <w:rPr>
          <w:rFonts w:ascii="Lucida Grande" w:hAnsi="Lucida Grande" w:cs="Lucida Grande"/>
          <w:color w:val="333333"/>
          <w:sz w:val="20"/>
          <w:szCs w:val="20"/>
        </w:rPr>
        <w:t xml:space="preserve">1) Working Group name: </w:t>
      </w:r>
      <w:r>
        <w:rPr>
          <w:rFonts w:ascii="Lucida Grande" w:hAnsi="Lucida Grande" w:cs="Lucida Grande"/>
          <w:color w:val="333333"/>
          <w:sz w:val="20"/>
          <w:szCs w:val="20"/>
        </w:rPr>
        <w:t xml:space="preserve">Native </w:t>
      </w:r>
      <w:r w:rsidR="002E36D0">
        <w:rPr>
          <w:rFonts w:ascii="Lucida Grande" w:hAnsi="Lucida Grande" w:cs="Lucida Grande"/>
          <w:color w:val="333333"/>
          <w:sz w:val="20"/>
          <w:szCs w:val="20"/>
        </w:rPr>
        <w:t xml:space="preserve">Application </w:t>
      </w:r>
      <w:r>
        <w:rPr>
          <w:rFonts w:ascii="Lucida Grande" w:hAnsi="Lucida Grande" w:cs="Lucida Grande"/>
          <w:color w:val="333333"/>
          <w:sz w:val="20"/>
          <w:szCs w:val="20"/>
        </w:rPr>
        <w:t>SSO</w:t>
      </w:r>
    </w:p>
    <w:p w14:paraId="049606B3" w14:textId="0239FDE9" w:rsidR="000E7811" w:rsidRPr="000E7811" w:rsidRDefault="003746E3"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 xml:space="preserve">2) Purpose: To </w:t>
      </w:r>
      <w:r w:rsidR="002E36D0">
        <w:rPr>
          <w:rFonts w:ascii="Lucida Grande" w:hAnsi="Lucida Grande" w:cs="Lucida Grande"/>
          <w:color w:val="333333"/>
          <w:sz w:val="20"/>
          <w:szCs w:val="20"/>
        </w:rPr>
        <w:t xml:space="preserve">profile OpenID Connect 1.0 </w:t>
      </w:r>
      <w:del w:id="0" w:author="Mike Jones" w:date="2013-06-12T11:38:00Z">
        <w:r w:rsidR="002E36D0" w:rsidDel="007E6324">
          <w:rPr>
            <w:rFonts w:ascii="Lucida Grande" w:hAnsi="Lucida Grande" w:cs="Lucida Grande"/>
            <w:color w:val="333333"/>
            <w:sz w:val="20"/>
            <w:szCs w:val="20"/>
          </w:rPr>
          <w:delText xml:space="preserve">in order </w:delText>
        </w:r>
      </w:del>
      <w:r w:rsidR="002E36D0">
        <w:rPr>
          <w:rFonts w:ascii="Lucida Grande" w:hAnsi="Lucida Grande" w:cs="Lucida Grande"/>
          <w:color w:val="333333"/>
          <w:sz w:val="20"/>
          <w:szCs w:val="20"/>
        </w:rPr>
        <w:t xml:space="preserve">to enable a </w:t>
      </w:r>
      <w:r w:rsidR="000E7811">
        <w:rPr>
          <w:rFonts w:ascii="Lucida Grande" w:hAnsi="Lucida Grande" w:cs="Lucida Grande"/>
          <w:color w:val="333333"/>
          <w:sz w:val="20"/>
          <w:szCs w:val="20"/>
        </w:rPr>
        <w:t xml:space="preserve">Single Sign </w:t>
      </w:r>
      <w:proofErr w:type="gramStart"/>
      <w:r w:rsidR="000E7811">
        <w:rPr>
          <w:rFonts w:ascii="Lucida Grande" w:hAnsi="Lucida Grande" w:cs="Lucida Grande"/>
          <w:color w:val="333333"/>
          <w:sz w:val="20"/>
          <w:szCs w:val="20"/>
        </w:rPr>
        <w:t>On</w:t>
      </w:r>
      <w:proofErr w:type="gramEnd"/>
      <w:r w:rsidR="002E36D0">
        <w:rPr>
          <w:rFonts w:ascii="Lucida Grande" w:hAnsi="Lucida Grande" w:cs="Lucida Grande"/>
          <w:color w:val="333333"/>
          <w:sz w:val="20"/>
          <w:szCs w:val="20"/>
        </w:rPr>
        <w:t xml:space="preserve"> (SSO) model for native applications installed on mobile devices.</w:t>
      </w:r>
    </w:p>
    <w:p w14:paraId="0A8BBBC6" w14:textId="24CC9506" w:rsid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3) Scope</w:t>
      </w:r>
    </w:p>
    <w:p w14:paraId="7CFD6CFB" w14:textId="01012581" w:rsidR="008B48FE" w:rsidRPr="008B48FE" w:rsidRDefault="008B48FE" w:rsidP="008B48FE">
      <w:pPr>
        <w:pStyle w:val="ListParagraph"/>
        <w:numPr>
          <w:ilvl w:val="0"/>
          <w:numId w:val="5"/>
        </w:numPr>
        <w:shd w:val="clear" w:color="auto" w:fill="FFFFFF"/>
        <w:spacing w:after="360" w:line="360" w:lineRule="atLeast"/>
        <w:textAlignment w:val="baseline"/>
        <w:rPr>
          <w:rFonts w:ascii="Lucida Grande" w:hAnsi="Lucida Grande" w:cs="Lucida Grande"/>
          <w:color w:val="333333"/>
          <w:sz w:val="20"/>
          <w:szCs w:val="20"/>
        </w:rPr>
      </w:pPr>
      <w:del w:id="1" w:author="Mike Jones" w:date="2013-06-12T11:36:00Z">
        <w:r w:rsidRPr="008B48FE" w:rsidDel="007E6324">
          <w:rPr>
            <w:rFonts w:ascii="Lucida Grande" w:hAnsi="Lucida Grande" w:cs="Lucida Grande"/>
            <w:color w:val="333333"/>
            <w:sz w:val="20"/>
            <w:szCs w:val="20"/>
          </w:rPr>
          <w:delText>d</w:delText>
        </w:r>
      </w:del>
      <w:ins w:id="2" w:author="Mike Jones" w:date="2013-06-12T11:36:00Z">
        <w:r w:rsidR="007E6324">
          <w:rPr>
            <w:rFonts w:ascii="Lucida Grande" w:hAnsi="Lucida Grande" w:cs="Lucida Grande"/>
            <w:color w:val="333333"/>
            <w:sz w:val="20"/>
            <w:szCs w:val="20"/>
          </w:rPr>
          <w:t>D</w:t>
        </w:r>
      </w:ins>
      <w:r w:rsidRPr="008B48FE">
        <w:rPr>
          <w:rFonts w:ascii="Lucida Grande" w:hAnsi="Lucida Grande" w:cs="Lucida Grande"/>
          <w:color w:val="333333"/>
          <w:sz w:val="20"/>
          <w:szCs w:val="20"/>
        </w:rPr>
        <w:t>efine the role of an ‘authorization agent’ (AZA), a device resident software component that, once itself authenticated, can obtain OAuth access tokens for other native applications installed on the device</w:t>
      </w:r>
      <w:ins w:id="3" w:author="Mike Jones" w:date="2013-06-12T11:37:00Z">
        <w:r w:rsidR="007E6324">
          <w:rPr>
            <w:rFonts w:ascii="Lucida Grande" w:hAnsi="Lucida Grande" w:cs="Lucida Grande"/>
            <w:color w:val="333333"/>
            <w:sz w:val="20"/>
            <w:szCs w:val="20"/>
          </w:rPr>
          <w:t>.</w:t>
        </w:r>
      </w:ins>
    </w:p>
    <w:p w14:paraId="7B1948AD" w14:textId="0B76E4CE" w:rsidR="008B48FE" w:rsidRPr="008B48FE" w:rsidRDefault="008B48FE" w:rsidP="008B48FE">
      <w:pPr>
        <w:pStyle w:val="ListParagraph"/>
        <w:numPr>
          <w:ilvl w:val="0"/>
          <w:numId w:val="5"/>
        </w:numPr>
        <w:shd w:val="clear" w:color="auto" w:fill="FFFFFF"/>
        <w:spacing w:after="360" w:line="360" w:lineRule="atLeast"/>
        <w:textAlignment w:val="baseline"/>
        <w:rPr>
          <w:rFonts w:ascii="Lucida Grande" w:hAnsi="Lucida Grande" w:cs="Lucida Grande"/>
          <w:color w:val="333333"/>
          <w:sz w:val="20"/>
          <w:szCs w:val="20"/>
        </w:rPr>
      </w:pPr>
      <w:del w:id="4" w:author="Mike Jones" w:date="2013-06-12T11:36:00Z">
        <w:r w:rsidRPr="008B48FE" w:rsidDel="007E6324">
          <w:rPr>
            <w:rFonts w:ascii="Lucida Grande" w:hAnsi="Lucida Grande" w:cs="Lucida Grande"/>
            <w:color w:val="333333"/>
            <w:sz w:val="20"/>
            <w:szCs w:val="20"/>
          </w:rPr>
          <w:delText>d</w:delText>
        </w:r>
      </w:del>
      <w:ins w:id="5" w:author="Mike Jones" w:date="2013-06-12T11:36:00Z">
        <w:r w:rsidR="007E6324">
          <w:rPr>
            <w:rFonts w:ascii="Lucida Grande" w:hAnsi="Lucida Grande" w:cs="Lucida Grande"/>
            <w:color w:val="333333"/>
            <w:sz w:val="20"/>
            <w:szCs w:val="20"/>
          </w:rPr>
          <w:t>D</w:t>
        </w:r>
      </w:ins>
      <w:r w:rsidRPr="008B48FE">
        <w:rPr>
          <w:rFonts w:ascii="Lucida Grande" w:hAnsi="Lucida Grande" w:cs="Lucida Grande"/>
          <w:color w:val="333333"/>
          <w:sz w:val="20"/>
          <w:szCs w:val="20"/>
        </w:rPr>
        <w:t>efine how an AZA might use an OAuth refresh token issued to it to obtain an access token for another native application – the access token issued by the same Authorization Server that issued the refresh token.</w:t>
      </w:r>
    </w:p>
    <w:p w14:paraId="0C9F9E1E" w14:textId="783D02B4" w:rsidR="008B48FE" w:rsidRPr="008B48FE" w:rsidRDefault="008B48FE" w:rsidP="008B48FE">
      <w:pPr>
        <w:pStyle w:val="ListParagraph"/>
        <w:numPr>
          <w:ilvl w:val="0"/>
          <w:numId w:val="5"/>
        </w:numPr>
        <w:shd w:val="clear" w:color="auto" w:fill="FFFFFF"/>
        <w:spacing w:after="360" w:line="360" w:lineRule="atLeast"/>
        <w:textAlignment w:val="baseline"/>
        <w:rPr>
          <w:rFonts w:ascii="Lucida Grande" w:hAnsi="Lucida Grande" w:cs="Lucida Grande"/>
          <w:color w:val="333333"/>
          <w:sz w:val="20"/>
          <w:szCs w:val="20"/>
        </w:rPr>
      </w:pPr>
      <w:del w:id="6" w:author="Mike Jones" w:date="2013-06-12T11:37:00Z">
        <w:r w:rsidRPr="008B48FE" w:rsidDel="007E6324">
          <w:rPr>
            <w:rFonts w:ascii="Lucida Grande" w:hAnsi="Lucida Grande" w:cs="Lucida Grande"/>
            <w:color w:val="333333"/>
            <w:sz w:val="20"/>
            <w:szCs w:val="20"/>
          </w:rPr>
          <w:delText>d</w:delText>
        </w:r>
      </w:del>
      <w:ins w:id="7" w:author="Mike Jones" w:date="2013-06-12T11:37:00Z">
        <w:r w:rsidR="007E6324">
          <w:rPr>
            <w:rFonts w:ascii="Lucida Grande" w:hAnsi="Lucida Grande" w:cs="Lucida Grande"/>
            <w:color w:val="333333"/>
            <w:sz w:val="20"/>
            <w:szCs w:val="20"/>
          </w:rPr>
          <w:t>D</w:t>
        </w:r>
      </w:ins>
      <w:r w:rsidRPr="008B48FE">
        <w:rPr>
          <w:rFonts w:ascii="Lucida Grande" w:hAnsi="Lucida Grande" w:cs="Lucida Grande"/>
          <w:color w:val="333333"/>
          <w:sz w:val="20"/>
          <w:szCs w:val="20"/>
        </w:rPr>
        <w:t xml:space="preserve">efine how an AZA might use an </w:t>
      </w:r>
      <w:del w:id="8" w:author="Mike Jones" w:date="2013-06-12T11:36:00Z">
        <w:r w:rsidRPr="008B48FE" w:rsidDel="007E6324">
          <w:rPr>
            <w:rFonts w:ascii="Lucida Grande" w:hAnsi="Lucida Grande" w:cs="Lucida Grande"/>
            <w:color w:val="333333"/>
            <w:sz w:val="20"/>
            <w:szCs w:val="20"/>
          </w:rPr>
          <w:delText xml:space="preserve">OIDC </w:delText>
        </w:r>
      </w:del>
      <w:ins w:id="9" w:author="Mike Jones" w:date="2013-06-12T11:36:00Z">
        <w:r w:rsidR="007E6324">
          <w:rPr>
            <w:rFonts w:ascii="Lucida Grande" w:hAnsi="Lucida Grande" w:cs="Lucida Grande"/>
            <w:color w:val="333333"/>
            <w:sz w:val="20"/>
            <w:szCs w:val="20"/>
          </w:rPr>
          <w:t>OpenID Connect</w:t>
        </w:r>
        <w:r w:rsidR="007E6324" w:rsidRPr="008B48FE">
          <w:rPr>
            <w:rFonts w:ascii="Lucida Grande" w:hAnsi="Lucida Grande" w:cs="Lucida Grande"/>
            <w:color w:val="333333"/>
            <w:sz w:val="20"/>
            <w:szCs w:val="20"/>
          </w:rPr>
          <w:t xml:space="preserve"> </w:t>
        </w:r>
      </w:ins>
      <w:del w:id="10" w:author="Mike Jones" w:date="2013-06-12T11:36:00Z">
        <w:r w:rsidRPr="008B48FE" w:rsidDel="007E6324">
          <w:rPr>
            <w:rFonts w:ascii="Lucida Grande" w:hAnsi="Lucida Grande" w:cs="Lucida Grande"/>
            <w:color w:val="333333"/>
            <w:sz w:val="20"/>
            <w:szCs w:val="20"/>
          </w:rPr>
          <w:delText>id_token</w:delText>
        </w:r>
      </w:del>
      <w:ins w:id="11" w:author="Mike Jones" w:date="2013-06-12T11:36:00Z">
        <w:r w:rsidR="007E6324">
          <w:rPr>
            <w:rFonts w:ascii="Lucida Grande" w:hAnsi="Lucida Grande" w:cs="Lucida Grande"/>
            <w:color w:val="333333"/>
            <w:sz w:val="20"/>
            <w:szCs w:val="20"/>
          </w:rPr>
          <w:t>ID Token</w:t>
        </w:r>
      </w:ins>
      <w:r w:rsidRPr="008B48FE">
        <w:rPr>
          <w:rFonts w:ascii="Lucida Grande" w:hAnsi="Lucida Grande" w:cs="Lucida Grande"/>
          <w:color w:val="333333"/>
          <w:sz w:val="20"/>
          <w:szCs w:val="20"/>
        </w:rPr>
        <w:t xml:space="preserve"> issued to it to obtain an access token for another native application – the access token issued by a different Authorization Server than issued the </w:t>
      </w:r>
      <w:del w:id="12" w:author="Mike Jones" w:date="2013-06-12T11:36:00Z">
        <w:r w:rsidRPr="008B48FE" w:rsidDel="007E6324">
          <w:rPr>
            <w:rFonts w:ascii="Lucida Grande" w:hAnsi="Lucida Grande" w:cs="Lucida Grande"/>
            <w:color w:val="333333"/>
            <w:sz w:val="20"/>
            <w:szCs w:val="20"/>
          </w:rPr>
          <w:delText>id_token</w:delText>
        </w:r>
      </w:del>
      <w:ins w:id="13" w:author="Mike Jones" w:date="2013-06-12T11:36:00Z">
        <w:r w:rsidR="007E6324">
          <w:rPr>
            <w:rFonts w:ascii="Lucida Grande" w:hAnsi="Lucida Grande" w:cs="Lucida Grande"/>
            <w:color w:val="333333"/>
            <w:sz w:val="20"/>
            <w:szCs w:val="20"/>
          </w:rPr>
          <w:t>ID Token</w:t>
        </w:r>
      </w:ins>
      <w:r w:rsidRPr="008B48FE">
        <w:rPr>
          <w:rFonts w:ascii="Lucida Grande" w:hAnsi="Lucida Grande" w:cs="Lucida Grande"/>
          <w:color w:val="333333"/>
          <w:sz w:val="20"/>
          <w:szCs w:val="20"/>
        </w:rPr>
        <w:t>.</w:t>
      </w:r>
    </w:p>
    <w:p w14:paraId="0B7D2675" w14:textId="240884BB" w:rsidR="008B48FE" w:rsidRPr="008B48FE" w:rsidRDefault="008B48FE" w:rsidP="008B48FE">
      <w:pPr>
        <w:pStyle w:val="ListParagraph"/>
        <w:numPr>
          <w:ilvl w:val="0"/>
          <w:numId w:val="5"/>
        </w:numPr>
        <w:shd w:val="clear" w:color="auto" w:fill="FFFFFF"/>
        <w:spacing w:after="360" w:line="360" w:lineRule="atLeast"/>
        <w:textAlignment w:val="baseline"/>
        <w:rPr>
          <w:rFonts w:ascii="Lucida Grande" w:hAnsi="Lucida Grande" w:cs="Lucida Grande"/>
          <w:color w:val="333333"/>
          <w:sz w:val="20"/>
          <w:szCs w:val="20"/>
        </w:rPr>
      </w:pPr>
      <w:del w:id="14" w:author="Mike Jones" w:date="2013-06-12T11:37:00Z">
        <w:r w:rsidRPr="008B48FE" w:rsidDel="007E6324">
          <w:rPr>
            <w:rFonts w:ascii="Lucida Grande" w:hAnsi="Lucida Grande" w:cs="Lucida Grande"/>
            <w:color w:val="333333"/>
            <w:sz w:val="20"/>
            <w:szCs w:val="20"/>
          </w:rPr>
          <w:delText>d</w:delText>
        </w:r>
      </w:del>
      <w:ins w:id="15" w:author="Mike Jones" w:date="2013-06-12T11:37:00Z">
        <w:r w:rsidR="007E6324">
          <w:rPr>
            <w:rFonts w:ascii="Lucida Grande" w:hAnsi="Lucida Grande" w:cs="Lucida Grande"/>
            <w:color w:val="333333"/>
            <w:sz w:val="20"/>
            <w:szCs w:val="20"/>
          </w:rPr>
          <w:t>D</w:t>
        </w:r>
      </w:ins>
      <w:r w:rsidRPr="008B48FE">
        <w:rPr>
          <w:rFonts w:ascii="Lucida Grande" w:hAnsi="Lucida Grande" w:cs="Lucida Grande"/>
          <w:color w:val="333333"/>
          <w:sz w:val="20"/>
          <w:szCs w:val="20"/>
        </w:rPr>
        <w:t xml:space="preserve">efine mechanisms by which an AZA can 1) be asked by a native application for an access token and 2) deliver an access token to </w:t>
      </w:r>
      <w:r w:rsidR="008A36F1">
        <w:rPr>
          <w:rFonts w:ascii="Lucida Grande" w:hAnsi="Lucida Grande" w:cs="Lucida Grande"/>
          <w:color w:val="333333"/>
          <w:sz w:val="20"/>
          <w:szCs w:val="20"/>
        </w:rPr>
        <w:t>another native application</w:t>
      </w:r>
      <w:ins w:id="16" w:author="Mike Jones" w:date="2013-06-12T11:37:00Z">
        <w:r w:rsidR="007E6324">
          <w:rPr>
            <w:rFonts w:ascii="Lucida Grande" w:hAnsi="Lucida Grande" w:cs="Lucida Grande"/>
            <w:color w:val="333333"/>
            <w:sz w:val="20"/>
            <w:szCs w:val="20"/>
          </w:rPr>
          <w:t>.</w:t>
        </w:r>
      </w:ins>
    </w:p>
    <w:p w14:paraId="7CB5489A" w14:textId="05CE90B7" w:rsidR="008B48FE" w:rsidRPr="008B48FE" w:rsidRDefault="008B48FE" w:rsidP="008B48FE">
      <w:pPr>
        <w:pStyle w:val="ListParagraph"/>
        <w:numPr>
          <w:ilvl w:val="0"/>
          <w:numId w:val="5"/>
        </w:numPr>
        <w:shd w:val="clear" w:color="auto" w:fill="FFFFFF"/>
        <w:spacing w:after="360" w:line="360" w:lineRule="atLeast"/>
        <w:textAlignment w:val="baseline"/>
        <w:rPr>
          <w:rFonts w:ascii="Lucida Grande" w:hAnsi="Lucida Grande" w:cs="Lucida Grande"/>
          <w:color w:val="333333"/>
          <w:sz w:val="20"/>
          <w:szCs w:val="20"/>
        </w:rPr>
      </w:pPr>
      <w:del w:id="17" w:author="Mike Jones" w:date="2013-06-12T11:37:00Z">
        <w:r w:rsidRPr="008B48FE" w:rsidDel="007E6324">
          <w:rPr>
            <w:rFonts w:ascii="Lucida Grande" w:hAnsi="Lucida Grande" w:cs="Lucida Grande"/>
            <w:color w:val="333333"/>
            <w:sz w:val="20"/>
            <w:szCs w:val="20"/>
          </w:rPr>
          <w:delText>d</w:delText>
        </w:r>
      </w:del>
      <w:ins w:id="18" w:author="Mike Jones" w:date="2013-06-12T11:37:00Z">
        <w:r w:rsidR="007E6324">
          <w:rPr>
            <w:rFonts w:ascii="Lucida Grande" w:hAnsi="Lucida Grande" w:cs="Lucida Grande"/>
            <w:color w:val="333333"/>
            <w:sz w:val="20"/>
            <w:szCs w:val="20"/>
          </w:rPr>
          <w:t>D</w:t>
        </w:r>
      </w:ins>
      <w:r w:rsidRPr="008B48FE">
        <w:rPr>
          <w:rFonts w:ascii="Lucida Grande" w:hAnsi="Lucida Grande" w:cs="Lucida Grande"/>
          <w:color w:val="333333"/>
          <w:sz w:val="20"/>
          <w:szCs w:val="20"/>
        </w:rPr>
        <w:t xml:space="preserve">efine </w:t>
      </w:r>
      <w:r w:rsidR="008A36F1">
        <w:rPr>
          <w:rFonts w:ascii="Lucida Grande" w:hAnsi="Lucida Grande" w:cs="Lucida Grande"/>
          <w:color w:val="333333"/>
          <w:sz w:val="20"/>
          <w:szCs w:val="20"/>
        </w:rPr>
        <w:t>a mechanism</w:t>
      </w:r>
      <w:r w:rsidRPr="008B48FE">
        <w:rPr>
          <w:rFonts w:ascii="Lucida Grande" w:hAnsi="Lucida Grande" w:cs="Lucida Grande"/>
          <w:color w:val="333333"/>
          <w:sz w:val="20"/>
          <w:szCs w:val="20"/>
        </w:rPr>
        <w:t xml:space="preserve"> by which a</w:t>
      </w:r>
      <w:del w:id="19" w:author="Mike Jones" w:date="2013-06-12T11:41:00Z">
        <w:r w:rsidRPr="008B48FE" w:rsidDel="007E6324">
          <w:rPr>
            <w:rFonts w:ascii="Lucida Grande" w:hAnsi="Lucida Grande" w:cs="Lucida Grande"/>
            <w:color w:val="333333"/>
            <w:sz w:val="20"/>
            <w:szCs w:val="20"/>
          </w:rPr>
          <w:delText>n</w:delText>
        </w:r>
      </w:del>
      <w:r w:rsidRPr="008B48FE">
        <w:rPr>
          <w:rFonts w:ascii="Lucida Grande" w:hAnsi="Lucida Grande" w:cs="Lucida Grande"/>
          <w:color w:val="333333"/>
          <w:sz w:val="20"/>
          <w:szCs w:val="20"/>
        </w:rPr>
        <w:t xml:space="preserve"> Resource Server, on being presented with an access token</w:t>
      </w:r>
      <w:r w:rsidR="008A36F1">
        <w:rPr>
          <w:rFonts w:ascii="Lucida Grande" w:hAnsi="Lucida Grande" w:cs="Lucida Grande"/>
          <w:color w:val="333333"/>
          <w:sz w:val="20"/>
          <w:szCs w:val="20"/>
        </w:rPr>
        <w:t xml:space="preserve"> by a native application (previously provided to that native application by an AZA)</w:t>
      </w:r>
      <w:r w:rsidRPr="008B48FE">
        <w:rPr>
          <w:rFonts w:ascii="Lucida Grande" w:hAnsi="Lucida Grande" w:cs="Lucida Grande"/>
          <w:color w:val="333333"/>
          <w:sz w:val="20"/>
          <w:szCs w:val="20"/>
        </w:rPr>
        <w:t>, can determine how &amp; where to validate that</w:t>
      </w:r>
      <w:r w:rsidR="008A36F1">
        <w:rPr>
          <w:rFonts w:ascii="Lucida Grande" w:hAnsi="Lucida Grande" w:cs="Lucida Grande"/>
          <w:color w:val="333333"/>
          <w:sz w:val="20"/>
          <w:szCs w:val="20"/>
        </w:rPr>
        <w:t xml:space="preserve"> access</w:t>
      </w:r>
      <w:r w:rsidRPr="008B48FE">
        <w:rPr>
          <w:rFonts w:ascii="Lucida Grande" w:hAnsi="Lucida Grande" w:cs="Lucida Grande"/>
          <w:color w:val="333333"/>
          <w:sz w:val="20"/>
          <w:szCs w:val="20"/>
        </w:rPr>
        <w:t xml:space="preserve"> token</w:t>
      </w:r>
      <w:ins w:id="20" w:author="Mike Jones" w:date="2013-06-12T11:37:00Z">
        <w:r w:rsidR="007E6324">
          <w:rPr>
            <w:rFonts w:ascii="Lucida Grande" w:hAnsi="Lucida Grande" w:cs="Lucida Grande"/>
            <w:color w:val="333333"/>
            <w:sz w:val="20"/>
            <w:szCs w:val="20"/>
          </w:rPr>
          <w:t>.</w:t>
        </w:r>
      </w:ins>
    </w:p>
    <w:p w14:paraId="115A3834" w14:textId="577DCA64" w:rsidR="008D2C56"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 xml:space="preserve">4) </w:t>
      </w:r>
      <w:r w:rsidR="008B48FE">
        <w:rPr>
          <w:rFonts w:ascii="Lucida Grande" w:hAnsi="Lucida Grande" w:cs="Lucida Grande"/>
          <w:color w:val="333333"/>
          <w:sz w:val="20"/>
          <w:szCs w:val="20"/>
        </w:rPr>
        <w:t xml:space="preserve">Out of </w:t>
      </w:r>
      <w:r w:rsidR="008D2C56">
        <w:rPr>
          <w:rFonts w:ascii="Lucida Grande" w:hAnsi="Lucida Grande" w:cs="Lucida Grande"/>
          <w:color w:val="333333"/>
          <w:sz w:val="20"/>
          <w:szCs w:val="20"/>
        </w:rPr>
        <w:t>scope:</w:t>
      </w:r>
    </w:p>
    <w:p w14:paraId="2A64056B" w14:textId="16C8F811" w:rsidR="008B48FE" w:rsidRPr="008B48FE" w:rsidRDefault="008B48FE" w:rsidP="008B48FE">
      <w:pPr>
        <w:pStyle w:val="ListParagraph"/>
        <w:numPr>
          <w:ilvl w:val="0"/>
          <w:numId w:val="3"/>
        </w:numPr>
        <w:shd w:val="clear" w:color="auto" w:fill="FFFFFF"/>
        <w:spacing w:after="360" w:line="360" w:lineRule="atLeast"/>
        <w:textAlignment w:val="baseline"/>
        <w:rPr>
          <w:rFonts w:ascii="Lucida Grande" w:hAnsi="Lucida Grande" w:cs="Lucida Grande"/>
          <w:color w:val="333333"/>
          <w:sz w:val="20"/>
          <w:szCs w:val="20"/>
        </w:rPr>
      </w:pPr>
      <w:r w:rsidRPr="008B48FE">
        <w:rPr>
          <w:rFonts w:ascii="Lucida Grande" w:hAnsi="Lucida Grande" w:cs="Lucida Grande"/>
          <w:color w:val="333333"/>
          <w:sz w:val="20"/>
          <w:szCs w:val="20"/>
        </w:rPr>
        <w:t xml:space="preserve">How the user is </w:t>
      </w:r>
      <w:r w:rsidR="002E36D0">
        <w:rPr>
          <w:rFonts w:ascii="Lucida Grande" w:hAnsi="Lucida Grande" w:cs="Lucida Grande"/>
          <w:color w:val="333333"/>
          <w:sz w:val="20"/>
          <w:szCs w:val="20"/>
        </w:rPr>
        <w:t xml:space="preserve">initially </w:t>
      </w:r>
      <w:r w:rsidRPr="008B48FE">
        <w:rPr>
          <w:rFonts w:ascii="Lucida Grande" w:hAnsi="Lucida Grande" w:cs="Lucida Grande"/>
          <w:color w:val="333333"/>
          <w:sz w:val="20"/>
          <w:szCs w:val="20"/>
        </w:rPr>
        <w:t>authenticated</w:t>
      </w:r>
      <w:r w:rsidR="002E36D0">
        <w:rPr>
          <w:rFonts w:ascii="Lucida Grande" w:hAnsi="Lucida Grande" w:cs="Lucida Grande"/>
          <w:color w:val="333333"/>
          <w:sz w:val="20"/>
          <w:szCs w:val="20"/>
        </w:rPr>
        <w:t xml:space="preserve"> (at time of issuance of tokens to the AZA)</w:t>
      </w:r>
      <w:ins w:id="21" w:author="Mike Jones" w:date="2013-06-12T11:37:00Z">
        <w:r w:rsidR="007E6324">
          <w:rPr>
            <w:rFonts w:ascii="Lucida Grande" w:hAnsi="Lucida Grande" w:cs="Lucida Grande"/>
            <w:color w:val="333333"/>
            <w:sz w:val="20"/>
            <w:szCs w:val="20"/>
          </w:rPr>
          <w:t>.</w:t>
        </w:r>
      </w:ins>
    </w:p>
    <w:p w14:paraId="1748F75D" w14:textId="36E16D62" w:rsidR="008B48FE" w:rsidRDefault="002E36D0" w:rsidP="008B48FE">
      <w:pPr>
        <w:pStyle w:val="ListParagraph"/>
        <w:numPr>
          <w:ilvl w:val="0"/>
          <w:numId w:val="3"/>
        </w:numPr>
        <w:shd w:val="clear" w:color="auto" w:fill="FFFFFF"/>
        <w:spacing w:after="360" w:line="360" w:lineRule="atLeast"/>
        <w:textAlignment w:val="baseline"/>
        <w:rPr>
          <w:rFonts w:ascii="Lucida Grande" w:hAnsi="Lucida Grande" w:cs="Lucida Grande"/>
          <w:color w:val="333333"/>
          <w:sz w:val="20"/>
          <w:szCs w:val="20"/>
        </w:rPr>
      </w:pPr>
      <w:commentRangeStart w:id="22"/>
      <w:r>
        <w:rPr>
          <w:rFonts w:ascii="Lucida Grande" w:hAnsi="Lucida Grande" w:cs="Lucida Grande"/>
          <w:color w:val="333333"/>
          <w:sz w:val="20"/>
          <w:szCs w:val="20"/>
        </w:rPr>
        <w:t>AZA client registration</w:t>
      </w:r>
      <w:ins w:id="23" w:author="Mike Jones" w:date="2013-06-12T11:37:00Z">
        <w:r w:rsidR="007E6324">
          <w:rPr>
            <w:rFonts w:ascii="Lucida Grande" w:hAnsi="Lucida Grande" w:cs="Lucida Grande"/>
            <w:color w:val="333333"/>
            <w:sz w:val="20"/>
            <w:szCs w:val="20"/>
          </w:rPr>
          <w:t>.</w:t>
        </w:r>
      </w:ins>
      <w:commentRangeEnd w:id="22"/>
      <w:ins w:id="24" w:author="Mike Jones" w:date="2013-06-12T11:42:00Z">
        <w:r w:rsidR="007E6324">
          <w:rPr>
            <w:rStyle w:val="CommentReference"/>
          </w:rPr>
          <w:commentReference w:id="22"/>
        </w:r>
      </w:ins>
    </w:p>
    <w:p w14:paraId="35EDD7C8" w14:textId="012E0DD7" w:rsidR="002E36D0" w:rsidRDefault="002E36D0" w:rsidP="008B48FE">
      <w:pPr>
        <w:pStyle w:val="ListParagraph"/>
        <w:numPr>
          <w:ilvl w:val="0"/>
          <w:numId w:val="3"/>
        </w:numPr>
        <w:shd w:val="clear" w:color="auto" w:fill="FFFFFF"/>
        <w:spacing w:after="360" w:line="360" w:lineRule="atLeast"/>
        <w:textAlignment w:val="baseline"/>
        <w:rPr>
          <w:ins w:id="25" w:author="Mike Jones" w:date="2013-06-12T11:43:00Z"/>
          <w:rFonts w:ascii="Lucida Grande" w:hAnsi="Lucida Grande" w:cs="Lucida Grande"/>
          <w:color w:val="333333"/>
          <w:sz w:val="20"/>
          <w:szCs w:val="20"/>
        </w:rPr>
      </w:pPr>
      <w:r>
        <w:rPr>
          <w:rFonts w:ascii="Lucida Grande" w:hAnsi="Lucida Grande" w:cs="Lucida Grande"/>
          <w:color w:val="333333"/>
          <w:sz w:val="20"/>
          <w:szCs w:val="20"/>
        </w:rPr>
        <w:t xml:space="preserve">How an RS validates a </w:t>
      </w:r>
      <w:commentRangeStart w:id="26"/>
      <w:r>
        <w:rPr>
          <w:rFonts w:ascii="Lucida Grande" w:hAnsi="Lucida Grande" w:cs="Lucida Grande"/>
          <w:color w:val="333333"/>
          <w:sz w:val="20"/>
          <w:szCs w:val="20"/>
        </w:rPr>
        <w:t>reference style access token</w:t>
      </w:r>
      <w:commentRangeEnd w:id="26"/>
      <w:r w:rsidR="007E6324">
        <w:rPr>
          <w:rStyle w:val="CommentReference"/>
        </w:rPr>
        <w:commentReference w:id="26"/>
      </w:r>
      <w:ins w:id="27" w:author="Mike Jones" w:date="2013-06-12T11:37:00Z">
        <w:r w:rsidR="007E6324">
          <w:rPr>
            <w:rFonts w:ascii="Lucida Grande" w:hAnsi="Lucida Grande" w:cs="Lucida Grande"/>
            <w:color w:val="333333"/>
            <w:sz w:val="20"/>
            <w:szCs w:val="20"/>
          </w:rPr>
          <w:t>.</w:t>
        </w:r>
      </w:ins>
    </w:p>
    <w:p w14:paraId="1C4B816B" w14:textId="17B09E5F" w:rsidR="007E6324" w:rsidRPr="008B48FE" w:rsidRDefault="007E6324" w:rsidP="008B48FE">
      <w:pPr>
        <w:pStyle w:val="ListParagraph"/>
        <w:numPr>
          <w:ilvl w:val="0"/>
          <w:numId w:val="3"/>
        </w:numPr>
        <w:shd w:val="clear" w:color="auto" w:fill="FFFFFF"/>
        <w:spacing w:after="360" w:line="360" w:lineRule="atLeast"/>
        <w:textAlignment w:val="baseline"/>
        <w:rPr>
          <w:rFonts w:ascii="Lucida Grande" w:hAnsi="Lucida Grande" w:cs="Lucida Grande"/>
          <w:color w:val="333333"/>
          <w:sz w:val="20"/>
          <w:szCs w:val="20"/>
        </w:rPr>
      </w:pPr>
      <w:ins w:id="28" w:author="Mike Jones" w:date="2013-06-12T11:43:00Z">
        <w:r>
          <w:rPr>
            <w:rFonts w:ascii="Lucida Grande" w:hAnsi="Lucida Grande" w:cs="Lucida Grande"/>
            <w:color w:val="333333"/>
            <w:sz w:val="20"/>
            <w:szCs w:val="20"/>
          </w:rPr>
          <w:t>This specification will not make breaking changes to OpenID Connect 1.0.</w:t>
        </w:r>
      </w:ins>
    </w:p>
    <w:p w14:paraId="2DAF5DFE" w14:textId="5B74FFD1" w:rsidR="000E7811" w:rsidRP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5</w:t>
      </w:r>
      <w:r w:rsidR="000E7811" w:rsidRPr="000E7811">
        <w:rPr>
          <w:rFonts w:ascii="Lucida Grande" w:hAnsi="Lucida Grande" w:cs="Lucida Grande"/>
          <w:color w:val="333333"/>
          <w:sz w:val="20"/>
          <w:szCs w:val="20"/>
        </w:rPr>
        <w:t xml:space="preserve">) Proposed specifications: </w:t>
      </w:r>
      <w:r w:rsidR="000E7811">
        <w:rPr>
          <w:rFonts w:ascii="Lucida Grande" w:hAnsi="Lucida Grande" w:cs="Lucida Grande"/>
          <w:color w:val="333333"/>
          <w:sz w:val="20"/>
          <w:szCs w:val="20"/>
        </w:rPr>
        <w:t>Native Application SSO</w:t>
      </w:r>
      <w:r w:rsidR="000E7811" w:rsidRPr="000E7811">
        <w:rPr>
          <w:rFonts w:ascii="Lucida Grande" w:hAnsi="Lucida Grande" w:cs="Lucida Grande"/>
          <w:color w:val="333333"/>
          <w:sz w:val="20"/>
          <w:szCs w:val="20"/>
        </w:rPr>
        <w:t xml:space="preserve"> </w:t>
      </w:r>
      <w:r w:rsidR="000E7811">
        <w:rPr>
          <w:rFonts w:ascii="Lucida Grande" w:hAnsi="Lucida Grande" w:cs="Lucida Grande"/>
          <w:color w:val="333333"/>
          <w:sz w:val="20"/>
          <w:szCs w:val="20"/>
        </w:rPr>
        <w:t xml:space="preserve">Profile of </w:t>
      </w:r>
      <w:r w:rsidR="000E7811" w:rsidRPr="000E7811">
        <w:rPr>
          <w:rFonts w:ascii="Lucida Grande" w:hAnsi="Lucida Grande" w:cs="Lucida Grande"/>
          <w:color w:val="333333"/>
          <w:sz w:val="20"/>
          <w:szCs w:val="20"/>
        </w:rPr>
        <w:t>OpenID Connect</w:t>
      </w:r>
      <w:r w:rsidR="008D2C56">
        <w:rPr>
          <w:rFonts w:ascii="Lucida Grande" w:hAnsi="Lucida Grande" w:cs="Lucida Grande"/>
          <w:color w:val="333333"/>
          <w:sz w:val="20"/>
          <w:szCs w:val="20"/>
        </w:rPr>
        <w:t xml:space="preserve"> 1.0</w:t>
      </w:r>
      <w:r w:rsidR="000E7811" w:rsidRPr="000E7811">
        <w:rPr>
          <w:rFonts w:ascii="Lucida Grande" w:hAnsi="Lucida Grande" w:cs="Lucida Grande"/>
          <w:color w:val="333333"/>
          <w:sz w:val="20"/>
          <w:szCs w:val="20"/>
        </w:rPr>
        <w:t>.</w:t>
      </w:r>
    </w:p>
    <w:p w14:paraId="3BB5A28E" w14:textId="7A1B3E82" w:rsidR="000E7811" w:rsidRP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6</w:t>
      </w:r>
      <w:r w:rsidR="000E7811" w:rsidRPr="000E7811">
        <w:rPr>
          <w:rFonts w:ascii="Lucida Grande" w:hAnsi="Lucida Grande" w:cs="Lucida Grande"/>
          <w:color w:val="333333"/>
          <w:sz w:val="20"/>
          <w:szCs w:val="20"/>
        </w:rPr>
        <w:t xml:space="preserve">) Anticipated audience or users: </w:t>
      </w:r>
      <w:del w:id="29" w:author="Mike Jones" w:date="2013-06-12T11:37:00Z">
        <w:r w:rsidR="000E7811" w:rsidRPr="000E7811" w:rsidDel="007E6324">
          <w:rPr>
            <w:rFonts w:ascii="Lucida Grande" w:hAnsi="Lucida Grande" w:cs="Lucida Grande"/>
            <w:color w:val="333333"/>
            <w:sz w:val="20"/>
            <w:szCs w:val="20"/>
          </w:rPr>
          <w:delText>Implementors</w:delText>
        </w:r>
      </w:del>
      <w:ins w:id="30" w:author="Mike Jones" w:date="2013-06-12T11:37:00Z">
        <w:r w:rsidR="007E6324" w:rsidRPr="000E7811">
          <w:rPr>
            <w:rFonts w:ascii="Lucida Grande" w:hAnsi="Lucida Grande" w:cs="Lucida Grande"/>
            <w:color w:val="333333"/>
            <w:sz w:val="20"/>
            <w:szCs w:val="20"/>
          </w:rPr>
          <w:t>Implementers</w:t>
        </w:r>
      </w:ins>
      <w:r w:rsidR="000E7811" w:rsidRPr="000E7811">
        <w:rPr>
          <w:rFonts w:ascii="Lucida Grande" w:hAnsi="Lucida Grande" w:cs="Lucida Grande"/>
          <w:color w:val="333333"/>
          <w:sz w:val="20"/>
          <w:szCs w:val="20"/>
        </w:rPr>
        <w:t xml:space="preserve"> of OpenID </w:t>
      </w:r>
      <w:del w:id="31" w:author="Mike Jones" w:date="2013-06-12T11:37:00Z">
        <w:r w:rsidR="000E7811" w:rsidRPr="000E7811" w:rsidDel="007E6324">
          <w:rPr>
            <w:rFonts w:ascii="Lucida Grande" w:hAnsi="Lucida Grande" w:cs="Lucida Grande"/>
            <w:color w:val="333333"/>
            <w:sz w:val="20"/>
            <w:szCs w:val="20"/>
          </w:rPr>
          <w:delText>p</w:delText>
        </w:r>
      </w:del>
      <w:ins w:id="32" w:author="Mike Jones" w:date="2013-06-12T11:37:00Z">
        <w:r w:rsidR="007E6324">
          <w:rPr>
            <w:rFonts w:ascii="Lucida Grande" w:hAnsi="Lucida Grande" w:cs="Lucida Grande"/>
            <w:color w:val="333333"/>
            <w:sz w:val="20"/>
            <w:szCs w:val="20"/>
          </w:rPr>
          <w:t>P</w:t>
        </w:r>
      </w:ins>
      <w:r w:rsidR="000E7811" w:rsidRPr="000E7811">
        <w:rPr>
          <w:rFonts w:ascii="Lucida Grande" w:hAnsi="Lucida Grande" w:cs="Lucida Grande"/>
          <w:color w:val="333333"/>
          <w:sz w:val="20"/>
          <w:szCs w:val="20"/>
        </w:rPr>
        <w:t xml:space="preserve">roviders, </w:t>
      </w:r>
      <w:del w:id="33" w:author="Mike Jones" w:date="2013-06-12T11:37:00Z">
        <w:r w:rsidR="000E7811" w:rsidRPr="000E7811" w:rsidDel="007E6324">
          <w:rPr>
            <w:rFonts w:ascii="Lucida Grande" w:hAnsi="Lucida Grande" w:cs="Lucida Grande"/>
            <w:color w:val="333333"/>
            <w:sz w:val="20"/>
            <w:szCs w:val="20"/>
          </w:rPr>
          <w:delText>r</w:delText>
        </w:r>
      </w:del>
      <w:ins w:id="34" w:author="Mike Jones" w:date="2013-06-12T11:37:00Z">
        <w:r w:rsidR="007E6324">
          <w:rPr>
            <w:rFonts w:ascii="Lucida Grande" w:hAnsi="Lucida Grande" w:cs="Lucida Grande"/>
            <w:color w:val="333333"/>
            <w:sz w:val="20"/>
            <w:szCs w:val="20"/>
          </w:rPr>
          <w:t>R</w:t>
        </w:r>
      </w:ins>
      <w:r w:rsidR="000E7811" w:rsidRPr="000E7811">
        <w:rPr>
          <w:rFonts w:ascii="Lucida Grande" w:hAnsi="Lucida Grande" w:cs="Lucida Grande"/>
          <w:color w:val="333333"/>
          <w:sz w:val="20"/>
          <w:szCs w:val="20"/>
        </w:rPr>
        <w:t xml:space="preserve">elying </w:t>
      </w:r>
      <w:del w:id="35" w:author="Mike Jones" w:date="2013-06-12T11:37:00Z">
        <w:r w:rsidR="000E7811" w:rsidRPr="000E7811" w:rsidDel="007E6324">
          <w:rPr>
            <w:rFonts w:ascii="Lucida Grande" w:hAnsi="Lucida Grande" w:cs="Lucida Grande"/>
            <w:color w:val="333333"/>
            <w:sz w:val="20"/>
            <w:szCs w:val="20"/>
          </w:rPr>
          <w:delText>p</w:delText>
        </w:r>
      </w:del>
      <w:ins w:id="36" w:author="Mike Jones" w:date="2013-06-12T11:37:00Z">
        <w:r w:rsidR="007E6324">
          <w:rPr>
            <w:rFonts w:ascii="Lucida Grande" w:hAnsi="Lucida Grande" w:cs="Lucida Grande"/>
            <w:color w:val="333333"/>
            <w:sz w:val="20"/>
            <w:szCs w:val="20"/>
          </w:rPr>
          <w:t>P</w:t>
        </w:r>
      </w:ins>
      <w:r w:rsidR="000E7811" w:rsidRPr="000E7811">
        <w:rPr>
          <w:rFonts w:ascii="Lucida Grande" w:hAnsi="Lucida Grande" w:cs="Lucida Grande"/>
          <w:color w:val="333333"/>
          <w:sz w:val="20"/>
          <w:szCs w:val="20"/>
        </w:rPr>
        <w:t xml:space="preserve">arties, </w:t>
      </w:r>
      <w:del w:id="37" w:author="Mike Jones" w:date="2013-06-12T11:38:00Z">
        <w:r w:rsidR="000E7811" w:rsidRPr="000E7811" w:rsidDel="007E6324">
          <w:rPr>
            <w:rFonts w:ascii="Lucida Grande" w:hAnsi="Lucida Grande" w:cs="Lucida Grande"/>
            <w:color w:val="333333"/>
            <w:sz w:val="20"/>
            <w:szCs w:val="20"/>
          </w:rPr>
          <w:delText>w</w:delText>
        </w:r>
      </w:del>
      <w:ins w:id="38" w:author="Mike Jones" w:date="2013-06-12T11:38:00Z">
        <w:r w:rsidR="007E6324">
          <w:rPr>
            <w:rFonts w:ascii="Lucida Grande" w:hAnsi="Lucida Grande" w:cs="Lucida Grande"/>
            <w:color w:val="333333"/>
            <w:sz w:val="20"/>
            <w:szCs w:val="20"/>
          </w:rPr>
          <w:t>W</w:t>
        </w:r>
      </w:ins>
      <w:r w:rsidR="000E7811" w:rsidRPr="000E7811">
        <w:rPr>
          <w:rFonts w:ascii="Lucida Grande" w:hAnsi="Lucida Grande" w:cs="Lucida Grande"/>
          <w:color w:val="333333"/>
          <w:sz w:val="20"/>
          <w:szCs w:val="20"/>
        </w:rPr>
        <w:t>eb browsers, and other non-browser applications.</w:t>
      </w:r>
    </w:p>
    <w:p w14:paraId="4229EDCA" w14:textId="22B62F0A" w:rsidR="000E7811" w:rsidRP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7</w:t>
      </w:r>
      <w:r w:rsidR="000E7811" w:rsidRPr="000E7811">
        <w:rPr>
          <w:rFonts w:ascii="Lucida Grande" w:hAnsi="Lucida Grande" w:cs="Lucida Grande"/>
          <w:color w:val="333333"/>
          <w:sz w:val="20"/>
          <w:szCs w:val="20"/>
        </w:rPr>
        <w:t>) Language: English</w:t>
      </w:r>
    </w:p>
    <w:p w14:paraId="5D942DCE" w14:textId="423769A0" w:rsidR="000E7811" w:rsidRP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lastRenderedPageBreak/>
        <w:t>8</w:t>
      </w:r>
      <w:r w:rsidR="000E7811" w:rsidRPr="000E7811">
        <w:rPr>
          <w:rFonts w:ascii="Lucida Grande" w:hAnsi="Lucida Grande" w:cs="Lucida Grande"/>
          <w:color w:val="333333"/>
          <w:sz w:val="20"/>
          <w:szCs w:val="20"/>
        </w:rPr>
        <w:t>) Method of work: E-mail discussions on the working group mailing list, working group conference calls, and face-to-face meetings at the Internet Identity Workshop and OpenID Foundation hosted summits.</w:t>
      </w:r>
    </w:p>
    <w:p w14:paraId="18AE265C" w14:textId="2B415509" w:rsidR="000E7811" w:rsidRP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9</w:t>
      </w:r>
      <w:r w:rsidR="000E7811" w:rsidRPr="000E7811">
        <w:rPr>
          <w:rFonts w:ascii="Lucida Grande" w:hAnsi="Lucida Grande" w:cs="Lucida Grande"/>
          <w:color w:val="333333"/>
          <w:sz w:val="20"/>
          <w:szCs w:val="20"/>
        </w:rPr>
        <w:t>) Basis for determining when the work is completed: Rough consensus and running code. The work will be completed once it is apparent that maximal consensus on the draft has been achieved, consistent with the purpose and scope.</w:t>
      </w:r>
    </w:p>
    <w:p w14:paraId="6C0247D3" w14:textId="23F89477" w:rsidR="000E7811"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10</w:t>
      </w:r>
      <w:r w:rsidR="006917B7">
        <w:rPr>
          <w:rFonts w:ascii="Lucida Grande" w:hAnsi="Lucida Grande" w:cs="Lucida Grande"/>
          <w:color w:val="333333"/>
          <w:sz w:val="20"/>
          <w:szCs w:val="20"/>
        </w:rPr>
        <w:t>) Background information</w:t>
      </w:r>
    </w:p>
    <w:p w14:paraId="6F46FC6C" w14:textId="31C1BFED" w:rsidR="006917B7" w:rsidRDefault="006917B7"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OAuth defines a model in which individual mobile native applications (</w:t>
      </w:r>
      <w:del w:id="39" w:author="Mike Jones" w:date="2013-06-12T11:44:00Z">
        <w:r w:rsidDel="007E6324">
          <w:rPr>
            <w:rFonts w:ascii="Lucida Grande" w:hAnsi="Lucida Grande" w:cs="Lucida Grande"/>
            <w:color w:val="333333"/>
            <w:sz w:val="20"/>
            <w:szCs w:val="20"/>
          </w:rPr>
          <w:delText>ie</w:delText>
        </w:r>
      </w:del>
      <w:ins w:id="40" w:author="Mike Jones" w:date="2013-06-12T11:44:00Z">
        <w:r w:rsidR="007E6324">
          <w:rPr>
            <w:rFonts w:ascii="Lucida Grande" w:hAnsi="Lucida Grande" w:cs="Lucida Grande"/>
            <w:color w:val="333333"/>
            <w:sz w:val="20"/>
            <w:szCs w:val="20"/>
          </w:rPr>
          <w:t>i.e.</w:t>
        </w:r>
      </w:ins>
      <w:r>
        <w:rPr>
          <w:rFonts w:ascii="Lucida Grande" w:hAnsi="Lucida Grande" w:cs="Lucida Grande"/>
          <w:color w:val="333333"/>
          <w:sz w:val="20"/>
          <w:szCs w:val="20"/>
        </w:rPr>
        <w:t xml:space="preserve"> those downloaded from an app store and installed into the OS) can be authorized and issued tokens to use on API calls to their corresponding servers. OpenID Connect adds to this model the ability for OAuth Clients to also receive identity information from the AS, but does not change the fundamental model of users authorizing individual </w:t>
      </w:r>
      <w:r w:rsidR="00E3618C">
        <w:rPr>
          <w:rFonts w:ascii="Lucida Grande" w:hAnsi="Lucida Grande" w:cs="Lucida Grande"/>
          <w:color w:val="333333"/>
          <w:sz w:val="20"/>
          <w:szCs w:val="20"/>
        </w:rPr>
        <w:t>applications one at a time.</w:t>
      </w:r>
    </w:p>
    <w:p w14:paraId="54E0326A" w14:textId="1C185AF7" w:rsidR="00E3618C" w:rsidRDefault="00E3618C"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 xml:space="preserve">As the popularity of native applications grows, and with that the number of native applications installed on an average user’s device – the usability burden associated with individually managing the authentication </w:t>
      </w:r>
      <w:del w:id="41" w:author="Mike Jones" w:date="2013-06-12T11:44:00Z">
        <w:r w:rsidDel="007E6324">
          <w:rPr>
            <w:rFonts w:ascii="Lucida Grande" w:hAnsi="Lucida Grande" w:cs="Lucida Grande"/>
            <w:color w:val="333333"/>
            <w:sz w:val="20"/>
            <w:szCs w:val="20"/>
          </w:rPr>
          <w:delText xml:space="preserve">&amp; </w:delText>
        </w:r>
      </w:del>
      <w:ins w:id="42" w:author="Mike Jones" w:date="2013-06-12T11:44:00Z">
        <w:r w:rsidR="007E6324">
          <w:rPr>
            <w:rFonts w:ascii="Lucida Grande" w:hAnsi="Lucida Grande" w:cs="Lucida Grande"/>
            <w:color w:val="333333"/>
            <w:sz w:val="20"/>
            <w:szCs w:val="20"/>
          </w:rPr>
          <w:t>and</w:t>
        </w:r>
        <w:r w:rsidR="007E6324">
          <w:rPr>
            <w:rFonts w:ascii="Lucida Grande" w:hAnsi="Lucida Grande" w:cs="Lucida Grande"/>
            <w:color w:val="333333"/>
            <w:sz w:val="20"/>
            <w:szCs w:val="20"/>
          </w:rPr>
          <w:t xml:space="preserve"> </w:t>
        </w:r>
      </w:ins>
      <w:r>
        <w:rPr>
          <w:rFonts w:ascii="Lucida Grande" w:hAnsi="Lucida Grande" w:cs="Lucida Grande"/>
          <w:color w:val="333333"/>
          <w:sz w:val="20"/>
          <w:szCs w:val="20"/>
        </w:rPr>
        <w:t xml:space="preserve">authorization of the set of apps will grow accordingly.  </w:t>
      </w:r>
    </w:p>
    <w:p w14:paraId="0DC2A8DA" w14:textId="0EE450A7" w:rsidR="00E3618C" w:rsidRDefault="00E3618C" w:rsidP="000E7811">
      <w:pPr>
        <w:shd w:val="clear" w:color="auto" w:fill="FFFFFF"/>
        <w:spacing w:after="360" w:line="360" w:lineRule="atLeast"/>
        <w:textAlignment w:val="baseline"/>
        <w:rPr>
          <w:rFonts w:ascii="Lucida Grande" w:hAnsi="Lucida Grande" w:cs="Lucida Grande"/>
          <w:color w:val="333333"/>
          <w:sz w:val="20"/>
          <w:szCs w:val="20"/>
        </w:rPr>
      </w:pPr>
      <w:del w:id="43" w:author="Mike Jones" w:date="2013-06-12T11:44:00Z">
        <w:r w:rsidDel="007E6324">
          <w:rPr>
            <w:rFonts w:ascii="Lucida Grande" w:hAnsi="Lucida Grande" w:cs="Lucida Grande"/>
            <w:color w:val="333333"/>
            <w:sz w:val="20"/>
            <w:szCs w:val="20"/>
          </w:rPr>
          <w:delText>And so</w:delText>
        </w:r>
      </w:del>
      <w:ins w:id="44" w:author="Mike Jones" w:date="2013-06-12T11:44:00Z">
        <w:r w:rsidR="007E6324">
          <w:rPr>
            <w:rFonts w:ascii="Lucida Grande" w:hAnsi="Lucida Grande" w:cs="Lucida Grande"/>
            <w:color w:val="333333"/>
            <w:sz w:val="20"/>
            <w:szCs w:val="20"/>
          </w:rPr>
          <w:t>Thus,</w:t>
        </w:r>
      </w:ins>
      <w:r>
        <w:rPr>
          <w:rFonts w:ascii="Lucida Grande" w:hAnsi="Lucida Grande" w:cs="Lucida Grande"/>
          <w:color w:val="333333"/>
          <w:sz w:val="20"/>
          <w:szCs w:val="20"/>
        </w:rPr>
        <w:t xml:space="preserve"> there is value in mitigating this usability burden by treating sets of applications </w:t>
      </w:r>
      <w:r w:rsidRPr="00E3618C">
        <w:rPr>
          <w:rFonts w:ascii="Lucida Grande" w:hAnsi="Lucida Grande" w:cs="Lucida Grande"/>
          <w:i/>
          <w:color w:val="333333"/>
          <w:sz w:val="20"/>
          <w:szCs w:val="20"/>
        </w:rPr>
        <w:t>collectively</w:t>
      </w:r>
      <w:r>
        <w:rPr>
          <w:rFonts w:ascii="Lucida Grande" w:hAnsi="Lucida Grande" w:cs="Lucida Grande"/>
          <w:color w:val="333333"/>
          <w:sz w:val="20"/>
          <w:szCs w:val="20"/>
        </w:rPr>
        <w:t xml:space="preserve"> with respect to their authorization and token issuance. One manifestation of this would be to enable a Single </w:t>
      </w:r>
      <w:proofErr w:type="spellStart"/>
      <w:r>
        <w:rPr>
          <w:rFonts w:ascii="Lucida Grande" w:hAnsi="Lucida Grande" w:cs="Lucida Grande"/>
          <w:color w:val="333333"/>
          <w:sz w:val="20"/>
          <w:szCs w:val="20"/>
        </w:rPr>
        <w:t>SignOn</w:t>
      </w:r>
      <w:proofErr w:type="spellEnd"/>
      <w:r>
        <w:rPr>
          <w:rFonts w:ascii="Lucida Grande" w:hAnsi="Lucida Grande" w:cs="Lucida Grande"/>
          <w:color w:val="333333"/>
          <w:sz w:val="20"/>
          <w:szCs w:val="20"/>
        </w:rPr>
        <w:t xml:space="preserve"> (SSO) experience for users across some set of native applications.</w:t>
      </w:r>
    </w:p>
    <w:p w14:paraId="4806BBC0" w14:textId="390396F8" w:rsidR="003746E3" w:rsidRPr="000E7811" w:rsidRDefault="003746E3" w:rsidP="000E7811">
      <w:pPr>
        <w:shd w:val="clear" w:color="auto" w:fill="FFFFFF"/>
        <w:spacing w:after="360" w:line="360" w:lineRule="atLeast"/>
        <w:textAlignment w:val="baseline"/>
        <w:rPr>
          <w:rFonts w:ascii="Lucida Grande" w:hAnsi="Lucida Grande" w:cs="Lucida Grande"/>
          <w:color w:val="333333"/>
          <w:sz w:val="20"/>
          <w:szCs w:val="20"/>
        </w:rPr>
      </w:pPr>
      <w:r>
        <w:rPr>
          <w:rFonts w:ascii="Lucida Grande" w:hAnsi="Lucida Grande" w:cs="Lucida Grande"/>
          <w:color w:val="333333"/>
          <w:sz w:val="20"/>
          <w:szCs w:val="20"/>
        </w:rPr>
        <w:t xml:space="preserve">The proposed model is to define the role of an ‘authorization agent’, a software component resident on the mobile device that </w:t>
      </w:r>
      <w:r w:rsidR="00EB634B">
        <w:rPr>
          <w:rFonts w:ascii="Lucida Grande" w:hAnsi="Lucida Grande" w:cs="Lucida Grande"/>
          <w:color w:val="333333"/>
          <w:sz w:val="20"/>
          <w:szCs w:val="20"/>
        </w:rPr>
        <w:t xml:space="preserve">obtains OAuth access tokens for some set of native applications- and so removes from the user the burden of individually authentication </w:t>
      </w:r>
      <w:r w:rsidR="007310B1">
        <w:rPr>
          <w:rFonts w:ascii="Lucida Grande" w:hAnsi="Lucida Grande" w:cs="Lucida Grande"/>
          <w:color w:val="333333"/>
          <w:sz w:val="20"/>
          <w:szCs w:val="20"/>
        </w:rPr>
        <w:t>&amp; authorization for those apps – and thereby m</w:t>
      </w:r>
      <w:r w:rsidR="00D73C5C">
        <w:rPr>
          <w:rFonts w:ascii="Lucida Grande" w:hAnsi="Lucida Grande" w:cs="Lucida Grande"/>
          <w:color w:val="333333"/>
          <w:sz w:val="20"/>
          <w:szCs w:val="20"/>
        </w:rPr>
        <w:t>akes possible an SSO experience for those apps.</w:t>
      </w:r>
    </w:p>
    <w:p w14:paraId="0B403405" w14:textId="2D276A32" w:rsidR="000E7811" w:rsidRPr="002E36D0" w:rsidRDefault="002E36D0" w:rsidP="000E7811">
      <w:pPr>
        <w:shd w:val="clear" w:color="auto" w:fill="FFFFFF"/>
        <w:spacing w:after="360" w:line="360" w:lineRule="atLeast"/>
        <w:textAlignment w:val="baseline"/>
        <w:rPr>
          <w:rFonts w:ascii="Lucida Grande" w:hAnsi="Lucida Grande" w:cs="Lucida Grande"/>
          <w:color w:val="333333"/>
          <w:sz w:val="20"/>
          <w:szCs w:val="20"/>
        </w:rPr>
      </w:pPr>
      <w:r w:rsidRPr="002E36D0">
        <w:rPr>
          <w:rFonts w:ascii="Lucida Grande" w:hAnsi="Lucida Grande" w:cs="Lucida Grande"/>
          <w:color w:val="333333"/>
          <w:sz w:val="20"/>
          <w:szCs w:val="20"/>
        </w:rPr>
        <w:t>11</w:t>
      </w:r>
      <w:r w:rsidR="00E3618C" w:rsidRPr="002E36D0">
        <w:rPr>
          <w:rFonts w:ascii="Lucida Grande" w:hAnsi="Lucida Grande" w:cs="Lucida Grande"/>
          <w:color w:val="333333"/>
          <w:sz w:val="20"/>
          <w:szCs w:val="20"/>
        </w:rPr>
        <w:t>) Proposers</w:t>
      </w:r>
    </w:p>
    <w:p w14:paraId="391869A6" w14:textId="0A0DDBC3" w:rsidR="000E7811" w:rsidRPr="00585F9D" w:rsidRDefault="006917B7" w:rsidP="000E7811">
      <w:pPr>
        <w:numPr>
          <w:ilvl w:val="0"/>
          <w:numId w:val="2"/>
        </w:numPr>
        <w:shd w:val="clear" w:color="auto" w:fill="FFFFFF"/>
        <w:spacing w:line="360" w:lineRule="atLeast"/>
        <w:ind w:left="432" w:right="360"/>
        <w:textAlignment w:val="baseline"/>
        <w:rPr>
          <w:rFonts w:ascii="Lucida Grande" w:eastAsia="Times New Roman" w:hAnsi="Lucida Grande" w:cs="Lucida Grande"/>
          <w:color w:val="000000" w:themeColor="text1"/>
          <w:sz w:val="20"/>
          <w:szCs w:val="20"/>
        </w:rPr>
      </w:pPr>
      <w:r w:rsidRPr="00585F9D">
        <w:rPr>
          <w:rFonts w:ascii="Lucida Grande" w:eastAsia="Times New Roman" w:hAnsi="Lucida Grande" w:cs="Lucida Grande"/>
          <w:color w:val="000000" w:themeColor="text1"/>
          <w:sz w:val="20"/>
          <w:szCs w:val="20"/>
        </w:rPr>
        <w:t>Paul Madsen</w:t>
      </w:r>
      <w:r w:rsidR="000E7811" w:rsidRPr="00585F9D">
        <w:rPr>
          <w:rFonts w:ascii="Lucida Grande" w:eastAsia="Times New Roman" w:hAnsi="Lucida Grande" w:cs="Lucida Grande"/>
          <w:color w:val="000000" w:themeColor="text1"/>
          <w:sz w:val="20"/>
          <w:szCs w:val="20"/>
        </w:rPr>
        <w:t xml:space="preserve"> – </w:t>
      </w:r>
      <w:r w:rsidRPr="00585F9D">
        <w:rPr>
          <w:rFonts w:ascii="Lucida Grande" w:eastAsia="Times New Roman" w:hAnsi="Lucida Grande" w:cs="Lucida Grande"/>
          <w:color w:val="000000" w:themeColor="text1"/>
          <w:sz w:val="20"/>
          <w:szCs w:val="20"/>
        </w:rPr>
        <w:t>pmadsen@pingidentity.com</w:t>
      </w:r>
      <w:r w:rsidR="000E7811" w:rsidRPr="00585F9D">
        <w:rPr>
          <w:rFonts w:ascii="Lucida Grande" w:eastAsia="Times New Roman" w:hAnsi="Lucida Grande" w:cs="Lucida Grande"/>
          <w:color w:val="000000" w:themeColor="text1"/>
          <w:sz w:val="20"/>
          <w:szCs w:val="20"/>
        </w:rPr>
        <w:t xml:space="preserve"> (editor)</w:t>
      </w:r>
    </w:p>
    <w:p w14:paraId="43BBCCF9" w14:textId="680A04C3" w:rsidR="000E7811" w:rsidRPr="00585F9D" w:rsidRDefault="000E7811" w:rsidP="000E7811">
      <w:pPr>
        <w:numPr>
          <w:ilvl w:val="0"/>
          <w:numId w:val="2"/>
        </w:numPr>
        <w:shd w:val="clear" w:color="auto" w:fill="FFFFFF"/>
        <w:spacing w:line="360" w:lineRule="atLeast"/>
        <w:ind w:left="432" w:right="360"/>
        <w:textAlignment w:val="baseline"/>
        <w:rPr>
          <w:rFonts w:ascii="Lucida Grande" w:eastAsia="Times New Roman" w:hAnsi="Lucida Grande" w:cs="Lucida Grande"/>
          <w:color w:val="000000" w:themeColor="text1"/>
          <w:sz w:val="20"/>
          <w:szCs w:val="20"/>
        </w:rPr>
      </w:pPr>
      <w:r w:rsidRPr="00585F9D">
        <w:rPr>
          <w:rFonts w:ascii="Lucida Grande" w:eastAsia="Times New Roman" w:hAnsi="Lucida Grande" w:cs="Lucida Grande"/>
          <w:color w:val="000000" w:themeColor="text1"/>
          <w:sz w:val="20"/>
          <w:szCs w:val="20"/>
        </w:rPr>
        <w:t xml:space="preserve">Chuck Mortimore – </w:t>
      </w:r>
      <w:hyperlink r:id="rId7" w:history="1">
        <w:r w:rsidR="006917B7" w:rsidRPr="00585F9D">
          <w:rPr>
            <w:rStyle w:val="Hyperlink"/>
            <w:rFonts w:ascii="Lucida Grande" w:eastAsia="Times New Roman" w:hAnsi="Lucida Grande" w:cs="Lucida Grande"/>
            <w:color w:val="000000" w:themeColor="text1"/>
            <w:sz w:val="20"/>
            <w:szCs w:val="20"/>
            <w:u w:val="none"/>
          </w:rPr>
          <w:t>cmortimore@salesforce.com</w:t>
        </w:r>
      </w:hyperlink>
    </w:p>
    <w:p w14:paraId="25814349" w14:textId="70B0C476" w:rsidR="006917B7" w:rsidRPr="00585F9D" w:rsidRDefault="006917B7" w:rsidP="000E7811">
      <w:pPr>
        <w:numPr>
          <w:ilvl w:val="0"/>
          <w:numId w:val="2"/>
        </w:numPr>
        <w:shd w:val="clear" w:color="auto" w:fill="FFFFFF"/>
        <w:spacing w:line="360" w:lineRule="atLeast"/>
        <w:ind w:left="432" w:right="360"/>
        <w:textAlignment w:val="baseline"/>
        <w:rPr>
          <w:rFonts w:ascii="Lucida Grande" w:eastAsia="Times New Roman" w:hAnsi="Lucida Grande" w:cs="Lucida Grande"/>
          <w:color w:val="000000" w:themeColor="text1"/>
          <w:sz w:val="20"/>
          <w:szCs w:val="20"/>
        </w:rPr>
      </w:pPr>
      <w:proofErr w:type="spellStart"/>
      <w:r w:rsidRPr="00585F9D">
        <w:rPr>
          <w:rFonts w:ascii="Lucida Grande" w:eastAsia="Times New Roman" w:hAnsi="Lucida Grande" w:cs="Lucida Grande"/>
          <w:color w:val="000000" w:themeColor="text1"/>
          <w:sz w:val="20"/>
          <w:szCs w:val="20"/>
        </w:rPr>
        <w:t>Ashish</w:t>
      </w:r>
      <w:proofErr w:type="spellEnd"/>
      <w:r w:rsidRPr="00585F9D">
        <w:rPr>
          <w:rFonts w:ascii="Lucida Grande" w:eastAsia="Times New Roman" w:hAnsi="Lucida Grande" w:cs="Lucida Grande"/>
          <w:color w:val="000000" w:themeColor="text1"/>
          <w:sz w:val="20"/>
          <w:szCs w:val="20"/>
        </w:rPr>
        <w:t xml:space="preserve"> Jain – </w:t>
      </w:r>
      <w:hyperlink r:id="rId8" w:history="1">
        <w:r w:rsidR="00BF1F79" w:rsidRPr="00585F9D">
          <w:rPr>
            <w:rStyle w:val="Hyperlink"/>
            <w:rFonts w:ascii="Lucida Grande" w:eastAsia="Times New Roman" w:hAnsi="Lucida Grande" w:cs="Lucida Grande"/>
            <w:color w:val="000000" w:themeColor="text1"/>
            <w:sz w:val="20"/>
            <w:szCs w:val="20"/>
            <w:u w:val="none"/>
          </w:rPr>
          <w:t>ashishjain@vmware.com</w:t>
        </w:r>
      </w:hyperlink>
      <w:r w:rsidR="00BF1F79" w:rsidRPr="00585F9D">
        <w:rPr>
          <w:rFonts w:ascii="Lucida Grande" w:eastAsia="Times New Roman" w:hAnsi="Lucida Grande" w:cs="Lucida Grande"/>
          <w:color w:val="000000" w:themeColor="text1"/>
          <w:sz w:val="20"/>
          <w:szCs w:val="20"/>
        </w:rPr>
        <w:t> </w:t>
      </w:r>
    </w:p>
    <w:p w14:paraId="3C98EDC6" w14:textId="3ED34219" w:rsidR="00121C0E" w:rsidRPr="00585F9D" w:rsidRDefault="00121C0E" w:rsidP="000E7811">
      <w:pPr>
        <w:numPr>
          <w:ilvl w:val="0"/>
          <w:numId w:val="2"/>
        </w:numPr>
        <w:shd w:val="clear" w:color="auto" w:fill="FFFFFF"/>
        <w:spacing w:line="360" w:lineRule="atLeast"/>
        <w:ind w:left="432" w:right="360"/>
        <w:textAlignment w:val="baseline"/>
        <w:rPr>
          <w:rFonts w:ascii="Lucida Grande" w:eastAsia="Times New Roman" w:hAnsi="Lucida Grande" w:cs="Lucida Grande"/>
          <w:color w:val="000000" w:themeColor="text1"/>
          <w:sz w:val="20"/>
          <w:szCs w:val="20"/>
        </w:rPr>
      </w:pPr>
      <w:r w:rsidRPr="00585F9D">
        <w:rPr>
          <w:rFonts w:ascii="Lucida Grande" w:eastAsia="Times New Roman" w:hAnsi="Lucida Grande" w:cs="Lucida Grande"/>
          <w:color w:val="000000" w:themeColor="text1"/>
          <w:sz w:val="20"/>
          <w:szCs w:val="20"/>
        </w:rPr>
        <w:t xml:space="preserve">John Bradley – </w:t>
      </w:r>
      <w:hyperlink r:id="rId9" w:history="1">
        <w:r w:rsidR="00585F9D" w:rsidRPr="00585F9D">
          <w:rPr>
            <w:rStyle w:val="Hyperlink"/>
            <w:rFonts w:ascii="Lucida Grande" w:eastAsia="Times New Roman" w:hAnsi="Lucida Grande" w:cs="Lucida Grande"/>
            <w:color w:val="000000" w:themeColor="text1"/>
            <w:sz w:val="20"/>
            <w:szCs w:val="20"/>
            <w:u w:val="none"/>
          </w:rPr>
          <w:t>jbradley@pingidentity.com</w:t>
        </w:r>
      </w:hyperlink>
    </w:p>
    <w:p w14:paraId="31839DBA" w14:textId="024D0404" w:rsidR="00585F9D" w:rsidRPr="00585F9D" w:rsidRDefault="00585F9D" w:rsidP="000E7811">
      <w:pPr>
        <w:numPr>
          <w:ilvl w:val="0"/>
          <w:numId w:val="2"/>
        </w:numPr>
        <w:shd w:val="clear" w:color="auto" w:fill="FFFFFF"/>
        <w:spacing w:line="360" w:lineRule="atLeast"/>
        <w:ind w:left="432" w:right="360"/>
        <w:textAlignment w:val="baseline"/>
        <w:rPr>
          <w:rFonts w:ascii="Lucida Grande" w:eastAsia="Times New Roman" w:hAnsi="Lucida Grande" w:cs="Lucida Grande"/>
          <w:color w:val="000000" w:themeColor="text1"/>
          <w:sz w:val="20"/>
          <w:szCs w:val="20"/>
        </w:rPr>
      </w:pPr>
      <w:r w:rsidRPr="00585F9D">
        <w:rPr>
          <w:rFonts w:ascii="Lucida Grande" w:eastAsia="Times New Roman" w:hAnsi="Lucida Grande" w:cs="Lucida Grande"/>
          <w:color w:val="000000" w:themeColor="text1"/>
          <w:sz w:val="20"/>
          <w:szCs w:val="20"/>
        </w:rPr>
        <w:t xml:space="preserve">Nat Sakimura - </w:t>
      </w:r>
      <w:hyperlink r:id="rId10" w:history="1">
        <w:r w:rsidRPr="00585F9D">
          <w:rPr>
            <w:rStyle w:val="Hyperlink"/>
            <w:rFonts w:ascii="Lucida Grande" w:eastAsia="Times New Roman" w:hAnsi="Lucida Grande" w:cs="Lucida Grande"/>
            <w:color w:val="000000" w:themeColor="text1"/>
            <w:sz w:val="20"/>
            <w:szCs w:val="20"/>
            <w:u w:val="none"/>
          </w:rPr>
          <w:t>n-sakimura@nri.co</w:t>
        </w:r>
        <w:bookmarkStart w:id="45" w:name="_GoBack"/>
        <w:bookmarkEnd w:id="45"/>
        <w:r w:rsidRPr="00585F9D">
          <w:rPr>
            <w:rStyle w:val="Hyperlink"/>
            <w:rFonts w:ascii="Lucida Grande" w:eastAsia="Times New Roman" w:hAnsi="Lucida Grande" w:cs="Lucida Grande"/>
            <w:color w:val="000000" w:themeColor="text1"/>
            <w:sz w:val="20"/>
            <w:szCs w:val="20"/>
            <w:u w:val="none"/>
          </w:rPr>
          <w:t>.jp</w:t>
        </w:r>
      </w:hyperlink>
      <w:r w:rsidRPr="00585F9D">
        <w:rPr>
          <w:rFonts w:ascii="Lucida Grande" w:eastAsia="Times New Roman" w:hAnsi="Lucida Grande" w:cs="Lucida Grande"/>
          <w:color w:val="000000" w:themeColor="text1"/>
          <w:sz w:val="20"/>
          <w:szCs w:val="20"/>
        </w:rPr>
        <w:t>)</w:t>
      </w:r>
    </w:p>
    <w:p w14:paraId="50B483A2" w14:textId="77777777" w:rsidR="006917B7" w:rsidRPr="002E36D0" w:rsidRDefault="006917B7" w:rsidP="006917B7">
      <w:pPr>
        <w:shd w:val="clear" w:color="auto" w:fill="FFFFFF"/>
        <w:spacing w:line="360" w:lineRule="atLeast"/>
        <w:ind w:left="432" w:right="360"/>
        <w:textAlignment w:val="baseline"/>
        <w:rPr>
          <w:rFonts w:ascii="Lucida Grande" w:eastAsia="Times New Roman" w:hAnsi="Lucida Grande" w:cs="Lucida Grande"/>
          <w:color w:val="333333"/>
          <w:sz w:val="20"/>
          <w:szCs w:val="20"/>
        </w:rPr>
      </w:pPr>
    </w:p>
    <w:p w14:paraId="5202618C" w14:textId="77777777" w:rsidR="008A36F1" w:rsidRDefault="002E36D0" w:rsidP="003746E3">
      <w:pPr>
        <w:rPr>
          <w:rFonts w:ascii="Lucida Grande" w:hAnsi="Lucida Grande" w:cs="Lucida Grande"/>
          <w:color w:val="000000" w:themeColor="text1"/>
          <w:sz w:val="20"/>
          <w:szCs w:val="20"/>
        </w:rPr>
      </w:pPr>
      <w:r w:rsidRPr="002E36D0">
        <w:rPr>
          <w:rFonts w:ascii="Lucida Grande" w:hAnsi="Lucida Grande" w:cs="Lucida Grande"/>
          <w:color w:val="333333"/>
          <w:sz w:val="20"/>
          <w:szCs w:val="20"/>
        </w:rPr>
        <w:t>12</w:t>
      </w:r>
      <w:r w:rsidR="000E7811" w:rsidRPr="002E36D0">
        <w:rPr>
          <w:rFonts w:ascii="Lucida Grande" w:hAnsi="Lucida Grande" w:cs="Lucida Grande"/>
          <w:color w:val="333333"/>
          <w:sz w:val="20"/>
          <w:szCs w:val="20"/>
        </w:rPr>
        <w:t xml:space="preserve">) </w:t>
      </w:r>
      <w:r w:rsidR="000E7811" w:rsidRPr="002E36D0">
        <w:rPr>
          <w:rFonts w:ascii="Lucida Grande" w:hAnsi="Lucida Grande" w:cs="Lucida Grande"/>
          <w:color w:val="000000" w:themeColor="text1"/>
          <w:sz w:val="20"/>
          <w:szCs w:val="20"/>
        </w:rPr>
        <w:t xml:space="preserve">Anticipated contributions: </w:t>
      </w:r>
      <w:r w:rsidR="003746E3" w:rsidRPr="002E36D0">
        <w:rPr>
          <w:rFonts w:ascii="Lucida Grande" w:hAnsi="Lucida Grande" w:cs="Lucida Grande"/>
          <w:color w:val="000000" w:themeColor="text1"/>
          <w:sz w:val="20"/>
          <w:szCs w:val="20"/>
        </w:rPr>
        <w:t>‘</w:t>
      </w:r>
      <w:r w:rsidR="003746E3" w:rsidRPr="002E36D0">
        <w:rPr>
          <w:rFonts w:ascii="Lucida Grande" w:eastAsia="Times New Roman" w:hAnsi="Lucida Grande" w:cs="Lucida Grande"/>
          <w:bCs/>
          <w:color w:val="000000" w:themeColor="text1"/>
          <w:sz w:val="20"/>
          <w:szCs w:val="20"/>
        </w:rPr>
        <w:t>OpenID Connect Native Authorization Agent Token Provisioning Profile 1.0</w:t>
      </w:r>
      <w:r w:rsidR="003746E3" w:rsidRPr="002E36D0">
        <w:rPr>
          <w:rFonts w:ascii="Lucida Grande" w:hAnsi="Lucida Grande" w:cs="Lucida Grande"/>
          <w:color w:val="000000" w:themeColor="text1"/>
          <w:sz w:val="20"/>
          <w:szCs w:val="20"/>
        </w:rPr>
        <w:t>’</w:t>
      </w:r>
      <w:r w:rsidR="006917B7" w:rsidRPr="002E36D0">
        <w:rPr>
          <w:rFonts w:ascii="Lucida Grande" w:hAnsi="Lucida Grande" w:cs="Lucida Grande"/>
          <w:color w:val="000000" w:themeColor="text1"/>
          <w:sz w:val="20"/>
          <w:szCs w:val="20"/>
        </w:rPr>
        <w:t xml:space="preserve"> spec</w:t>
      </w:r>
    </w:p>
    <w:p w14:paraId="00B26E36" w14:textId="77777777" w:rsidR="008A36F1" w:rsidRDefault="008A36F1" w:rsidP="003746E3">
      <w:pPr>
        <w:rPr>
          <w:rFonts w:ascii="Lucida Grande" w:hAnsi="Lucida Grande" w:cs="Lucida Grande"/>
          <w:color w:val="000000" w:themeColor="text1"/>
          <w:sz w:val="20"/>
          <w:szCs w:val="20"/>
        </w:rPr>
      </w:pPr>
    </w:p>
    <w:p w14:paraId="583AC477" w14:textId="77777777" w:rsidR="008A36F1" w:rsidRDefault="000E7811" w:rsidP="003746E3">
      <w:pPr>
        <w:rPr>
          <w:rFonts w:ascii="Lucida Grande" w:hAnsi="Lucida Grande" w:cs="Lucida Grande"/>
          <w:color w:val="000000" w:themeColor="text1"/>
          <w:sz w:val="20"/>
          <w:szCs w:val="20"/>
        </w:rPr>
      </w:pPr>
      <w:r w:rsidRPr="002E36D0">
        <w:rPr>
          <w:rFonts w:ascii="Lucida Grande" w:hAnsi="Lucida Grande" w:cs="Lucida Grande"/>
          <w:color w:val="000000" w:themeColor="text1"/>
          <w:sz w:val="20"/>
          <w:szCs w:val="20"/>
        </w:rPr>
        <w:t xml:space="preserve"> (</w:t>
      </w:r>
      <w:hyperlink r:id="rId11" w:history="1">
        <w:r w:rsidR="003746E3" w:rsidRPr="002E36D0">
          <w:rPr>
            <w:rFonts w:ascii="Lucida Grande" w:hAnsi="Lucida Grande" w:cs="Lucida Grande"/>
            <w:color w:val="000000" w:themeColor="text1"/>
            <w:sz w:val="20"/>
            <w:szCs w:val="20"/>
          </w:rPr>
          <w:t xml:space="preserve">https://groups.google.com/forum/?fromgroups#!forum/native-authorization-agent </w:t>
        </w:r>
      </w:hyperlink>
      <w:r w:rsidRPr="002E36D0">
        <w:rPr>
          <w:rFonts w:ascii="Lucida Grande" w:hAnsi="Lucida Grande" w:cs="Lucida Grande"/>
          <w:color w:val="000000" w:themeColor="text1"/>
          <w:sz w:val="20"/>
          <w:szCs w:val="20"/>
        </w:rPr>
        <w:t xml:space="preserve">) </w:t>
      </w:r>
    </w:p>
    <w:p w14:paraId="67CD8942" w14:textId="77777777" w:rsidR="008A36F1" w:rsidRDefault="008A36F1" w:rsidP="003746E3">
      <w:pPr>
        <w:rPr>
          <w:rFonts w:ascii="Lucida Grande" w:hAnsi="Lucida Grande" w:cs="Lucida Grande"/>
          <w:color w:val="000000" w:themeColor="text1"/>
          <w:sz w:val="20"/>
          <w:szCs w:val="20"/>
        </w:rPr>
      </w:pPr>
    </w:p>
    <w:p w14:paraId="74E7A951" w14:textId="618FE192" w:rsidR="000E7811" w:rsidRPr="002E36D0" w:rsidRDefault="000E7811" w:rsidP="003746E3">
      <w:pPr>
        <w:rPr>
          <w:rFonts w:ascii="Lucida Grande" w:eastAsia="Times New Roman" w:hAnsi="Lucida Grande" w:cs="Lucida Grande"/>
          <w:sz w:val="20"/>
          <w:szCs w:val="20"/>
        </w:rPr>
      </w:pPr>
      <w:proofErr w:type="gramStart"/>
      <w:r w:rsidRPr="002E36D0">
        <w:rPr>
          <w:rFonts w:ascii="Lucida Grande" w:hAnsi="Lucida Grande" w:cs="Lucida Grande"/>
          <w:color w:val="000000" w:themeColor="text1"/>
          <w:sz w:val="20"/>
          <w:szCs w:val="20"/>
        </w:rPr>
        <w:t>under</w:t>
      </w:r>
      <w:proofErr w:type="gramEnd"/>
      <w:r w:rsidRPr="002E36D0">
        <w:rPr>
          <w:rFonts w:ascii="Lucida Grande" w:hAnsi="Lucida Grande" w:cs="Lucida Grande"/>
          <w:color w:val="000000" w:themeColor="text1"/>
          <w:sz w:val="20"/>
          <w:szCs w:val="20"/>
        </w:rPr>
        <w:t xml:space="preserve"> the OpenID Foundation’s IPR Policy.</w:t>
      </w:r>
    </w:p>
    <w:p w14:paraId="7657736C" w14:textId="77777777" w:rsidR="00E6489F" w:rsidRDefault="00E6489F"/>
    <w:sectPr w:rsidR="00E6489F" w:rsidSect="00E6489F">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Mike Jones" w:date="2013-06-12T11:45:00Z" w:initials="mbj">
    <w:p w14:paraId="6D149036" w14:textId="284FBD76" w:rsidR="007E6324" w:rsidRDefault="007E6324">
      <w:pPr>
        <w:pStyle w:val="CommentText"/>
      </w:pPr>
      <w:r>
        <w:rPr>
          <w:rStyle w:val="CommentReference"/>
        </w:rPr>
        <w:annotationRef/>
      </w:r>
      <w:r>
        <w:t>What do you mean by this and why is it out of scope?  How can this be a complete solution if it doesn’t do registration?</w:t>
      </w:r>
    </w:p>
  </w:comment>
  <w:comment w:id="26" w:author="Mike Jones" w:date="2013-06-12T11:45:00Z" w:initials="mbj">
    <w:p w14:paraId="162422B9" w14:textId="65A8EAFB" w:rsidR="007E6324" w:rsidRDefault="007E6324">
      <w:pPr>
        <w:pStyle w:val="CommentText"/>
      </w:pPr>
      <w:r>
        <w:rPr>
          <w:rStyle w:val="CommentReference"/>
        </w:rPr>
        <w:annotationRef/>
      </w:r>
      <w:r>
        <w:t>What is a “reference style access token”?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325C9"/>
    <w:multiLevelType w:val="hybridMultilevel"/>
    <w:tmpl w:val="883E24E8"/>
    <w:lvl w:ilvl="0" w:tplc="25825B40">
      <w:start w:val="3"/>
      <w:numFmt w:val="bullet"/>
      <w:lvlText w:val="-"/>
      <w:lvlJc w:val="left"/>
      <w:pPr>
        <w:ind w:left="720" w:hanging="360"/>
      </w:pPr>
      <w:rPr>
        <w:rFonts w:ascii="Lucida Grande" w:eastAsiaTheme="minorEastAsia" w:hAnsi="Lucida Grande" w:cs="Lucida 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D61B42"/>
    <w:multiLevelType w:val="hybridMultilevel"/>
    <w:tmpl w:val="3F70F5D0"/>
    <w:lvl w:ilvl="0" w:tplc="25825B40">
      <w:numFmt w:val="bullet"/>
      <w:lvlText w:val="-"/>
      <w:lvlJc w:val="left"/>
      <w:pPr>
        <w:ind w:left="720" w:hanging="360"/>
      </w:pPr>
      <w:rPr>
        <w:rFonts w:ascii="Lucida Grande" w:eastAsiaTheme="minorEastAsia" w:hAnsi="Lucida Grande" w:cs="Lucida 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F64015"/>
    <w:multiLevelType w:val="multilevel"/>
    <w:tmpl w:val="310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9E450C4"/>
    <w:multiLevelType w:val="hybridMultilevel"/>
    <w:tmpl w:val="1994964C"/>
    <w:lvl w:ilvl="0" w:tplc="25825B40">
      <w:start w:val="3"/>
      <w:numFmt w:val="bullet"/>
      <w:lvlText w:val="-"/>
      <w:lvlJc w:val="left"/>
      <w:pPr>
        <w:ind w:left="720" w:hanging="360"/>
      </w:pPr>
      <w:rPr>
        <w:rFonts w:ascii="Lucida Grande" w:eastAsiaTheme="minorEastAsia" w:hAnsi="Lucida Grande" w:cs="Lucida Grand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9110C1"/>
    <w:multiLevelType w:val="multilevel"/>
    <w:tmpl w:val="F558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811"/>
    <w:rsid w:val="000E7811"/>
    <w:rsid w:val="000F1869"/>
    <w:rsid w:val="00121C0E"/>
    <w:rsid w:val="002E36D0"/>
    <w:rsid w:val="003746E3"/>
    <w:rsid w:val="003771E8"/>
    <w:rsid w:val="00585F9D"/>
    <w:rsid w:val="006917B7"/>
    <w:rsid w:val="006A7A1F"/>
    <w:rsid w:val="007310B1"/>
    <w:rsid w:val="007E6324"/>
    <w:rsid w:val="008A36F1"/>
    <w:rsid w:val="008B48FE"/>
    <w:rsid w:val="008D2C56"/>
    <w:rsid w:val="00BF1F79"/>
    <w:rsid w:val="00D73C5C"/>
    <w:rsid w:val="00E3618C"/>
    <w:rsid w:val="00E6489F"/>
    <w:rsid w:val="00EB63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B5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81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0E7811"/>
    <w:rPr>
      <w:color w:val="0000FF"/>
      <w:u w:val="single"/>
    </w:rPr>
  </w:style>
  <w:style w:type="paragraph" w:styleId="ListParagraph">
    <w:name w:val="List Paragraph"/>
    <w:basedOn w:val="Normal"/>
    <w:uiPriority w:val="34"/>
    <w:qFormat/>
    <w:rsid w:val="008B48FE"/>
    <w:pPr>
      <w:ind w:left="720"/>
      <w:contextualSpacing/>
    </w:pPr>
  </w:style>
  <w:style w:type="character" w:styleId="CommentReference">
    <w:name w:val="annotation reference"/>
    <w:basedOn w:val="DefaultParagraphFont"/>
    <w:uiPriority w:val="99"/>
    <w:semiHidden/>
    <w:unhideWhenUsed/>
    <w:rsid w:val="007E6324"/>
    <w:rPr>
      <w:sz w:val="16"/>
      <w:szCs w:val="16"/>
    </w:rPr>
  </w:style>
  <w:style w:type="paragraph" w:styleId="CommentText">
    <w:name w:val="annotation text"/>
    <w:basedOn w:val="Normal"/>
    <w:link w:val="CommentTextChar"/>
    <w:uiPriority w:val="99"/>
    <w:semiHidden/>
    <w:unhideWhenUsed/>
    <w:rsid w:val="007E6324"/>
    <w:rPr>
      <w:sz w:val="20"/>
      <w:szCs w:val="20"/>
    </w:rPr>
  </w:style>
  <w:style w:type="character" w:customStyle="1" w:styleId="CommentTextChar">
    <w:name w:val="Comment Text Char"/>
    <w:basedOn w:val="DefaultParagraphFont"/>
    <w:link w:val="CommentText"/>
    <w:uiPriority w:val="99"/>
    <w:semiHidden/>
    <w:rsid w:val="007E6324"/>
    <w:rPr>
      <w:sz w:val="20"/>
      <w:szCs w:val="20"/>
    </w:rPr>
  </w:style>
  <w:style w:type="paragraph" w:styleId="CommentSubject">
    <w:name w:val="annotation subject"/>
    <w:basedOn w:val="CommentText"/>
    <w:next w:val="CommentText"/>
    <w:link w:val="CommentSubjectChar"/>
    <w:uiPriority w:val="99"/>
    <w:semiHidden/>
    <w:unhideWhenUsed/>
    <w:rsid w:val="007E6324"/>
    <w:rPr>
      <w:b/>
      <w:bCs/>
    </w:rPr>
  </w:style>
  <w:style w:type="character" w:customStyle="1" w:styleId="CommentSubjectChar">
    <w:name w:val="Comment Subject Char"/>
    <w:basedOn w:val="CommentTextChar"/>
    <w:link w:val="CommentSubject"/>
    <w:uiPriority w:val="99"/>
    <w:semiHidden/>
    <w:rsid w:val="007E6324"/>
    <w:rPr>
      <w:b/>
      <w:bCs/>
      <w:sz w:val="20"/>
      <w:szCs w:val="20"/>
    </w:rPr>
  </w:style>
  <w:style w:type="paragraph" w:styleId="BalloonText">
    <w:name w:val="Balloon Text"/>
    <w:basedOn w:val="Normal"/>
    <w:link w:val="BalloonTextChar"/>
    <w:uiPriority w:val="99"/>
    <w:semiHidden/>
    <w:unhideWhenUsed/>
    <w:rsid w:val="007E6324"/>
    <w:rPr>
      <w:rFonts w:ascii="Tahoma" w:hAnsi="Tahoma" w:cs="Tahoma"/>
      <w:sz w:val="16"/>
      <w:szCs w:val="16"/>
    </w:rPr>
  </w:style>
  <w:style w:type="character" w:customStyle="1" w:styleId="BalloonTextChar">
    <w:name w:val="Balloon Text Char"/>
    <w:basedOn w:val="DefaultParagraphFont"/>
    <w:link w:val="BalloonText"/>
    <w:uiPriority w:val="99"/>
    <w:semiHidden/>
    <w:rsid w:val="007E63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81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0E7811"/>
    <w:rPr>
      <w:color w:val="0000FF"/>
      <w:u w:val="single"/>
    </w:rPr>
  </w:style>
  <w:style w:type="paragraph" w:styleId="ListParagraph">
    <w:name w:val="List Paragraph"/>
    <w:basedOn w:val="Normal"/>
    <w:uiPriority w:val="34"/>
    <w:qFormat/>
    <w:rsid w:val="008B48FE"/>
    <w:pPr>
      <w:ind w:left="720"/>
      <w:contextualSpacing/>
    </w:pPr>
  </w:style>
  <w:style w:type="character" w:styleId="CommentReference">
    <w:name w:val="annotation reference"/>
    <w:basedOn w:val="DefaultParagraphFont"/>
    <w:uiPriority w:val="99"/>
    <w:semiHidden/>
    <w:unhideWhenUsed/>
    <w:rsid w:val="007E6324"/>
    <w:rPr>
      <w:sz w:val="16"/>
      <w:szCs w:val="16"/>
    </w:rPr>
  </w:style>
  <w:style w:type="paragraph" w:styleId="CommentText">
    <w:name w:val="annotation text"/>
    <w:basedOn w:val="Normal"/>
    <w:link w:val="CommentTextChar"/>
    <w:uiPriority w:val="99"/>
    <w:semiHidden/>
    <w:unhideWhenUsed/>
    <w:rsid w:val="007E6324"/>
    <w:rPr>
      <w:sz w:val="20"/>
      <w:szCs w:val="20"/>
    </w:rPr>
  </w:style>
  <w:style w:type="character" w:customStyle="1" w:styleId="CommentTextChar">
    <w:name w:val="Comment Text Char"/>
    <w:basedOn w:val="DefaultParagraphFont"/>
    <w:link w:val="CommentText"/>
    <w:uiPriority w:val="99"/>
    <w:semiHidden/>
    <w:rsid w:val="007E6324"/>
    <w:rPr>
      <w:sz w:val="20"/>
      <w:szCs w:val="20"/>
    </w:rPr>
  </w:style>
  <w:style w:type="paragraph" w:styleId="CommentSubject">
    <w:name w:val="annotation subject"/>
    <w:basedOn w:val="CommentText"/>
    <w:next w:val="CommentText"/>
    <w:link w:val="CommentSubjectChar"/>
    <w:uiPriority w:val="99"/>
    <w:semiHidden/>
    <w:unhideWhenUsed/>
    <w:rsid w:val="007E6324"/>
    <w:rPr>
      <w:b/>
      <w:bCs/>
    </w:rPr>
  </w:style>
  <w:style w:type="character" w:customStyle="1" w:styleId="CommentSubjectChar">
    <w:name w:val="Comment Subject Char"/>
    <w:basedOn w:val="CommentTextChar"/>
    <w:link w:val="CommentSubject"/>
    <w:uiPriority w:val="99"/>
    <w:semiHidden/>
    <w:rsid w:val="007E6324"/>
    <w:rPr>
      <w:b/>
      <w:bCs/>
      <w:sz w:val="20"/>
      <w:szCs w:val="20"/>
    </w:rPr>
  </w:style>
  <w:style w:type="paragraph" w:styleId="BalloonText">
    <w:name w:val="Balloon Text"/>
    <w:basedOn w:val="Normal"/>
    <w:link w:val="BalloonTextChar"/>
    <w:uiPriority w:val="99"/>
    <w:semiHidden/>
    <w:unhideWhenUsed/>
    <w:rsid w:val="007E6324"/>
    <w:rPr>
      <w:rFonts w:ascii="Tahoma" w:hAnsi="Tahoma" w:cs="Tahoma"/>
      <w:sz w:val="16"/>
      <w:szCs w:val="16"/>
    </w:rPr>
  </w:style>
  <w:style w:type="character" w:customStyle="1" w:styleId="BalloonTextChar">
    <w:name w:val="Balloon Text Char"/>
    <w:basedOn w:val="DefaultParagraphFont"/>
    <w:link w:val="BalloonText"/>
    <w:uiPriority w:val="99"/>
    <w:semiHidden/>
    <w:rsid w:val="007E63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773329">
      <w:bodyDiv w:val="1"/>
      <w:marLeft w:val="0"/>
      <w:marRight w:val="0"/>
      <w:marTop w:val="0"/>
      <w:marBottom w:val="0"/>
      <w:divBdr>
        <w:top w:val="none" w:sz="0" w:space="0" w:color="auto"/>
        <w:left w:val="none" w:sz="0" w:space="0" w:color="auto"/>
        <w:bottom w:val="none" w:sz="0" w:space="0" w:color="auto"/>
        <w:right w:val="none" w:sz="0" w:space="0" w:color="auto"/>
      </w:divBdr>
    </w:div>
    <w:div w:id="13153368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ishjain@vmware.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cmortimore@salesforc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openid.net/wg/connect/charter/openid-connect-submission-july-20-2011//" TargetMode="External"/><Relationship Id="rId5" Type="http://schemas.openxmlformats.org/officeDocument/2006/relationships/webSettings" Target="webSettings.xml"/><Relationship Id="rId10" Type="http://schemas.openxmlformats.org/officeDocument/2006/relationships/hyperlink" Target="mailto:n-sakimura@nri.co.jp" TargetMode="External"/><Relationship Id="rId4" Type="http://schemas.openxmlformats.org/officeDocument/2006/relationships/settings" Target="settings.xml"/><Relationship Id="rId9" Type="http://schemas.openxmlformats.org/officeDocument/2006/relationships/hyperlink" Target="mailto:jbradley@pingident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Madsen</dc:creator>
  <cp:keywords/>
  <dc:description/>
  <cp:lastModifiedBy>Mike Jones</cp:lastModifiedBy>
  <cp:revision>15</cp:revision>
  <dcterms:created xsi:type="dcterms:W3CDTF">2013-05-22T20:42:00Z</dcterms:created>
  <dcterms:modified xsi:type="dcterms:W3CDTF">2013-06-12T18:45:00Z</dcterms:modified>
</cp:coreProperties>
</file>